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643F2" w14:textId="77777777" w:rsidR="00F55BB1" w:rsidRPr="00C02F0C" w:rsidRDefault="00A234CB">
      <w:pPr>
        <w:framePr w:w="1701" w:hSpace="142" w:wrap="auto" w:hAnchor="margin" w:x="8393" w:yAlign="top"/>
        <w:spacing w:after="40" w:line="320" w:lineRule="atLeast"/>
        <w:jc w:val="center"/>
        <w:rPr>
          <w:rFonts w:eastAsia="SimSun" w:hAnsi="Times New Roman"/>
        </w:rPr>
      </w:pPr>
      <w:bookmarkStart w:id="0" w:name="_Hlk105081854"/>
      <w:bookmarkEnd w:id="0"/>
      <w:r w:rsidRPr="00C02F0C">
        <w:rPr>
          <w:rFonts w:eastAsia="SimSun" w:hAnsi="Times New Roman"/>
          <w:noProof/>
          <w:sz w:val="21"/>
          <w:lang w:eastAsia="zh-CN"/>
        </w:rPr>
        <w:drawing>
          <wp:inline distT="0" distB="0" distL="0" distR="0" wp14:anchorId="7757EE70" wp14:editId="0363342E">
            <wp:extent cx="803275" cy="138430"/>
            <wp:effectExtent l="1905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803275" cy="138430"/>
                    </a:xfrm>
                    <a:prstGeom prst="rect">
                      <a:avLst/>
                    </a:prstGeom>
                    <a:noFill/>
                    <a:ln w="9525">
                      <a:noFill/>
                      <a:miter lim="800000"/>
                      <a:headEnd/>
                      <a:tailEnd/>
                    </a:ln>
                  </pic:spPr>
                </pic:pic>
              </a:graphicData>
            </a:graphic>
          </wp:inline>
        </w:drawing>
      </w:r>
    </w:p>
    <w:p w14:paraId="73A946D2" w14:textId="77777777" w:rsidR="00A57729" w:rsidRPr="00C02F0C" w:rsidRDefault="00A57729" w:rsidP="00A57729">
      <w:pPr>
        <w:framePr w:w="1701" w:hSpace="142" w:wrap="auto" w:hAnchor="margin" w:x="8393" w:yAlign="top"/>
        <w:pBdr>
          <w:top w:val="single" w:sz="6" w:space="2" w:color="auto"/>
          <w:left w:val="single" w:sz="6" w:space="2" w:color="auto"/>
          <w:bottom w:val="single" w:sz="6" w:space="2" w:color="auto"/>
          <w:right w:val="single" w:sz="6" w:space="2" w:color="auto"/>
        </w:pBdr>
        <w:spacing w:line="180" w:lineRule="atLeast"/>
        <w:jc w:val="center"/>
        <w:rPr>
          <w:rFonts w:eastAsia="SimSun" w:hAnsi="Times New Roman"/>
          <w:spacing w:val="-6"/>
          <w:sz w:val="18"/>
          <w:szCs w:val="18"/>
          <w:lang w:eastAsia="zh-CN"/>
        </w:rPr>
      </w:pPr>
      <w:r w:rsidRPr="00C02F0C">
        <w:rPr>
          <w:rFonts w:eastAsia="SimSun" w:hAnsi="Times New Roman"/>
          <w:spacing w:val="-6"/>
          <w:sz w:val="18"/>
          <w:szCs w:val="18"/>
          <w:lang w:eastAsia="zh-CN"/>
        </w:rPr>
        <w:t>请发明人员自行</w:t>
      </w:r>
    </w:p>
    <w:p w14:paraId="400EE80E" w14:textId="77777777" w:rsidR="00F55BB1" w:rsidRPr="00C02F0C" w:rsidRDefault="00A57729" w:rsidP="00A57729">
      <w:pPr>
        <w:framePr w:w="1701" w:hSpace="142" w:wrap="auto" w:hAnchor="margin" w:x="8393" w:yAlign="top"/>
        <w:pBdr>
          <w:top w:val="single" w:sz="6" w:space="2" w:color="auto"/>
          <w:left w:val="single" w:sz="6" w:space="2" w:color="auto"/>
          <w:bottom w:val="single" w:sz="6" w:space="2" w:color="auto"/>
          <w:right w:val="single" w:sz="6" w:space="2" w:color="auto"/>
        </w:pBdr>
        <w:spacing w:line="180" w:lineRule="atLeast"/>
        <w:jc w:val="center"/>
        <w:rPr>
          <w:rFonts w:eastAsia="SimSun" w:hAnsi="Times New Roman"/>
          <w:spacing w:val="-6"/>
          <w:sz w:val="18"/>
          <w:szCs w:val="18"/>
          <w:lang w:eastAsia="zh-CN"/>
        </w:rPr>
      </w:pPr>
      <w:r w:rsidRPr="00C02F0C">
        <w:rPr>
          <w:rFonts w:eastAsia="SimSun" w:hAnsi="Times New Roman"/>
          <w:spacing w:val="-6"/>
          <w:sz w:val="18"/>
          <w:szCs w:val="18"/>
          <w:lang w:eastAsia="zh-CN"/>
        </w:rPr>
        <w:t>复印和保留复本</w:t>
      </w:r>
    </w:p>
    <w:p w14:paraId="16E942DF" w14:textId="310E5F4E" w:rsidR="00F55BB1" w:rsidRPr="00C02F0C" w:rsidRDefault="00A20F72">
      <w:pPr>
        <w:spacing w:after="240"/>
        <w:ind w:left="1920"/>
        <w:jc w:val="center"/>
        <w:rPr>
          <w:rFonts w:eastAsia="SimSun" w:hAnsi="Times New Roman"/>
          <w:lang w:eastAsia="zh-CN"/>
        </w:rPr>
      </w:pPr>
      <w:r>
        <w:rPr>
          <w:rFonts w:eastAsia="SimSun" w:hAnsi="Times New Roman"/>
          <w:noProof/>
        </w:rPr>
        <mc:AlternateContent>
          <mc:Choice Requires="wpc">
            <w:drawing>
              <wp:inline distT="0" distB="0" distL="0" distR="0" wp14:anchorId="0FD58C13" wp14:editId="3B651CCB">
                <wp:extent cx="1884045" cy="334010"/>
                <wp:effectExtent l="0" t="0" r="1905" b="8890"/>
                <wp:docPr id="35"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0" name="Oval 10"/>
                        <wps:cNvSpPr>
                          <a:spLocks noChangeArrowheads="1"/>
                        </wps:cNvSpPr>
                        <wps:spPr bwMode="auto">
                          <a:xfrm>
                            <a:off x="1581785" y="19050"/>
                            <a:ext cx="244475" cy="236855"/>
                          </a:xfrm>
                          <a:prstGeom prst="ellipse">
                            <a:avLst/>
                          </a:prstGeom>
                          <a:solidFill>
                            <a:srgbClr val="808080"/>
                          </a:solidFill>
                          <a:ln w="3810">
                            <a:solidFill>
                              <a:srgbClr val="808080"/>
                            </a:solidFill>
                            <a:round/>
                            <a:headEnd/>
                            <a:tailEnd/>
                          </a:ln>
                        </wps:spPr>
                        <wps:bodyPr rot="0" vert="horz" wrap="square" lIns="91440" tIns="45720" rIns="91440" bIns="45720" anchor="t" anchorCtr="0" upright="1">
                          <a:noAutofit/>
                        </wps:bodyPr>
                      </wps:wsp>
                      <wps:wsp>
                        <wps:cNvPr id="21" name="Oval 11"/>
                        <wps:cNvSpPr>
                          <a:spLocks noChangeArrowheads="1"/>
                        </wps:cNvSpPr>
                        <wps:spPr bwMode="auto">
                          <a:xfrm>
                            <a:off x="0" y="19050"/>
                            <a:ext cx="243840" cy="236855"/>
                          </a:xfrm>
                          <a:prstGeom prst="ellipse">
                            <a:avLst/>
                          </a:prstGeom>
                          <a:solidFill>
                            <a:srgbClr val="808080"/>
                          </a:solidFill>
                          <a:ln w="3810">
                            <a:solidFill>
                              <a:srgbClr val="A0A0A0"/>
                            </a:solidFill>
                            <a:round/>
                            <a:headEnd/>
                            <a:tailEnd/>
                          </a:ln>
                        </wps:spPr>
                        <wps:bodyPr rot="0" vert="horz" wrap="square" lIns="91440" tIns="45720" rIns="91440" bIns="45720" anchor="t" anchorCtr="0" upright="1">
                          <a:noAutofit/>
                        </wps:bodyPr>
                      </wps:wsp>
                      <wps:wsp>
                        <wps:cNvPr id="22" name="Rectangle 12"/>
                        <wps:cNvSpPr>
                          <a:spLocks noChangeArrowheads="1"/>
                        </wps:cNvSpPr>
                        <wps:spPr bwMode="auto">
                          <a:xfrm>
                            <a:off x="111760" y="19050"/>
                            <a:ext cx="1583055" cy="237490"/>
                          </a:xfrm>
                          <a:prstGeom prst="rect">
                            <a:avLst/>
                          </a:prstGeom>
                          <a:solidFill>
                            <a:srgbClr val="808080"/>
                          </a:solidFill>
                          <a:ln w="3810">
                            <a:solidFill>
                              <a:srgbClr val="808080"/>
                            </a:solidFill>
                            <a:miter lim="800000"/>
                            <a:headEnd/>
                            <a:tailEnd/>
                          </a:ln>
                        </wps:spPr>
                        <wps:bodyPr rot="0" vert="horz" wrap="square" lIns="91440" tIns="45720" rIns="91440" bIns="45720" anchor="t" anchorCtr="0" upright="1">
                          <a:noAutofit/>
                        </wps:bodyPr>
                      </wps:wsp>
                      <wps:wsp>
                        <wps:cNvPr id="23" name="Rectangle 13"/>
                        <wps:cNvSpPr>
                          <a:spLocks noChangeArrowheads="1"/>
                        </wps:cNvSpPr>
                        <wps:spPr bwMode="auto">
                          <a:xfrm>
                            <a:off x="116205" y="26670"/>
                            <a:ext cx="17907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908AA" w14:textId="77777777" w:rsidR="00AD057E" w:rsidRPr="00A57729" w:rsidRDefault="00AD057E">
                              <w:pPr>
                                <w:rPr>
                                  <w:rFonts w:ascii="SimSun" w:eastAsia="SimSun" w:hAnsi="SimSun" w:cs="SimSun"/>
                                  <w:b/>
                                  <w:color w:val="FFFFFF"/>
                                  <w:sz w:val="28"/>
                                  <w:szCs w:val="28"/>
                                  <w:lang w:eastAsia="zh-CN"/>
                                </w:rPr>
                              </w:pPr>
                              <w:r w:rsidRPr="00A57729">
                                <w:rPr>
                                  <w:rFonts w:ascii="SimSun" w:eastAsia="SimSun" w:hAnsi="SimSun" w:cs="SimSun" w:hint="eastAsia"/>
                                  <w:b/>
                                  <w:color w:val="FFFFFF"/>
                                  <w:sz w:val="28"/>
                                  <w:szCs w:val="28"/>
                                  <w:lang w:eastAsia="zh-CN"/>
                                </w:rPr>
                                <w:t>发</w:t>
                              </w:r>
                            </w:p>
                          </w:txbxContent>
                        </wps:txbx>
                        <wps:bodyPr rot="0" vert="horz" wrap="none" lIns="0" tIns="0" rIns="0" bIns="0" anchor="t" anchorCtr="0" upright="1">
                          <a:spAutoFit/>
                        </wps:bodyPr>
                      </wps:wsp>
                      <wps:wsp>
                        <wps:cNvPr id="25" name="Rectangle 14"/>
                        <wps:cNvSpPr>
                          <a:spLocks noChangeArrowheads="1"/>
                        </wps:cNvSpPr>
                        <wps:spPr bwMode="auto">
                          <a:xfrm>
                            <a:off x="299085" y="26670"/>
                            <a:ext cx="895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0460D" w14:textId="77777777" w:rsidR="00AD057E" w:rsidRDefault="00AD057E">
                              <w:r>
                                <w:rPr>
                                  <w:rFonts w:ascii="ＨＧｺﾞｼｯｸE-PRO" w:eastAsia="ＨＧｺﾞｼｯｸE-PRO" w:cs="ＨＧｺﾞｼｯｸE-PRO"/>
                                  <w:b/>
                                  <w:bCs/>
                                  <w:color w:val="FFFFFF"/>
                                  <w:sz w:val="28"/>
                                  <w:szCs w:val="28"/>
                                </w:rPr>
                                <w:t xml:space="preserve"> </w:t>
                              </w:r>
                            </w:p>
                          </w:txbxContent>
                        </wps:txbx>
                        <wps:bodyPr rot="0" vert="horz" wrap="none" lIns="0" tIns="0" rIns="0" bIns="0" anchor="t" anchorCtr="0" upright="1">
                          <a:spAutoFit/>
                        </wps:bodyPr>
                      </wps:wsp>
                      <wps:wsp>
                        <wps:cNvPr id="26" name="Rectangle 15"/>
                        <wps:cNvSpPr>
                          <a:spLocks noChangeArrowheads="1"/>
                        </wps:cNvSpPr>
                        <wps:spPr bwMode="auto">
                          <a:xfrm>
                            <a:off x="390525" y="26670"/>
                            <a:ext cx="17907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B0806" w14:textId="77777777" w:rsidR="00AD057E" w:rsidRPr="00A57729" w:rsidRDefault="00AD057E">
                              <w:pPr>
                                <w:rPr>
                                  <w:rFonts w:eastAsia="SimSun"/>
                                  <w:lang w:eastAsia="zh-CN"/>
                                </w:rPr>
                              </w:pPr>
                              <w:r>
                                <w:rPr>
                                  <w:rFonts w:ascii="ＨＧｺﾞｼｯｸE-PRO" w:eastAsia="SimSun" w:cs="ＨＧｺﾞｼｯｸE-PRO" w:hint="eastAsia"/>
                                  <w:b/>
                                  <w:bCs/>
                                  <w:color w:val="FFFFFF"/>
                                  <w:sz w:val="28"/>
                                  <w:szCs w:val="28"/>
                                  <w:lang w:eastAsia="zh-CN"/>
                                </w:rPr>
                                <w:t>明</w:t>
                              </w:r>
                            </w:p>
                          </w:txbxContent>
                        </wps:txbx>
                        <wps:bodyPr rot="0" vert="horz" wrap="none" lIns="0" tIns="0" rIns="0" bIns="0" anchor="t" anchorCtr="0" upright="1">
                          <a:spAutoFit/>
                        </wps:bodyPr>
                      </wps:wsp>
                      <wps:wsp>
                        <wps:cNvPr id="27" name="Rectangle 16"/>
                        <wps:cNvSpPr>
                          <a:spLocks noChangeArrowheads="1"/>
                        </wps:cNvSpPr>
                        <wps:spPr bwMode="auto">
                          <a:xfrm>
                            <a:off x="573405" y="26670"/>
                            <a:ext cx="895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40746" w14:textId="77777777" w:rsidR="00AD057E" w:rsidRDefault="00AD057E">
                              <w:r>
                                <w:rPr>
                                  <w:rFonts w:ascii="ＨＧｺﾞｼｯｸE-PRO" w:eastAsia="ＨＧｺﾞｼｯｸE-PRO" w:cs="ＨＧｺﾞｼｯｸE-PRO"/>
                                  <w:b/>
                                  <w:bCs/>
                                  <w:color w:val="FFFFFF"/>
                                  <w:sz w:val="28"/>
                                  <w:szCs w:val="28"/>
                                </w:rPr>
                                <w:t xml:space="preserve"> </w:t>
                              </w:r>
                            </w:p>
                          </w:txbxContent>
                        </wps:txbx>
                        <wps:bodyPr rot="0" vert="horz" wrap="none" lIns="0" tIns="0" rIns="0" bIns="0" anchor="t" anchorCtr="0" upright="1">
                          <a:spAutoFit/>
                        </wps:bodyPr>
                      </wps:wsp>
                      <wps:wsp>
                        <wps:cNvPr id="28" name="Rectangle 17"/>
                        <wps:cNvSpPr>
                          <a:spLocks noChangeArrowheads="1"/>
                        </wps:cNvSpPr>
                        <wps:spPr bwMode="auto">
                          <a:xfrm>
                            <a:off x="664845" y="26670"/>
                            <a:ext cx="17907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78F6A" w14:textId="77777777" w:rsidR="00AD057E" w:rsidRPr="00A57729" w:rsidRDefault="00AD057E">
                              <w:pPr>
                                <w:rPr>
                                  <w:rFonts w:ascii="SimSun" w:eastAsia="SimSun" w:hAnsi="SimSun" w:cs="SimSun"/>
                                  <w:lang w:eastAsia="zh-CN"/>
                                </w:rPr>
                              </w:pPr>
                              <w:r>
                                <w:rPr>
                                  <w:rFonts w:ascii="SimSun" w:eastAsia="SimSun" w:hAnsi="SimSun" w:cs="SimSun" w:hint="eastAsia"/>
                                  <w:b/>
                                  <w:bCs/>
                                  <w:color w:val="FFFFFF"/>
                                  <w:sz w:val="28"/>
                                  <w:szCs w:val="28"/>
                                  <w:lang w:eastAsia="zh-CN"/>
                                </w:rPr>
                                <w:t>报</w:t>
                              </w:r>
                            </w:p>
                          </w:txbxContent>
                        </wps:txbx>
                        <wps:bodyPr rot="0" vert="horz" wrap="none" lIns="0" tIns="0" rIns="0" bIns="0" anchor="t" anchorCtr="0" upright="1">
                          <a:spAutoFit/>
                        </wps:bodyPr>
                      </wps:wsp>
                      <wps:wsp>
                        <wps:cNvPr id="30" name="Rectangle 18"/>
                        <wps:cNvSpPr>
                          <a:spLocks noChangeArrowheads="1"/>
                        </wps:cNvSpPr>
                        <wps:spPr bwMode="auto">
                          <a:xfrm>
                            <a:off x="847725" y="26670"/>
                            <a:ext cx="895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F366A" w14:textId="77777777" w:rsidR="00AD057E" w:rsidRDefault="00AD057E">
                              <w:r>
                                <w:rPr>
                                  <w:rFonts w:ascii="ＨＧｺﾞｼｯｸE-PRO" w:eastAsia="ＨＧｺﾞｼｯｸE-PRO" w:cs="ＨＧｺﾞｼｯｸE-PRO"/>
                                  <w:b/>
                                  <w:bCs/>
                                  <w:color w:val="FFFFFF"/>
                                  <w:sz w:val="28"/>
                                  <w:szCs w:val="28"/>
                                </w:rPr>
                                <w:t xml:space="preserve"> </w:t>
                              </w:r>
                            </w:p>
                          </w:txbxContent>
                        </wps:txbx>
                        <wps:bodyPr rot="0" vert="horz" wrap="none" lIns="0" tIns="0" rIns="0" bIns="0" anchor="t" anchorCtr="0" upright="1">
                          <a:spAutoFit/>
                        </wps:bodyPr>
                      </wps:wsp>
                      <wps:wsp>
                        <wps:cNvPr id="31" name="Rectangle 19"/>
                        <wps:cNvSpPr>
                          <a:spLocks noChangeArrowheads="1"/>
                        </wps:cNvSpPr>
                        <wps:spPr bwMode="auto">
                          <a:xfrm>
                            <a:off x="939165" y="26670"/>
                            <a:ext cx="17907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15D9F" w14:textId="77777777" w:rsidR="00AD057E" w:rsidRPr="00A57729" w:rsidRDefault="00AD057E">
                              <w:pPr>
                                <w:rPr>
                                  <w:rFonts w:eastAsia="SimSun"/>
                                  <w:lang w:eastAsia="zh-CN"/>
                                </w:rPr>
                              </w:pPr>
                              <w:r>
                                <w:rPr>
                                  <w:rFonts w:ascii="ＨＧｺﾞｼｯｸE-PRO" w:eastAsia="SimSun" w:cs="ＨＧｺﾞｼｯｸE-PRO" w:hint="eastAsia"/>
                                  <w:b/>
                                  <w:bCs/>
                                  <w:color w:val="FFFFFF"/>
                                  <w:sz w:val="28"/>
                                  <w:szCs w:val="28"/>
                                  <w:lang w:eastAsia="zh-CN"/>
                                </w:rPr>
                                <w:t>告</w:t>
                              </w:r>
                              <w:r>
                                <w:rPr>
                                  <w:rFonts w:ascii="ＨＧｺﾞｼｯｸE-PRO" w:eastAsia="SimSun" w:cs="ＨＧｺﾞｼｯｸE-PRO" w:hint="eastAsia"/>
                                  <w:b/>
                                  <w:bCs/>
                                  <w:color w:val="FFFFFF"/>
                                  <w:sz w:val="28"/>
                                  <w:szCs w:val="28"/>
                                  <w:lang w:eastAsia="zh-CN"/>
                                </w:rPr>
                                <w:t xml:space="preserve"> </w:t>
                              </w:r>
                            </w:p>
                          </w:txbxContent>
                        </wps:txbx>
                        <wps:bodyPr rot="0" vert="horz" wrap="none" lIns="0" tIns="0" rIns="0" bIns="0" anchor="t" anchorCtr="0" upright="1">
                          <a:spAutoFit/>
                        </wps:bodyPr>
                      </wps:wsp>
                      <wps:wsp>
                        <wps:cNvPr id="32" name="Rectangle 20"/>
                        <wps:cNvSpPr>
                          <a:spLocks noChangeArrowheads="1"/>
                        </wps:cNvSpPr>
                        <wps:spPr bwMode="auto">
                          <a:xfrm>
                            <a:off x="1122045" y="26670"/>
                            <a:ext cx="895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9C1BD" w14:textId="77777777" w:rsidR="00AD057E" w:rsidRDefault="00AD057E">
                              <w:r>
                                <w:rPr>
                                  <w:rFonts w:ascii="ＨＧｺﾞｼｯｸE-PRO" w:eastAsia="ＨＧｺﾞｼｯｸE-PRO" w:cs="ＨＧｺﾞｼｯｸE-PRO"/>
                                  <w:b/>
                                  <w:bCs/>
                                  <w:color w:val="FFFFFF"/>
                                  <w:sz w:val="28"/>
                                  <w:szCs w:val="28"/>
                                </w:rPr>
                                <w:t xml:space="preserve"> </w:t>
                              </w:r>
                            </w:p>
                          </w:txbxContent>
                        </wps:txbx>
                        <wps:bodyPr rot="0" vert="horz" wrap="none" lIns="0" tIns="0" rIns="0" bIns="0" anchor="t" anchorCtr="0" upright="1">
                          <a:spAutoFit/>
                        </wps:bodyPr>
                      </wps:wsp>
                      <wps:wsp>
                        <wps:cNvPr id="33" name="Rectangle 21"/>
                        <wps:cNvSpPr>
                          <a:spLocks noChangeArrowheads="1"/>
                        </wps:cNvSpPr>
                        <wps:spPr bwMode="auto">
                          <a:xfrm>
                            <a:off x="1213485" y="26670"/>
                            <a:ext cx="17907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90DE9" w14:textId="77777777" w:rsidR="00AD057E" w:rsidRPr="00A57729" w:rsidRDefault="00AD057E">
                              <w:pPr>
                                <w:rPr>
                                  <w:rFonts w:ascii="SimSun" w:eastAsia="SimSun" w:hAnsi="SimSun" w:cs="SimSun"/>
                                  <w:lang w:eastAsia="zh-CN"/>
                                </w:rPr>
                              </w:pPr>
                              <w:r>
                                <w:rPr>
                                  <w:rFonts w:ascii="SimSun" w:eastAsia="SimSun" w:hAnsi="SimSun" w:cs="SimSun" w:hint="eastAsia"/>
                                  <w:b/>
                                  <w:bCs/>
                                  <w:color w:val="FFFFFF"/>
                                  <w:sz w:val="28"/>
                                  <w:szCs w:val="28"/>
                                  <w:lang w:eastAsia="zh-CN"/>
                                </w:rPr>
                                <w:t>书</w:t>
                              </w:r>
                            </w:p>
                          </w:txbxContent>
                        </wps:txbx>
                        <wps:bodyPr rot="0" vert="horz" wrap="none" lIns="0" tIns="0" rIns="0" bIns="0" anchor="t" anchorCtr="0" upright="1">
                          <a:spAutoFit/>
                        </wps:bodyPr>
                      </wps:wsp>
                      <wps:wsp>
                        <wps:cNvPr id="34" name="Rectangle 22"/>
                        <wps:cNvSpPr>
                          <a:spLocks noChangeArrowheads="1"/>
                        </wps:cNvSpPr>
                        <wps:spPr bwMode="auto">
                          <a:xfrm>
                            <a:off x="1396365" y="26670"/>
                            <a:ext cx="35814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8DB19" w14:textId="77777777" w:rsidR="00AD057E" w:rsidRDefault="00AD057E">
                              <w:r>
                                <w:rPr>
                                  <w:rFonts w:ascii="ＨＧｺﾞｼｯｸE-PRO" w:eastAsia="ＨＧｺﾞｼｯｸE-PRO" w:cs="ＨＧｺﾞｼｯｸE-PRO"/>
                                  <w:b/>
                                  <w:bCs/>
                                  <w:color w:val="FFFFFF"/>
                                  <w:sz w:val="28"/>
                                  <w:szCs w:val="28"/>
                                </w:rPr>
                                <w:t xml:space="preserve"> (1)</w:t>
                              </w:r>
                            </w:p>
                          </w:txbxContent>
                        </wps:txbx>
                        <wps:bodyPr rot="0" vert="horz" wrap="none" lIns="0" tIns="0" rIns="0" bIns="0" anchor="t" anchorCtr="0" upright="1">
                          <a:spAutoFit/>
                        </wps:bodyPr>
                      </wps:wsp>
                    </wpc:wpc>
                  </a:graphicData>
                </a:graphic>
              </wp:inline>
            </w:drawing>
          </mc:Choice>
          <mc:Fallback>
            <w:pict>
              <v:group w14:anchorId="0FD58C13" id="画布 9" o:spid="_x0000_s1026" editas="canvas" style="width:148.35pt;height:26.3pt;mso-position-horizontal-relative:char;mso-position-vertical-relative:line" coordsize="18840,3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840;height:3340;visibility:visible;mso-wrap-style:square">
                  <v:fill o:detectmouseclick="t"/>
                  <v:path o:connecttype="none"/>
                </v:shape>
                <v:oval id="Oval 10" o:spid="_x0000_s1028" style="position:absolute;left:15817;top:190;width:2445;height:2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" fillcolor="gray" strokecolor="gray" strokeweight=".3pt"/>
                <v:oval id="Oval 11" o:spid="_x0000_s1029" style="position:absolute;top:190;width:2438;height:2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" fillcolor="gray" strokecolor="#a0a0a0" strokeweight=".3pt"/>
                <v:rect id="Rectangle 12" o:spid="_x0000_s1030" style="position:absolute;left:1117;top:190;width:1583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" fillcolor="gray" strokecolor="gray" strokeweight=".3pt"/>
                <v:rect id="Rectangle 13" o:spid="_x0000_s1031" style="position:absolute;left:1162;top:266;width:1790;height:23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1BD908AA" w14:textId="77777777" w:rsidR="00AD057E" w:rsidRPr="00A57729" w:rsidRDefault="00AD057E">
                        <w:pPr>
                          <w:rPr>
                            <w:rFonts w:ascii="SimSun" w:eastAsia="SimSun" w:hAnsi="SimSun" w:cs="SimSun"/>
                            <w:b/>
                            <w:color w:val="FFFFFF"/>
                            <w:sz w:val="28"/>
                            <w:szCs w:val="28"/>
                            <w:lang w:eastAsia="zh-CN"/>
                          </w:rPr>
                        </w:pPr>
                        <w:r w:rsidRPr="00A57729">
                          <w:rPr>
                            <w:rFonts w:ascii="SimSun" w:eastAsia="SimSun" w:hAnsi="SimSun" w:cs="SimSun" w:hint="eastAsia"/>
                            <w:b/>
                            <w:color w:val="FFFFFF"/>
                            <w:sz w:val="28"/>
                            <w:szCs w:val="28"/>
                            <w:lang w:eastAsia="zh-CN"/>
                          </w:rPr>
                          <w:t>发</w:t>
                        </w:r>
                      </w:p>
                    </w:txbxContent>
                  </v:textbox>
                </v:rect>
                <v:rect id="Rectangle 14" o:spid="_x0000_s1032" style="position:absolute;left:2990;top:266;width:89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36A0460D" w14:textId="77777777" w:rsidR="00AD057E" w:rsidRDefault="00AD057E">
                        <w:r>
                          <w:rPr>
                            <w:rFonts w:ascii="ＨＧｺﾞｼｯｸE-PRO" w:eastAsia="ＨＧｺﾞｼｯｸE-PRO" w:cs="ＨＧｺﾞｼｯｸE-PRO"/>
                            <w:b/>
                            <w:bCs/>
                            <w:color w:val="FFFFFF"/>
                            <w:sz w:val="28"/>
                            <w:szCs w:val="28"/>
                          </w:rPr>
                          <w:t xml:space="preserve"> </w:t>
                        </w:r>
                      </w:p>
                    </w:txbxContent>
                  </v:textbox>
                </v:rect>
                <v:rect id="Rectangle 15" o:spid="_x0000_s1033" style="position:absolute;left:3905;top:266;width:1790;height:23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11EB0806" w14:textId="77777777" w:rsidR="00AD057E" w:rsidRPr="00A57729" w:rsidRDefault="00AD057E">
                        <w:pPr>
                          <w:rPr>
                            <w:rFonts w:eastAsia="SimSun"/>
                            <w:lang w:eastAsia="zh-CN"/>
                          </w:rPr>
                        </w:pPr>
                        <w:r>
                          <w:rPr>
                            <w:rFonts w:ascii="ＨＧｺﾞｼｯｸE-PRO" w:eastAsia="SimSun" w:cs="ＨＧｺﾞｼｯｸE-PRO" w:hint="eastAsia"/>
                            <w:b/>
                            <w:bCs/>
                            <w:color w:val="FFFFFF"/>
                            <w:sz w:val="28"/>
                            <w:szCs w:val="28"/>
                            <w:lang w:eastAsia="zh-CN"/>
                          </w:rPr>
                          <w:t>明</w:t>
                        </w:r>
                      </w:p>
                    </w:txbxContent>
                  </v:textbox>
                </v:rect>
                <v:rect id="Rectangle 16" o:spid="_x0000_s1034" style="position:absolute;left:5734;top:266;width:89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04040746" w14:textId="77777777" w:rsidR="00AD057E" w:rsidRDefault="00AD057E">
                        <w:r>
                          <w:rPr>
                            <w:rFonts w:ascii="ＨＧｺﾞｼｯｸE-PRO" w:eastAsia="ＨＧｺﾞｼｯｸE-PRO" w:cs="ＨＧｺﾞｼｯｸE-PRO"/>
                            <w:b/>
                            <w:bCs/>
                            <w:color w:val="FFFFFF"/>
                            <w:sz w:val="28"/>
                            <w:szCs w:val="28"/>
                          </w:rPr>
                          <w:t xml:space="preserve"> </w:t>
                        </w:r>
                      </w:p>
                    </w:txbxContent>
                  </v:textbox>
                </v:rect>
                <v:rect id="Rectangle 17" o:spid="_x0000_s1035" style="position:absolute;left:6648;top:266;width:1791;height:23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3D278F6A" w14:textId="77777777" w:rsidR="00AD057E" w:rsidRPr="00A57729" w:rsidRDefault="00AD057E">
                        <w:pPr>
                          <w:rPr>
                            <w:rFonts w:ascii="SimSun" w:eastAsia="SimSun" w:hAnsi="SimSun" w:cs="SimSun"/>
                            <w:lang w:eastAsia="zh-CN"/>
                          </w:rPr>
                        </w:pPr>
                        <w:r>
                          <w:rPr>
                            <w:rFonts w:ascii="SimSun" w:eastAsia="SimSun" w:hAnsi="SimSun" w:cs="SimSun" w:hint="eastAsia"/>
                            <w:b/>
                            <w:bCs/>
                            <w:color w:val="FFFFFF"/>
                            <w:sz w:val="28"/>
                            <w:szCs w:val="28"/>
                            <w:lang w:eastAsia="zh-CN"/>
                          </w:rPr>
                          <w:t>报</w:t>
                        </w:r>
                      </w:p>
                    </w:txbxContent>
                  </v:textbox>
                </v:rect>
                <v:rect id="Rectangle 18" o:spid="_x0000_s1036" style="position:absolute;left:8477;top:266;width:89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3DF366A" w14:textId="77777777" w:rsidR="00AD057E" w:rsidRDefault="00AD057E">
                        <w:r>
                          <w:rPr>
                            <w:rFonts w:ascii="ＨＧｺﾞｼｯｸE-PRO" w:eastAsia="ＨＧｺﾞｼｯｸE-PRO" w:cs="ＨＧｺﾞｼｯｸE-PRO"/>
                            <w:b/>
                            <w:bCs/>
                            <w:color w:val="FFFFFF"/>
                            <w:sz w:val="28"/>
                            <w:szCs w:val="28"/>
                          </w:rPr>
                          <w:t xml:space="preserve"> </w:t>
                        </w:r>
                      </w:p>
                    </w:txbxContent>
                  </v:textbox>
                </v:rect>
                <v:rect id="Rectangle 19" o:spid="_x0000_s1037" style="position:absolute;left:9391;top:266;width:1791;height:23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77415D9F" w14:textId="77777777" w:rsidR="00AD057E" w:rsidRPr="00A57729" w:rsidRDefault="00AD057E">
                        <w:pPr>
                          <w:rPr>
                            <w:rFonts w:eastAsia="SimSun"/>
                            <w:lang w:eastAsia="zh-CN"/>
                          </w:rPr>
                        </w:pPr>
                        <w:r>
                          <w:rPr>
                            <w:rFonts w:ascii="ＨＧｺﾞｼｯｸE-PRO" w:eastAsia="SimSun" w:cs="ＨＧｺﾞｼｯｸE-PRO" w:hint="eastAsia"/>
                            <w:b/>
                            <w:bCs/>
                            <w:color w:val="FFFFFF"/>
                            <w:sz w:val="28"/>
                            <w:szCs w:val="28"/>
                            <w:lang w:eastAsia="zh-CN"/>
                          </w:rPr>
                          <w:t>告</w:t>
                        </w:r>
                        <w:r>
                          <w:rPr>
                            <w:rFonts w:ascii="ＨＧｺﾞｼｯｸE-PRO" w:eastAsia="SimSun" w:cs="ＨＧｺﾞｼｯｸE-PRO" w:hint="eastAsia"/>
                            <w:b/>
                            <w:bCs/>
                            <w:color w:val="FFFFFF"/>
                            <w:sz w:val="28"/>
                            <w:szCs w:val="28"/>
                            <w:lang w:eastAsia="zh-CN"/>
                          </w:rPr>
                          <w:t xml:space="preserve"> </w:t>
                        </w:r>
                      </w:p>
                    </w:txbxContent>
                  </v:textbox>
                </v:rect>
                <v:rect id="Rectangle 20" o:spid="_x0000_s1038" style="position:absolute;left:11220;top:266;width:89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35D9C1BD" w14:textId="77777777" w:rsidR="00AD057E" w:rsidRDefault="00AD057E">
                        <w:r>
                          <w:rPr>
                            <w:rFonts w:ascii="ＨＧｺﾞｼｯｸE-PRO" w:eastAsia="ＨＧｺﾞｼｯｸE-PRO" w:cs="ＨＧｺﾞｼｯｸE-PRO"/>
                            <w:b/>
                            <w:bCs/>
                            <w:color w:val="FFFFFF"/>
                            <w:sz w:val="28"/>
                            <w:szCs w:val="28"/>
                          </w:rPr>
                          <w:t xml:space="preserve"> </w:t>
                        </w:r>
                      </w:p>
                    </w:txbxContent>
                  </v:textbox>
                </v:rect>
                <v:rect id="Rectangle 21" o:spid="_x0000_s1039" style="position:absolute;left:12134;top:266;width:1791;height:23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C890DE9" w14:textId="77777777" w:rsidR="00AD057E" w:rsidRPr="00A57729" w:rsidRDefault="00AD057E">
                        <w:pPr>
                          <w:rPr>
                            <w:rFonts w:ascii="SimSun" w:eastAsia="SimSun" w:hAnsi="SimSun" w:cs="SimSun"/>
                            <w:lang w:eastAsia="zh-CN"/>
                          </w:rPr>
                        </w:pPr>
                        <w:r>
                          <w:rPr>
                            <w:rFonts w:ascii="SimSun" w:eastAsia="SimSun" w:hAnsi="SimSun" w:cs="SimSun" w:hint="eastAsia"/>
                            <w:b/>
                            <w:bCs/>
                            <w:color w:val="FFFFFF"/>
                            <w:sz w:val="28"/>
                            <w:szCs w:val="28"/>
                            <w:lang w:eastAsia="zh-CN"/>
                          </w:rPr>
                          <w:t>书</w:t>
                        </w:r>
                      </w:p>
                    </w:txbxContent>
                  </v:textbox>
                </v:rect>
                <v:rect id="Rectangle 22" o:spid="_x0000_s1040" style="position:absolute;left:13963;top:266;width:3582;height:23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5AC8DB19" w14:textId="77777777" w:rsidR="00AD057E" w:rsidRDefault="00AD057E">
                        <w:r>
                          <w:rPr>
                            <w:rFonts w:ascii="ＨＧｺﾞｼｯｸE-PRO" w:eastAsia="ＨＧｺﾞｼｯｸE-PRO" w:cs="ＨＧｺﾞｼｯｸE-PRO"/>
                            <w:b/>
                            <w:bCs/>
                            <w:color w:val="FFFFFF"/>
                            <w:sz w:val="28"/>
                            <w:szCs w:val="28"/>
                          </w:rPr>
                          <w:t xml:space="preserve"> (1)</w:t>
                        </w:r>
                      </w:p>
                    </w:txbxContent>
                  </v:textbox>
                </v:rect>
                <w10:anchorlock/>
              </v:group>
            </w:pict>
          </mc:Fallback>
        </mc:AlternateContent>
      </w:r>
      <w:r w:rsidR="00551185">
        <w:rPr>
          <w:rFonts w:eastAsia="SimSun" w:hAnsi="Times New Roman" w:hint="eastAsia"/>
          <w:lang w:eastAsia="zh-CN"/>
        </w:rPr>
        <w:t xml:space="preserve"> </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36"/>
        <w:gridCol w:w="2551"/>
        <w:gridCol w:w="1276"/>
        <w:gridCol w:w="3253"/>
        <w:gridCol w:w="8"/>
      </w:tblGrid>
      <w:tr w:rsidR="004A4739" w:rsidRPr="00C02F0C" w14:paraId="762BF24C" w14:textId="77777777" w:rsidTr="004A4739">
        <w:trPr>
          <w:gridAfter w:val="1"/>
          <w:wAfter w:w="8" w:type="dxa"/>
          <w:cantSplit/>
          <w:trHeight w:hRule="exact" w:val="480"/>
        </w:trPr>
        <w:tc>
          <w:tcPr>
            <w:tcW w:w="2836" w:type="dxa"/>
            <w:tcBorders>
              <w:top w:val="single" w:sz="18" w:space="0" w:color="auto"/>
            </w:tcBorders>
            <w:vAlign w:val="center"/>
          </w:tcPr>
          <w:p w14:paraId="0DB71A10" w14:textId="77777777" w:rsidR="004A4739" w:rsidRPr="00C02F0C" w:rsidRDefault="004A4739" w:rsidP="004A4739">
            <w:pPr>
              <w:tabs>
                <w:tab w:val="left" w:pos="1052"/>
              </w:tabs>
              <w:autoSpaceDE w:val="0"/>
              <w:autoSpaceDN w:val="0"/>
              <w:spacing w:line="200" w:lineRule="atLeast"/>
              <w:textAlignment w:val="bottom"/>
              <w:rPr>
                <w:rFonts w:eastAsia="SimSun" w:hAnsi="Times New Roman"/>
                <w:sz w:val="18"/>
                <w:lang w:eastAsia="zh-CN"/>
              </w:rPr>
            </w:pPr>
            <w:r w:rsidRPr="00C02F0C">
              <w:rPr>
                <w:rFonts w:eastAsia="SimSun" w:hAnsi="Times New Roman"/>
                <w:sz w:val="18"/>
                <w:lang w:eastAsia="zh-CN"/>
              </w:rPr>
              <w:t>提交日：</w:t>
            </w:r>
            <w:r w:rsidRPr="00C02F0C">
              <w:rPr>
                <w:rFonts w:eastAsia="SimSun" w:hAnsi="Times New Roman"/>
                <w:sz w:val="18"/>
                <w:lang w:eastAsia="zh-CN"/>
              </w:rPr>
              <w:t xml:space="preserve">     </w:t>
            </w:r>
            <w:r w:rsidRPr="00C02F0C">
              <w:rPr>
                <w:rFonts w:eastAsia="SimSun" w:hAnsi="Times New Roman"/>
                <w:sz w:val="18"/>
                <w:lang w:eastAsia="zh-CN"/>
              </w:rPr>
              <w:t>年</w:t>
            </w:r>
            <w:r w:rsidRPr="00C02F0C">
              <w:rPr>
                <w:rFonts w:eastAsia="SimSun" w:hAnsi="Times New Roman"/>
                <w:sz w:val="18"/>
                <w:lang w:eastAsia="zh-CN"/>
              </w:rPr>
              <w:t xml:space="preserve">   </w:t>
            </w:r>
            <w:r w:rsidRPr="00C02F0C">
              <w:rPr>
                <w:rFonts w:eastAsia="SimSun" w:hAnsi="Times New Roman"/>
                <w:sz w:val="18"/>
                <w:lang w:eastAsia="zh-CN"/>
              </w:rPr>
              <w:t>月</w:t>
            </w:r>
            <w:r w:rsidRPr="00C02F0C">
              <w:rPr>
                <w:rFonts w:eastAsia="SimSun" w:hAnsi="Times New Roman"/>
                <w:sz w:val="18"/>
                <w:lang w:eastAsia="zh-CN"/>
              </w:rPr>
              <w:t xml:space="preserve">   </w:t>
            </w:r>
            <w:r w:rsidRPr="00C02F0C">
              <w:rPr>
                <w:rFonts w:eastAsia="SimSun" w:hAnsi="Times New Roman"/>
                <w:sz w:val="18"/>
                <w:lang w:eastAsia="zh-CN"/>
              </w:rPr>
              <w:t>日</w:t>
            </w:r>
          </w:p>
        </w:tc>
        <w:tc>
          <w:tcPr>
            <w:tcW w:w="7080" w:type="dxa"/>
            <w:gridSpan w:val="3"/>
            <w:tcBorders>
              <w:top w:val="nil"/>
              <w:left w:val="single" w:sz="18" w:space="0" w:color="auto"/>
              <w:bottom w:val="single" w:sz="18" w:space="0" w:color="auto"/>
              <w:right w:val="nil"/>
            </w:tcBorders>
          </w:tcPr>
          <w:p w14:paraId="446FA25E" w14:textId="77777777" w:rsidR="00C41A10" w:rsidRPr="00C02F0C" w:rsidRDefault="004A4739" w:rsidP="00C41A10">
            <w:pPr>
              <w:pStyle w:val="aa"/>
              <w:rPr>
                <w:rFonts w:ascii="Times New Roman" w:hAnsi="Times New Roman" w:cs="Times New Roman"/>
                <w:kern w:val="0"/>
                <w:szCs w:val="18"/>
              </w:rPr>
            </w:pPr>
            <w:r w:rsidRPr="00C02F0C">
              <w:rPr>
                <w:rFonts w:ascii="Times New Roman" w:hAnsi="Times New Roman" w:cs="Times New Roman"/>
              </w:rPr>
              <w:t>将以本报告书为基础进行专利检索和申请，以下</w:t>
            </w:r>
            <w:r w:rsidRPr="00C02F0C">
              <w:rPr>
                <w:rFonts w:ascii="Times New Roman" w:hAnsi="Times New Roman" w:cs="Times New Roman"/>
                <w:b/>
                <w:color w:val="FF0000"/>
              </w:rPr>
              <w:t>*</w:t>
            </w:r>
            <w:r w:rsidRPr="00C02F0C">
              <w:rPr>
                <w:rFonts w:ascii="Times New Roman" w:hAnsi="Times New Roman" w:cs="Times New Roman"/>
              </w:rPr>
              <w:t>部分为必填项目。</w:t>
            </w:r>
          </w:p>
          <w:p w14:paraId="09B4BFBA" w14:textId="77777777" w:rsidR="004A4739" w:rsidRPr="00C02F0C" w:rsidRDefault="004A4739" w:rsidP="00C9034B">
            <w:pPr>
              <w:tabs>
                <w:tab w:val="left" w:pos="1052"/>
              </w:tabs>
              <w:autoSpaceDE w:val="0"/>
              <w:autoSpaceDN w:val="0"/>
              <w:spacing w:line="200" w:lineRule="atLeast"/>
              <w:textAlignment w:val="bottom"/>
              <w:rPr>
                <w:rFonts w:eastAsia="SimSun" w:hAnsi="Times New Roman"/>
                <w:sz w:val="18"/>
                <w:lang w:eastAsia="zh-CN"/>
              </w:rPr>
            </w:pPr>
          </w:p>
        </w:tc>
      </w:tr>
      <w:tr w:rsidR="004A4739" w:rsidRPr="00C02F0C" w14:paraId="5832E9C3" w14:textId="77777777" w:rsidTr="00F174B6">
        <w:trPr>
          <w:gridAfter w:val="1"/>
          <w:wAfter w:w="8" w:type="dxa"/>
          <w:cantSplit/>
          <w:trHeight w:hRule="exact" w:val="1405"/>
        </w:trPr>
        <w:tc>
          <w:tcPr>
            <w:tcW w:w="9916" w:type="dxa"/>
            <w:gridSpan w:val="4"/>
            <w:tcBorders>
              <w:right w:val="single" w:sz="18" w:space="0" w:color="auto"/>
            </w:tcBorders>
          </w:tcPr>
          <w:p w14:paraId="0A8679A7" w14:textId="72B67B8E" w:rsidR="00000674" w:rsidDel="00AB5676" w:rsidRDefault="004A4739" w:rsidP="00052564">
            <w:pPr>
              <w:pStyle w:val="a4"/>
              <w:tabs>
                <w:tab w:val="clear" w:pos="4252"/>
                <w:tab w:val="clear" w:pos="8504"/>
              </w:tabs>
              <w:rPr>
                <w:del w:id="1" w:author="Zheng, Ce" w:date="2022-07-10T08:56:00Z"/>
                <w:rFonts w:eastAsia="SimSun" w:hAnsi="Times New Roman"/>
                <w:szCs w:val="22"/>
                <w:lang w:eastAsia="zh-CN"/>
              </w:rPr>
            </w:pPr>
            <w:r w:rsidRPr="00C02F0C">
              <w:rPr>
                <w:rFonts w:eastAsia="SimSun" w:hAnsi="Times New Roman"/>
                <w:b/>
                <w:color w:val="FF0000"/>
                <w:sz w:val="18"/>
                <w:lang w:eastAsia="zh-CN"/>
              </w:rPr>
              <w:t>*</w:t>
            </w:r>
            <w:r w:rsidRPr="00C02F0C">
              <w:rPr>
                <w:rFonts w:eastAsia="SimSun" w:hAnsi="Times New Roman"/>
                <w:lang w:eastAsia="zh-CN"/>
              </w:rPr>
              <w:t>发明名称</w:t>
            </w:r>
            <w:r w:rsidR="000B2084" w:rsidRPr="001349DA">
              <w:rPr>
                <w:rFonts w:eastAsiaTheme="minorEastAsia" w:hAnsi="Times New Roman"/>
                <w:lang w:eastAsia="zh-CN"/>
              </w:rPr>
              <w:t>(</w:t>
            </w:r>
            <w:r w:rsidR="000B2084" w:rsidRPr="00CC7C2D">
              <w:rPr>
                <w:rFonts w:eastAsiaTheme="minorEastAsia" w:hAnsi="Times New Roman"/>
                <w:b/>
                <w:lang w:eastAsia="zh-CN"/>
              </w:rPr>
              <w:t>中</w:t>
            </w:r>
            <w:r w:rsidR="00381D13">
              <w:rPr>
                <w:rFonts w:eastAsiaTheme="minorEastAsia" w:hAnsi="Times New Roman" w:hint="eastAsia"/>
                <w:b/>
                <w:lang w:eastAsia="zh-CN"/>
              </w:rPr>
              <w:t>+</w:t>
            </w:r>
            <w:r w:rsidR="000B2084" w:rsidRPr="00CC7C2D">
              <w:rPr>
                <w:rFonts w:eastAsiaTheme="minorEastAsia" w:hAnsi="Times New Roman"/>
                <w:b/>
                <w:lang w:eastAsia="zh-CN"/>
              </w:rPr>
              <w:t>英</w:t>
            </w:r>
            <w:r w:rsidR="000B2084" w:rsidRPr="001349DA">
              <w:rPr>
                <w:rFonts w:eastAsiaTheme="minorEastAsia" w:hAnsi="Times New Roman"/>
                <w:lang w:eastAsia="zh-CN"/>
              </w:rPr>
              <w:t>)</w:t>
            </w:r>
            <w:r w:rsidRPr="00C02F0C">
              <w:rPr>
                <w:rFonts w:eastAsia="SimSun" w:hAnsi="Times New Roman"/>
                <w:lang w:eastAsia="zh-CN"/>
              </w:rPr>
              <w:t>：</w:t>
            </w:r>
            <w:r w:rsidR="002B4A64">
              <w:rPr>
                <w:lang w:eastAsia="zh-CN"/>
              </w:rPr>
              <w:t xml:space="preserve"> </w:t>
            </w:r>
            <w:del w:id="2" w:author="Zheng, Ce" w:date="2022-07-10T08:56:00Z">
              <w:r w:rsidR="00000674" w:rsidDel="00AB5676">
                <w:rPr>
                  <w:rFonts w:eastAsia="SimSun" w:hAnsi="Times New Roman" w:hint="eastAsia"/>
                  <w:szCs w:val="22"/>
                  <w:lang w:eastAsia="zh-CN"/>
                </w:rPr>
                <w:delText>一种</w:delText>
              </w:r>
              <w:r w:rsidR="00000674" w:rsidDel="00AB5676">
                <w:rPr>
                  <w:rFonts w:eastAsia="SimSun" w:hAnsi="Times New Roman" w:hint="eastAsia"/>
                  <w:szCs w:val="22"/>
                  <w:lang w:eastAsia="zh-CN"/>
                </w:rPr>
                <w:delText>P</w:delText>
              </w:r>
              <w:r w:rsidR="00000674" w:rsidDel="00AB5676">
                <w:rPr>
                  <w:rFonts w:eastAsia="SimSun" w:hAnsi="Times New Roman"/>
                  <w:szCs w:val="22"/>
                  <w:lang w:eastAsia="zh-CN"/>
                </w:rPr>
                <w:delText>2P</w:delText>
              </w:r>
              <w:r w:rsidR="00000674" w:rsidDel="00AB5676">
                <w:rPr>
                  <w:rFonts w:eastAsia="SimSun" w:hAnsi="Times New Roman" w:hint="eastAsia"/>
                  <w:szCs w:val="22"/>
                  <w:lang w:eastAsia="zh-CN"/>
                </w:rPr>
                <w:delText>联邦学习网络结构及其</w:delText>
              </w:r>
              <w:r w:rsidR="00000674" w:rsidRPr="00F174B6" w:rsidDel="00AB5676">
                <w:rPr>
                  <w:rFonts w:eastAsia="SimSun" w:hAnsi="Times New Roman" w:hint="eastAsia"/>
                  <w:szCs w:val="22"/>
                  <w:lang w:eastAsia="zh-CN"/>
                </w:rPr>
                <w:delText>服务</w:delText>
              </w:r>
              <w:r w:rsidR="00C60565" w:rsidRPr="00BB35B3" w:rsidDel="00AB5676">
                <w:rPr>
                  <w:rFonts w:eastAsia="SimSun" w:hAnsi="Times New Roman" w:hint="eastAsia"/>
                  <w:color w:val="FF0000"/>
                  <w:szCs w:val="22"/>
                  <w:highlight w:val="yellow"/>
                  <w:lang w:eastAsia="zh-CN"/>
                </w:rPr>
                <w:delText>保障</w:delText>
              </w:r>
              <w:r w:rsidR="00000674" w:rsidRPr="00BB35B3" w:rsidDel="00AB5676">
                <w:rPr>
                  <w:rFonts w:eastAsia="SimSun" w:hAnsi="Times New Roman" w:hint="eastAsia"/>
                  <w:color w:val="FF0000"/>
                  <w:szCs w:val="22"/>
                  <w:highlight w:val="yellow"/>
                  <w:lang w:eastAsia="zh-CN"/>
                </w:rPr>
                <w:delText>机制</w:delText>
              </w:r>
            </w:del>
          </w:p>
          <w:p w14:paraId="063BA9CE" w14:textId="77777777" w:rsidR="00AB5676" w:rsidRDefault="00B254FD" w:rsidP="00052564">
            <w:pPr>
              <w:pStyle w:val="a4"/>
              <w:tabs>
                <w:tab w:val="clear" w:pos="4252"/>
                <w:tab w:val="clear" w:pos="8504"/>
              </w:tabs>
              <w:rPr>
                <w:ins w:id="3" w:author="Zheng, Ce" w:date="2022-07-10T08:57:00Z"/>
                <w:rFonts w:eastAsia="SimSun" w:hAnsi="Times New Roman"/>
                <w:color w:val="FF0000"/>
                <w:sz w:val="24"/>
                <w:szCs w:val="24"/>
                <w:lang w:eastAsia="zh-CN"/>
              </w:rPr>
            </w:pPr>
            <w:del w:id="4" w:author="Zheng, Ce" w:date="2022-07-10T08:56:00Z">
              <w:r w:rsidRPr="00F174B6" w:rsidDel="00AB5676">
                <w:rPr>
                  <w:rFonts w:eastAsia="SimSun" w:hAnsi="Times New Roman"/>
                  <w:szCs w:val="22"/>
                  <w:lang w:eastAsia="zh-CN"/>
                </w:rPr>
                <w:delText xml:space="preserve">A </w:delText>
              </w:r>
              <w:r w:rsidR="00883530" w:rsidDel="00AB5676">
                <w:rPr>
                  <w:rFonts w:eastAsia="SimSun" w:hAnsi="Times New Roman" w:hint="eastAsia"/>
                  <w:szCs w:val="22"/>
                  <w:lang w:eastAsia="zh-CN"/>
                </w:rPr>
                <w:delText>P</w:delText>
              </w:r>
              <w:r w:rsidR="003F4A81" w:rsidDel="00AB5676">
                <w:rPr>
                  <w:rFonts w:eastAsia="SimSun" w:hAnsi="Times New Roman"/>
                  <w:szCs w:val="22"/>
                  <w:lang w:eastAsia="zh-CN"/>
                </w:rPr>
                <w:delText>eer-to-Peer</w:delText>
              </w:r>
              <w:r w:rsidR="00883530" w:rsidDel="00AB5676">
                <w:rPr>
                  <w:rFonts w:eastAsia="SimSun" w:hAnsi="Times New Roman"/>
                  <w:szCs w:val="22"/>
                  <w:lang w:eastAsia="zh-CN"/>
                </w:rPr>
                <w:delText xml:space="preserve"> </w:delText>
              </w:r>
              <w:r w:rsidR="00883530" w:rsidRPr="009C32A5" w:rsidDel="00AB5676">
                <w:rPr>
                  <w:rFonts w:eastAsia="SimSun" w:hAnsi="Times New Roman"/>
                  <w:sz w:val="24"/>
                  <w:szCs w:val="24"/>
                  <w:lang w:eastAsia="zh-CN"/>
                </w:rPr>
                <w:delText xml:space="preserve">Federated Learning Network and </w:delText>
              </w:r>
              <w:r w:rsidR="009C32A5" w:rsidDel="00AB5676">
                <w:rPr>
                  <w:rFonts w:eastAsia="SimSun" w:hAnsi="Times New Roman"/>
                  <w:sz w:val="24"/>
                  <w:szCs w:val="24"/>
                  <w:lang w:eastAsia="zh-CN"/>
                </w:rPr>
                <w:delText xml:space="preserve">Its </w:delText>
              </w:r>
              <w:r w:rsidR="00883530" w:rsidRPr="00BB35B3" w:rsidDel="00AB5676">
                <w:rPr>
                  <w:rFonts w:eastAsia="SimSun" w:hAnsi="Times New Roman"/>
                  <w:color w:val="FF0000"/>
                  <w:sz w:val="24"/>
                  <w:szCs w:val="24"/>
                  <w:highlight w:val="yellow"/>
                  <w:lang w:eastAsia="zh-CN"/>
                </w:rPr>
                <w:delText>Service</w:delText>
              </w:r>
              <w:r w:rsidR="001E6A11" w:rsidRPr="00BB35B3" w:rsidDel="00AB5676">
                <w:rPr>
                  <w:rFonts w:eastAsia="SimSun" w:hAnsi="Times New Roman"/>
                  <w:color w:val="FF0000"/>
                  <w:sz w:val="24"/>
                  <w:szCs w:val="24"/>
                  <w:highlight w:val="yellow"/>
                  <w:lang w:eastAsia="zh-CN"/>
                </w:rPr>
                <w:delText xml:space="preserve"> </w:delText>
              </w:r>
              <w:r w:rsidR="001E6A11" w:rsidRPr="00BB35B3" w:rsidDel="00AB5676">
                <w:rPr>
                  <w:rFonts w:eastAsia="SimSun" w:hAnsi="Times New Roman" w:hint="eastAsia"/>
                  <w:color w:val="FF0000"/>
                  <w:sz w:val="24"/>
                  <w:szCs w:val="24"/>
                  <w:highlight w:val="yellow"/>
                  <w:lang w:eastAsia="zh-CN"/>
                </w:rPr>
                <w:delText>Guarantee</w:delText>
              </w:r>
              <w:r w:rsidR="00883530" w:rsidRPr="00BB35B3" w:rsidDel="00AB5676">
                <w:rPr>
                  <w:rFonts w:eastAsia="SimSun" w:hAnsi="Times New Roman"/>
                  <w:color w:val="FF0000"/>
                  <w:sz w:val="24"/>
                  <w:szCs w:val="24"/>
                  <w:highlight w:val="yellow"/>
                  <w:lang w:eastAsia="zh-CN"/>
                </w:rPr>
                <w:delText xml:space="preserve"> Scheme</w:delText>
              </w:r>
            </w:del>
            <w:r w:rsidR="00FF44E4" w:rsidRPr="00BB35B3">
              <w:rPr>
                <w:rFonts w:eastAsia="SimSun" w:hAnsi="Times New Roman"/>
                <w:color w:val="FF0000"/>
                <w:sz w:val="24"/>
                <w:szCs w:val="24"/>
                <w:lang w:eastAsia="zh-CN"/>
              </w:rPr>
              <w:t xml:space="preserve"> </w:t>
            </w:r>
          </w:p>
          <w:p w14:paraId="343456DB" w14:textId="7209AFD1" w:rsidR="00F174B6" w:rsidRPr="00F174B6" w:rsidRDefault="00AB5676" w:rsidP="00052564">
            <w:pPr>
              <w:pStyle w:val="a4"/>
              <w:tabs>
                <w:tab w:val="clear" w:pos="4252"/>
                <w:tab w:val="clear" w:pos="8504"/>
              </w:tabs>
              <w:rPr>
                <w:rFonts w:eastAsia="SimSun" w:hAnsi="Times New Roman"/>
                <w:szCs w:val="22"/>
                <w:lang w:eastAsia="zh-CN"/>
              </w:rPr>
            </w:pPr>
            <w:ins w:id="5" w:author="Zheng, Ce" w:date="2022-07-10T08:57:00Z">
              <w:r>
                <w:rPr>
                  <w:rFonts w:eastAsiaTheme="minorEastAsia" w:hint="eastAsia"/>
                  <w:lang w:eastAsia="zh-CN"/>
                </w:rPr>
                <w:t>一种联邦学习网络下的服务保障</w:t>
              </w:r>
            </w:ins>
            <w:ins w:id="6" w:author="Zheng, Ce" w:date="2022-07-10T08:58:00Z">
              <w:r w:rsidR="006A7E92">
                <w:rPr>
                  <w:rFonts w:eastAsiaTheme="minorEastAsia" w:hint="eastAsia"/>
                  <w:lang w:eastAsia="zh-CN"/>
                </w:rPr>
                <w:t>策略</w:t>
              </w:r>
            </w:ins>
            <w:r w:rsidR="00FF44E4" w:rsidRPr="00BB35B3">
              <w:rPr>
                <w:rFonts w:eastAsia="SimSun" w:hAnsi="Times New Roman"/>
                <w:color w:val="FF0000"/>
                <w:sz w:val="24"/>
                <w:szCs w:val="24"/>
                <w:lang w:eastAsia="zh-CN"/>
              </w:rPr>
              <w:t xml:space="preserve"> </w:t>
            </w:r>
          </w:p>
          <w:p w14:paraId="0EFB4280" w14:textId="5BB00881" w:rsidR="004A4739" w:rsidRPr="00C02F0C" w:rsidRDefault="004A4739" w:rsidP="00052564">
            <w:pPr>
              <w:pStyle w:val="a4"/>
              <w:tabs>
                <w:tab w:val="clear" w:pos="4252"/>
                <w:tab w:val="clear" w:pos="8504"/>
              </w:tabs>
              <w:rPr>
                <w:rFonts w:eastAsia="SimSun" w:hAnsi="Times New Roman"/>
                <w:lang w:eastAsia="zh-CN"/>
              </w:rPr>
            </w:pPr>
          </w:p>
        </w:tc>
      </w:tr>
      <w:tr w:rsidR="004A4739" w:rsidRPr="00C02F0C" w14:paraId="30EE7CCB" w14:textId="77777777" w:rsidTr="004A4739">
        <w:trPr>
          <w:gridAfter w:val="1"/>
          <w:wAfter w:w="8" w:type="dxa"/>
          <w:cantSplit/>
          <w:trHeight w:val="1365"/>
        </w:trPr>
        <w:tc>
          <w:tcPr>
            <w:tcW w:w="9916" w:type="dxa"/>
            <w:gridSpan w:val="4"/>
            <w:tcBorders>
              <w:right w:val="single" w:sz="18" w:space="0" w:color="auto"/>
            </w:tcBorders>
          </w:tcPr>
          <w:p w14:paraId="343EBFB2" w14:textId="77777777" w:rsidR="004A4739" w:rsidRPr="00C02F0C" w:rsidRDefault="004A4739" w:rsidP="00AB3875">
            <w:pPr>
              <w:spacing w:line="320" w:lineRule="atLeast"/>
              <w:rPr>
                <w:rFonts w:eastAsia="SimSun" w:hAnsi="Times New Roman"/>
                <w:sz w:val="20"/>
                <w:lang w:eastAsia="zh-CN"/>
              </w:rPr>
            </w:pPr>
            <w:r w:rsidRPr="00C02F0C">
              <w:rPr>
                <w:rFonts w:eastAsia="SimSun" w:hAnsi="Times New Roman"/>
                <w:b/>
                <w:color w:val="FF0000"/>
                <w:sz w:val="18"/>
                <w:lang w:eastAsia="zh-CN"/>
              </w:rPr>
              <w:t>*</w:t>
            </w:r>
            <w:r w:rsidRPr="00C02F0C">
              <w:rPr>
                <w:rFonts w:eastAsia="SimSun" w:hAnsi="Times New Roman"/>
                <w:lang w:eastAsia="zh-CN"/>
              </w:rPr>
              <w:t>发明概要：</w:t>
            </w:r>
            <w:r w:rsidRPr="00C02F0C">
              <w:rPr>
                <w:rFonts w:eastAsia="SimSun" w:hAnsi="Times New Roman"/>
                <w:sz w:val="18"/>
                <w:lang w:eastAsia="zh-CN"/>
              </w:rPr>
              <w:t>(</w:t>
            </w:r>
            <w:r w:rsidRPr="00C02F0C">
              <w:rPr>
                <w:rFonts w:eastAsia="SimSun" w:hAnsi="Times New Roman"/>
                <w:sz w:val="18"/>
                <w:lang w:eastAsia="zh-CN"/>
              </w:rPr>
              <w:t>请用</w:t>
            </w:r>
            <w:r w:rsidRPr="00C02F0C">
              <w:rPr>
                <w:rFonts w:eastAsia="SimSun" w:hAnsi="Times New Roman"/>
                <w:sz w:val="18"/>
                <w:lang w:eastAsia="zh-CN"/>
              </w:rPr>
              <w:t>100</w:t>
            </w:r>
            <w:r w:rsidRPr="00C02F0C">
              <w:rPr>
                <w:rFonts w:eastAsia="SimSun" w:hAnsi="Times New Roman"/>
                <w:sz w:val="18"/>
                <w:lang w:eastAsia="zh-CN"/>
              </w:rPr>
              <w:t>字左右总结该发明</w:t>
            </w:r>
            <w:r w:rsidRPr="00C02F0C">
              <w:rPr>
                <w:rFonts w:eastAsia="SimSun" w:hAnsi="Times New Roman"/>
                <w:sz w:val="18"/>
                <w:lang w:eastAsia="zh-CN"/>
              </w:rPr>
              <w:t>)</w:t>
            </w:r>
          </w:p>
          <w:p w14:paraId="1FAB24E5" w14:textId="77777777" w:rsidR="004619B0" w:rsidRDefault="00C52B19" w:rsidP="00A979D4">
            <w:pPr>
              <w:spacing w:line="320" w:lineRule="atLeast"/>
              <w:ind w:leftChars="200" w:left="440"/>
              <w:rPr>
                <w:ins w:id="7" w:author="Zheng, Ce" w:date="2022-07-10T09:01:00Z"/>
                <w:rFonts w:eastAsia="SimSun" w:hAnsi="Times New Roman"/>
                <w:sz w:val="18"/>
                <w:szCs w:val="18"/>
                <w:lang w:eastAsia="zh-CN"/>
              </w:rPr>
            </w:pPr>
            <w:del w:id="8" w:author="Zheng, Ce" w:date="2022-07-10T08:57:00Z">
              <w:r w:rsidRPr="00933BF1" w:rsidDel="00B55154">
                <w:rPr>
                  <w:rFonts w:eastAsia="SimSun" w:hAnsi="Times New Roman" w:hint="eastAsia"/>
                  <w:sz w:val="18"/>
                  <w:szCs w:val="18"/>
                  <w:lang w:eastAsia="zh-CN"/>
                </w:rPr>
                <w:delText>此</w:delText>
              </w:r>
              <w:r w:rsidR="00883530" w:rsidDel="00B55154">
                <w:rPr>
                  <w:rFonts w:eastAsia="SimSun" w:hAnsi="Times New Roman" w:hint="eastAsia"/>
                  <w:sz w:val="18"/>
                  <w:szCs w:val="18"/>
                  <w:lang w:eastAsia="zh-CN"/>
                </w:rPr>
                <w:delText>发明提出了一种</w:delText>
              </w:r>
              <w:r w:rsidR="00883530" w:rsidDel="00B55154">
                <w:rPr>
                  <w:rFonts w:eastAsia="SimSun" w:hAnsi="Times New Roman" w:hint="eastAsia"/>
                  <w:sz w:val="18"/>
                  <w:szCs w:val="18"/>
                  <w:lang w:eastAsia="zh-CN"/>
                </w:rPr>
                <w:delText>P</w:delText>
              </w:r>
              <w:r w:rsidR="00883530" w:rsidDel="00B55154">
                <w:rPr>
                  <w:rFonts w:eastAsia="SimSun" w:hAnsi="Times New Roman"/>
                  <w:sz w:val="18"/>
                  <w:szCs w:val="18"/>
                  <w:lang w:eastAsia="zh-CN"/>
                </w:rPr>
                <w:delText>eer-to-Peer</w:delText>
              </w:r>
              <w:r w:rsidR="00883530" w:rsidDel="00B55154">
                <w:rPr>
                  <w:rFonts w:eastAsia="SimSun" w:hAnsi="Times New Roman" w:hint="eastAsia"/>
                  <w:sz w:val="18"/>
                  <w:szCs w:val="18"/>
                  <w:lang w:eastAsia="zh-CN"/>
                </w:rPr>
                <w:delText>的联邦学习网络</w:delText>
              </w:r>
              <w:r w:rsidR="00D96A7F" w:rsidDel="00B55154">
                <w:rPr>
                  <w:rFonts w:eastAsia="SimSun" w:hAnsi="Times New Roman" w:hint="eastAsia"/>
                  <w:sz w:val="18"/>
                  <w:szCs w:val="18"/>
                  <w:lang w:eastAsia="zh-CN"/>
                </w:rPr>
                <w:delText>结构</w:delText>
              </w:r>
              <w:r w:rsidR="00883530" w:rsidDel="00B55154">
                <w:rPr>
                  <w:rFonts w:eastAsia="SimSun" w:hAnsi="Times New Roman" w:hint="eastAsia"/>
                  <w:sz w:val="18"/>
                  <w:szCs w:val="18"/>
                  <w:lang w:eastAsia="zh-CN"/>
                </w:rPr>
                <w:delText>，</w:delText>
              </w:r>
              <w:r w:rsidR="007D7FC9" w:rsidRPr="00933BF1" w:rsidDel="00B55154">
                <w:rPr>
                  <w:rFonts w:eastAsia="SimSun" w:hAnsi="Times New Roman" w:hint="eastAsia"/>
                  <w:sz w:val="18"/>
                  <w:szCs w:val="18"/>
                  <w:lang w:eastAsia="zh-CN"/>
                </w:rPr>
                <w:delText>该</w:delText>
              </w:r>
              <w:r w:rsidR="00883530" w:rsidDel="00B55154">
                <w:rPr>
                  <w:rFonts w:eastAsia="SimSun" w:hAnsi="Times New Roman" w:hint="eastAsia"/>
                  <w:sz w:val="18"/>
                  <w:szCs w:val="18"/>
                  <w:lang w:eastAsia="zh-CN"/>
                </w:rPr>
                <w:delText>网络</w:delText>
              </w:r>
              <w:r w:rsidR="001050E8" w:rsidDel="00B55154">
                <w:rPr>
                  <w:rFonts w:eastAsia="SimSun" w:hAnsi="Times New Roman" w:hint="eastAsia"/>
                  <w:sz w:val="18"/>
                  <w:szCs w:val="18"/>
                  <w:lang w:eastAsia="zh-CN"/>
                </w:rPr>
                <w:delText>由一些功能相同或相近的节点组成</w:delText>
              </w:r>
              <w:r w:rsidR="00F421A5" w:rsidDel="00B55154">
                <w:rPr>
                  <w:rFonts w:eastAsia="SimSun" w:hAnsi="Times New Roman" w:hint="eastAsia"/>
                  <w:sz w:val="18"/>
                  <w:szCs w:val="18"/>
                  <w:lang w:eastAsia="zh-CN"/>
                </w:rPr>
                <w:delText>：</w:delText>
              </w:r>
              <w:r w:rsidR="00F421A5" w:rsidDel="00B55154">
                <w:rPr>
                  <w:rFonts w:eastAsia="SimSun" w:hAnsi="Times New Roman" w:hint="eastAsia"/>
                  <w:sz w:val="18"/>
                  <w:szCs w:val="18"/>
                  <w:lang w:eastAsia="zh-CN"/>
                </w:rPr>
                <w:delText>1</w:delText>
              </w:r>
              <w:r w:rsidR="00F421A5" w:rsidDel="00B55154">
                <w:rPr>
                  <w:rFonts w:eastAsia="SimSun" w:hAnsi="Times New Roman"/>
                  <w:sz w:val="18"/>
                  <w:szCs w:val="18"/>
                  <w:lang w:eastAsia="zh-CN"/>
                </w:rPr>
                <w:delText xml:space="preserve">. </w:delText>
              </w:r>
              <w:r w:rsidR="001050E8" w:rsidDel="00B55154">
                <w:rPr>
                  <w:rFonts w:eastAsia="SimSun" w:hAnsi="Times New Roman" w:hint="eastAsia"/>
                  <w:sz w:val="18"/>
                  <w:szCs w:val="18"/>
                  <w:lang w:eastAsia="zh-CN"/>
                </w:rPr>
                <w:delText>每个节点都</w:delText>
              </w:r>
              <w:r w:rsidR="00FA5C6E" w:rsidDel="00B55154">
                <w:rPr>
                  <w:rFonts w:eastAsia="SimSun" w:hAnsi="Times New Roman" w:hint="eastAsia"/>
                  <w:sz w:val="18"/>
                  <w:szCs w:val="18"/>
                  <w:lang w:eastAsia="zh-CN"/>
                </w:rPr>
                <w:delText>可以</w:delText>
              </w:r>
              <w:r w:rsidR="001050E8" w:rsidDel="00B55154">
                <w:rPr>
                  <w:rFonts w:eastAsia="SimSun" w:hAnsi="Times New Roman" w:hint="eastAsia"/>
                  <w:sz w:val="18"/>
                  <w:szCs w:val="18"/>
                  <w:lang w:eastAsia="zh-CN"/>
                </w:rPr>
                <w:delText>基于自身的数据进行本地模型训练和更新</w:delText>
              </w:r>
              <w:r w:rsidR="00F421A5" w:rsidDel="00B55154">
                <w:rPr>
                  <w:rFonts w:eastAsia="SimSun" w:hAnsi="Times New Roman" w:hint="eastAsia"/>
                  <w:sz w:val="18"/>
                  <w:szCs w:val="18"/>
                  <w:lang w:eastAsia="zh-CN"/>
                </w:rPr>
                <w:delText>；</w:delText>
              </w:r>
              <w:r w:rsidR="00F421A5" w:rsidDel="00B55154">
                <w:rPr>
                  <w:rFonts w:eastAsia="SimSun" w:hAnsi="Times New Roman" w:hint="eastAsia"/>
                  <w:sz w:val="18"/>
                  <w:szCs w:val="18"/>
                  <w:lang w:eastAsia="zh-CN"/>
                </w:rPr>
                <w:delText>2.</w:delText>
              </w:r>
              <w:r w:rsidR="00F421A5" w:rsidDel="00B55154">
                <w:rPr>
                  <w:rFonts w:eastAsia="SimSun" w:hAnsi="Times New Roman"/>
                  <w:sz w:val="18"/>
                  <w:szCs w:val="18"/>
                  <w:lang w:eastAsia="zh-CN"/>
                </w:rPr>
                <w:delText xml:space="preserve"> </w:delText>
              </w:r>
              <w:r w:rsidR="00FA5C6E" w:rsidDel="00B55154">
                <w:rPr>
                  <w:rFonts w:eastAsia="SimSun" w:hAnsi="Times New Roman" w:hint="eastAsia"/>
                  <w:sz w:val="18"/>
                  <w:szCs w:val="18"/>
                  <w:lang w:eastAsia="zh-CN"/>
                </w:rPr>
                <w:delText>其中一个节点作为</w:delText>
              </w:r>
              <w:r w:rsidR="00FA5C6E" w:rsidDel="00B55154">
                <w:rPr>
                  <w:rFonts w:eastAsia="SimSun" w:hAnsi="Times New Roman" w:hint="eastAsia"/>
                  <w:sz w:val="18"/>
                  <w:szCs w:val="18"/>
                  <w:lang w:eastAsia="zh-CN"/>
                </w:rPr>
                <w:delText xml:space="preserve"> </w:delText>
              </w:r>
              <w:r w:rsidR="00FA5C6E" w:rsidRPr="00FA5C6E" w:rsidDel="00B55154">
                <w:rPr>
                  <w:rFonts w:eastAsia="SimSun" w:hAnsi="Times New Roman" w:hint="eastAsia"/>
                  <w:b/>
                  <w:bCs/>
                  <w:sz w:val="18"/>
                  <w:szCs w:val="18"/>
                  <w:lang w:eastAsia="zh-CN"/>
                </w:rPr>
                <w:delText>中心</w:delText>
              </w:r>
              <w:r w:rsidR="00FA5C6E" w:rsidDel="00B55154">
                <w:rPr>
                  <w:rFonts w:eastAsia="SimSun" w:hAnsi="Times New Roman" w:hint="eastAsia"/>
                  <w:b/>
                  <w:bCs/>
                  <w:sz w:val="18"/>
                  <w:szCs w:val="18"/>
                  <w:lang w:eastAsia="zh-CN"/>
                </w:rPr>
                <w:delText>（聚合）</w:delText>
              </w:r>
              <w:r w:rsidR="00FA5C6E" w:rsidRPr="00FA5C6E" w:rsidDel="00B55154">
                <w:rPr>
                  <w:rFonts w:eastAsia="SimSun" w:hAnsi="Times New Roman" w:hint="eastAsia"/>
                  <w:b/>
                  <w:bCs/>
                  <w:sz w:val="18"/>
                  <w:szCs w:val="18"/>
                  <w:lang w:eastAsia="zh-CN"/>
                </w:rPr>
                <w:delText>节点</w:delText>
              </w:r>
              <w:r w:rsidR="00FA5C6E" w:rsidDel="00B55154">
                <w:rPr>
                  <w:rFonts w:eastAsia="SimSun" w:hAnsi="Times New Roman" w:hint="eastAsia"/>
                  <w:sz w:val="18"/>
                  <w:szCs w:val="18"/>
                  <w:lang w:eastAsia="zh-CN"/>
                </w:rPr>
                <w:delText xml:space="preserve"> </w:delText>
              </w:r>
              <w:r w:rsidR="00FA5C6E" w:rsidDel="00B55154">
                <w:rPr>
                  <w:rFonts w:eastAsia="SimSun" w:hAnsi="Times New Roman" w:hint="eastAsia"/>
                  <w:sz w:val="18"/>
                  <w:szCs w:val="18"/>
                  <w:lang w:eastAsia="zh-CN"/>
                </w:rPr>
                <w:delText>完成模型的聚合，</w:delText>
              </w:r>
              <w:r w:rsidR="00ED1E40" w:rsidDel="00B55154">
                <w:rPr>
                  <w:rFonts w:eastAsia="SimSun" w:hAnsi="Times New Roman" w:hint="eastAsia"/>
                  <w:sz w:val="18"/>
                  <w:szCs w:val="18"/>
                  <w:lang w:eastAsia="zh-CN"/>
                </w:rPr>
                <w:delText>中心</w:delText>
              </w:r>
              <w:r w:rsidR="00FA5C6E" w:rsidDel="00B55154">
                <w:rPr>
                  <w:rFonts w:eastAsia="SimSun" w:hAnsi="Times New Roman" w:hint="eastAsia"/>
                  <w:sz w:val="18"/>
                  <w:szCs w:val="18"/>
                  <w:lang w:eastAsia="zh-CN"/>
                </w:rPr>
                <w:delText>节点</w:delText>
              </w:r>
              <w:r w:rsidR="0022391A" w:rsidDel="00B55154">
                <w:rPr>
                  <w:rFonts w:eastAsia="SimSun" w:hAnsi="Times New Roman" w:hint="eastAsia"/>
                  <w:sz w:val="18"/>
                  <w:szCs w:val="18"/>
                  <w:lang w:eastAsia="zh-CN"/>
                </w:rPr>
                <w:delText>也</w:delText>
              </w:r>
              <w:r w:rsidR="00FA5C6E" w:rsidDel="00B55154">
                <w:rPr>
                  <w:rFonts w:eastAsia="SimSun" w:hAnsi="Times New Roman" w:hint="eastAsia"/>
                  <w:sz w:val="18"/>
                  <w:szCs w:val="18"/>
                  <w:lang w:eastAsia="zh-CN"/>
                </w:rPr>
                <w:delText>可进行本地模型训练和更新。对于此网络，我们提出了相应的服务机制</w:delText>
              </w:r>
            </w:del>
            <w:del w:id="9" w:author="Zheng, Ce" w:date="2022-07-10T09:01:00Z">
              <w:r w:rsidR="00FA5C6E" w:rsidDel="00A979D4">
                <w:rPr>
                  <w:rFonts w:eastAsia="SimSun" w:hAnsi="Times New Roman" w:hint="eastAsia"/>
                  <w:sz w:val="18"/>
                  <w:szCs w:val="18"/>
                  <w:lang w:eastAsia="zh-CN"/>
                </w:rPr>
                <w:delText>：</w:delText>
              </w:r>
              <w:r w:rsidR="00586B1D" w:rsidRPr="00586B1D" w:rsidDel="00A979D4">
                <w:rPr>
                  <w:rFonts w:eastAsia="SimSun" w:hAnsi="Times New Roman" w:hint="eastAsia"/>
                  <w:sz w:val="18"/>
                  <w:szCs w:val="18"/>
                  <w:lang w:eastAsia="zh-CN"/>
                </w:rPr>
                <w:delText>对于</w:delText>
              </w:r>
              <w:r w:rsidR="00A01A14" w:rsidDel="00A979D4">
                <w:rPr>
                  <w:rFonts w:eastAsia="SimSun" w:hAnsi="Times New Roman" w:hint="eastAsia"/>
                  <w:sz w:val="18"/>
                  <w:szCs w:val="18"/>
                  <w:lang w:eastAsia="zh-CN"/>
                </w:rPr>
                <w:delText>中心</w:delText>
              </w:r>
              <w:r w:rsidR="00586B1D" w:rsidRPr="00586B1D" w:rsidDel="00A979D4">
                <w:rPr>
                  <w:rFonts w:eastAsia="SimSun" w:hAnsi="Times New Roman" w:hint="eastAsia"/>
                  <w:sz w:val="18"/>
                  <w:szCs w:val="18"/>
                  <w:lang w:eastAsia="zh-CN"/>
                </w:rPr>
                <w:delText>节点的</w:delText>
              </w:r>
              <w:r w:rsidR="00EB4A2F" w:rsidDel="00A979D4">
                <w:rPr>
                  <w:rFonts w:eastAsia="SimSun" w:hAnsi="Times New Roman" w:hint="eastAsia"/>
                  <w:sz w:val="18"/>
                  <w:szCs w:val="18"/>
                  <w:lang w:eastAsia="zh-CN"/>
                </w:rPr>
                <w:delText>切换</w:delText>
              </w:r>
              <w:r w:rsidR="00586B1D" w:rsidRPr="00586B1D" w:rsidDel="00A979D4">
                <w:rPr>
                  <w:rFonts w:eastAsia="SimSun" w:hAnsi="Times New Roman" w:hint="eastAsia"/>
                  <w:sz w:val="18"/>
                  <w:szCs w:val="18"/>
                  <w:lang w:eastAsia="zh-CN"/>
                </w:rPr>
                <w:delText>，新节点的加入，正在进行学习的节点的离开，应</w:delText>
              </w:r>
              <w:r w:rsidR="007E2E35" w:rsidDel="00A979D4">
                <w:rPr>
                  <w:rFonts w:eastAsia="SimSun" w:hAnsi="Times New Roman" w:hint="eastAsia"/>
                  <w:sz w:val="18"/>
                  <w:szCs w:val="18"/>
                  <w:lang w:eastAsia="zh-CN"/>
                </w:rPr>
                <w:delText>选择</w:delText>
              </w:r>
              <w:r w:rsidR="00586B1D" w:rsidRPr="00586B1D" w:rsidDel="00A979D4">
                <w:rPr>
                  <w:rFonts w:eastAsia="SimSun" w:hAnsi="Times New Roman" w:hint="eastAsia"/>
                  <w:sz w:val="18"/>
                  <w:szCs w:val="18"/>
                  <w:lang w:eastAsia="zh-CN"/>
                </w:rPr>
                <w:delText>在聚合结束时实施。</w:delText>
              </w:r>
              <w:r w:rsidR="00ED4918" w:rsidDel="00A979D4">
                <w:rPr>
                  <w:rFonts w:eastAsia="SimSun" w:hAnsi="Times New Roman" w:hint="eastAsia"/>
                  <w:sz w:val="18"/>
                  <w:szCs w:val="18"/>
                  <w:lang w:eastAsia="zh-CN"/>
                </w:rPr>
                <w:delText>此时，网络内所有节点具有相同的模型，</w:delText>
              </w:r>
              <w:r w:rsidR="00C67D27" w:rsidRPr="00C67D27" w:rsidDel="00A979D4">
                <w:rPr>
                  <w:rFonts w:eastAsia="SimSun" w:hAnsi="Times New Roman" w:hint="eastAsia"/>
                  <w:sz w:val="18"/>
                  <w:szCs w:val="18"/>
                  <w:lang w:eastAsia="zh-CN"/>
                </w:rPr>
                <w:delText>服务中断的概率最小，模型准确度最高，不会造成资源浪费</w:delText>
              </w:r>
              <w:r w:rsidR="00986B06" w:rsidDel="00A979D4">
                <w:rPr>
                  <w:rFonts w:eastAsia="SimSun" w:hAnsi="Times New Roman" w:hint="eastAsia"/>
                  <w:sz w:val="18"/>
                  <w:szCs w:val="18"/>
                  <w:lang w:eastAsia="zh-CN"/>
                </w:rPr>
                <w:delText>。</w:delText>
              </w:r>
            </w:del>
          </w:p>
          <w:p w14:paraId="664CF20B" w14:textId="2F614A58" w:rsidR="00181906" w:rsidRPr="00F55817" w:rsidRDefault="00181906" w:rsidP="007F3377">
            <w:pPr>
              <w:pStyle w:val="af0"/>
              <w:autoSpaceDE w:val="0"/>
              <w:autoSpaceDN w:val="0"/>
              <w:ind w:left="360" w:firstLineChars="0" w:firstLine="0"/>
              <w:textAlignment w:val="bottom"/>
              <w:rPr>
                <w:rFonts w:eastAsia="SimSun" w:hAnsi="Times New Roman"/>
                <w:sz w:val="18"/>
                <w:szCs w:val="18"/>
                <w:lang w:eastAsia="zh-CN"/>
              </w:rPr>
            </w:pPr>
            <w:ins w:id="10" w:author="Zheng, Ce" w:date="2022-07-10T09:01:00Z">
              <w:r>
                <w:rPr>
                  <w:rFonts w:eastAsia="SimSun" w:hAnsi="Times New Roman" w:hint="eastAsia"/>
                  <w:sz w:val="18"/>
                  <w:szCs w:val="18"/>
                  <w:lang w:eastAsia="zh-CN"/>
                </w:rPr>
                <w:t>此发明提出了一种联邦学习网络下的服务保障策略：</w:t>
              </w:r>
            </w:ins>
            <w:ins w:id="11" w:author="Zheng, Ce" w:date="2022-07-10T09:04:00Z">
              <w:r w:rsidR="003113E3" w:rsidRPr="00F55817">
                <w:rPr>
                  <w:rFonts w:eastAsia="SimSun" w:hAnsi="Times New Roman" w:hint="eastAsia"/>
                  <w:sz w:val="18"/>
                  <w:szCs w:val="18"/>
                  <w:lang w:eastAsia="zh-CN"/>
                </w:rPr>
                <w:t>对于中心聚合节点的切换，新计算</w:t>
              </w:r>
              <w:r w:rsidR="003113E3" w:rsidRPr="00F55817">
                <w:rPr>
                  <w:rFonts w:eastAsia="SimSun" w:hAnsi="Times New Roman" w:hint="eastAsia"/>
                  <w:sz w:val="18"/>
                  <w:szCs w:val="18"/>
                  <w:lang w:eastAsia="zh-CN"/>
                </w:rPr>
                <w:t>UE</w:t>
              </w:r>
              <w:r w:rsidR="003113E3" w:rsidRPr="00F55817">
                <w:rPr>
                  <w:rFonts w:eastAsia="SimSun" w:hAnsi="Times New Roman" w:hint="eastAsia"/>
                  <w:sz w:val="18"/>
                  <w:szCs w:val="18"/>
                  <w:lang w:eastAsia="zh-CN"/>
                </w:rPr>
                <w:t>的加入，应尽量选择或保障在全局模型聚合结束并下发后实施；对于正在参与</w:t>
              </w:r>
            </w:ins>
            <w:ins w:id="12" w:author="Zheng, Ce" w:date="2022-07-10T09:06:00Z">
              <w:r w:rsidR="00B22701">
                <w:rPr>
                  <w:rFonts w:eastAsia="SimSun" w:hAnsi="Times New Roman" w:hint="eastAsia"/>
                  <w:sz w:val="18"/>
                  <w:szCs w:val="18"/>
                  <w:lang w:eastAsia="zh-CN"/>
                </w:rPr>
                <w:t>联邦</w:t>
              </w:r>
              <w:r w:rsidR="0016484B">
                <w:rPr>
                  <w:rFonts w:eastAsia="SimSun" w:hAnsi="Times New Roman" w:hint="eastAsia"/>
                  <w:sz w:val="18"/>
                  <w:szCs w:val="18"/>
                  <w:lang w:eastAsia="zh-CN"/>
                </w:rPr>
                <w:t>学习训练</w:t>
              </w:r>
            </w:ins>
            <w:ins w:id="13" w:author="Zheng, Ce" w:date="2022-07-10T09:04:00Z">
              <w:r w:rsidR="003113E3" w:rsidRPr="00F55817">
                <w:rPr>
                  <w:rFonts w:eastAsia="SimSun" w:hAnsi="Times New Roman" w:hint="eastAsia"/>
                  <w:sz w:val="18"/>
                  <w:szCs w:val="18"/>
                  <w:lang w:eastAsia="zh-CN"/>
                </w:rPr>
                <w:t>的计算</w:t>
              </w:r>
              <w:r w:rsidR="003113E3" w:rsidRPr="00F55817">
                <w:rPr>
                  <w:rFonts w:eastAsia="SimSun" w:hAnsi="Times New Roman"/>
                  <w:sz w:val="18"/>
                  <w:szCs w:val="18"/>
                  <w:lang w:eastAsia="zh-CN"/>
                </w:rPr>
                <w:t>UE</w:t>
              </w:r>
              <w:r w:rsidR="003113E3" w:rsidRPr="00F55817">
                <w:rPr>
                  <w:rFonts w:eastAsia="SimSun" w:hAnsi="Times New Roman" w:hint="eastAsia"/>
                  <w:sz w:val="18"/>
                  <w:szCs w:val="18"/>
                  <w:lang w:eastAsia="zh-CN"/>
                </w:rPr>
                <w:t>的退出，应尽量选择或保障其在本地模型成功上传后实施</w:t>
              </w:r>
              <w:r w:rsidR="007F3377">
                <w:rPr>
                  <w:rFonts w:eastAsia="SimSun" w:hAnsi="Times New Roman" w:hint="eastAsia"/>
                  <w:sz w:val="18"/>
                  <w:szCs w:val="18"/>
                  <w:lang w:eastAsia="zh-CN"/>
                </w:rPr>
                <w:t>。</w:t>
              </w:r>
            </w:ins>
            <w:ins w:id="14" w:author="Zheng, Ce" w:date="2022-07-10T09:01:00Z">
              <w:r w:rsidRPr="00F55817">
                <w:rPr>
                  <w:rFonts w:eastAsia="SimSun" w:hAnsi="Times New Roman" w:hint="eastAsia"/>
                  <w:sz w:val="18"/>
                  <w:szCs w:val="18"/>
                  <w:lang w:eastAsia="zh-CN"/>
                </w:rPr>
                <w:t>此</w:t>
              </w:r>
              <w:r w:rsidRPr="00F55817">
                <w:rPr>
                  <w:rFonts w:ascii="Microsoft YaHei" w:eastAsia="SimSun" w:hAnsi="Times New Roman" w:cs="Microsoft YaHei" w:hint="eastAsia"/>
                  <w:sz w:val="18"/>
                  <w:szCs w:val="18"/>
                  <w:lang w:eastAsia="zh-CN"/>
                </w:rPr>
                <w:t>时</w:t>
              </w:r>
              <w:r w:rsidRPr="00F55817">
                <w:rPr>
                  <w:rFonts w:ascii="MS Mincho" w:eastAsia="SimSun" w:hAnsi="Times New Roman" w:cs="MS Mincho" w:hint="eastAsia"/>
                  <w:sz w:val="18"/>
                  <w:szCs w:val="18"/>
                  <w:lang w:eastAsia="zh-CN"/>
                </w:rPr>
                <w:t>，网</w:t>
              </w:r>
              <w:r w:rsidRPr="00F55817">
                <w:rPr>
                  <w:rFonts w:ascii="Microsoft YaHei" w:eastAsia="SimSun" w:hAnsi="Times New Roman" w:cs="Microsoft YaHei" w:hint="eastAsia"/>
                  <w:sz w:val="18"/>
                  <w:szCs w:val="18"/>
                  <w:lang w:eastAsia="zh-CN"/>
                </w:rPr>
                <w:t>络</w:t>
              </w:r>
              <w:r w:rsidRPr="00F55817">
                <w:rPr>
                  <w:rFonts w:ascii="MS Mincho" w:eastAsia="SimSun" w:hAnsi="Times New Roman" w:cs="MS Mincho" w:hint="eastAsia"/>
                  <w:sz w:val="18"/>
                  <w:szCs w:val="18"/>
                  <w:lang w:eastAsia="zh-CN"/>
                </w:rPr>
                <w:t>内所有</w:t>
              </w:r>
              <w:r w:rsidRPr="00F55817">
                <w:rPr>
                  <w:rFonts w:ascii="Microsoft YaHei" w:eastAsia="SimSun" w:hAnsi="Times New Roman" w:cs="Microsoft YaHei" w:hint="eastAsia"/>
                  <w:sz w:val="18"/>
                  <w:szCs w:val="18"/>
                  <w:lang w:eastAsia="zh-CN"/>
                </w:rPr>
                <w:t>节</w:t>
              </w:r>
              <w:r w:rsidRPr="00F55817">
                <w:rPr>
                  <w:rFonts w:ascii="MS Mincho" w:eastAsia="SimSun" w:hAnsi="Times New Roman" w:cs="MS Mincho" w:hint="eastAsia"/>
                  <w:sz w:val="18"/>
                  <w:szCs w:val="18"/>
                  <w:lang w:eastAsia="zh-CN"/>
                </w:rPr>
                <w:t>点具有相同的模型，</w:t>
              </w:r>
              <w:r w:rsidRPr="00F55817">
                <w:rPr>
                  <w:rFonts w:eastAsia="SimSun" w:hAnsi="Times New Roman" w:hint="eastAsia"/>
                  <w:sz w:val="18"/>
                  <w:szCs w:val="18"/>
                  <w:lang w:eastAsia="zh-CN"/>
                </w:rPr>
                <w:t>服务中断的概率最小，模型准确度最高，不会造成资源浪费。</w:t>
              </w:r>
            </w:ins>
          </w:p>
        </w:tc>
      </w:tr>
      <w:tr w:rsidR="004A4739" w:rsidRPr="00C02F0C" w14:paraId="1F926B8F" w14:textId="77777777" w:rsidTr="00835EA1">
        <w:trPr>
          <w:gridAfter w:val="1"/>
          <w:wAfter w:w="8" w:type="dxa"/>
          <w:cantSplit/>
          <w:trHeight w:val="5441"/>
        </w:trPr>
        <w:tc>
          <w:tcPr>
            <w:tcW w:w="9916" w:type="dxa"/>
            <w:gridSpan w:val="4"/>
            <w:tcBorders>
              <w:right w:val="single" w:sz="18" w:space="0" w:color="auto"/>
            </w:tcBorders>
          </w:tcPr>
          <w:p w14:paraId="483647B2" w14:textId="77777777" w:rsidR="004A4739" w:rsidRPr="00C02F0C" w:rsidRDefault="004A4739" w:rsidP="004A4739">
            <w:pPr>
              <w:autoSpaceDE w:val="0"/>
              <w:autoSpaceDN w:val="0"/>
              <w:spacing w:after="100"/>
              <w:textAlignment w:val="bottom"/>
              <w:rPr>
                <w:rFonts w:eastAsia="SimSun" w:hAnsi="Times New Roman"/>
                <w:sz w:val="18"/>
                <w:lang w:eastAsia="zh-CN"/>
              </w:rPr>
            </w:pPr>
            <w:r w:rsidRPr="00C02F0C">
              <w:rPr>
                <w:rFonts w:eastAsia="SimSun" w:hAnsi="Times New Roman"/>
                <w:b/>
                <w:color w:val="FF0000"/>
                <w:sz w:val="18"/>
                <w:lang w:eastAsia="zh-CN"/>
              </w:rPr>
              <w:t>*</w:t>
            </w:r>
            <w:r w:rsidRPr="00C02F0C">
              <w:rPr>
                <w:rFonts w:eastAsia="SimSun" w:hAnsi="Times New Roman"/>
                <w:lang w:eastAsia="zh-CN"/>
              </w:rPr>
              <w:t>Inventor Information Sheet</w:t>
            </w:r>
            <w:r w:rsidRPr="00C02F0C">
              <w:rPr>
                <w:rFonts w:eastAsia="SimSun" w:hAnsi="Times New Roman"/>
                <w:sz w:val="18"/>
                <w:lang w:eastAsia="zh-CN"/>
              </w:rPr>
              <w:t>(</w:t>
            </w:r>
            <w:r w:rsidRPr="00C02F0C">
              <w:rPr>
                <w:rFonts w:eastAsia="SimSun" w:hAnsi="Times New Roman"/>
                <w:sz w:val="18"/>
                <w:lang w:eastAsia="zh-CN"/>
              </w:rPr>
              <w:t>超过两位</w:t>
            </w:r>
            <w:r w:rsidR="00C02F0C">
              <w:rPr>
                <w:rFonts w:eastAsia="SimSun" w:hAnsi="Times New Roman" w:hint="eastAsia"/>
                <w:sz w:val="18"/>
                <w:lang w:eastAsia="zh-CN"/>
              </w:rPr>
              <w:t>请另填</w:t>
            </w:r>
            <w:r w:rsidR="00C02F0C">
              <w:rPr>
                <w:rFonts w:eastAsia="SimSun" w:hAnsi="Times New Roman" w:hint="eastAsia"/>
                <w:sz w:val="18"/>
                <w:lang w:eastAsia="zh-CN"/>
              </w:rPr>
              <w:t>Excel</w:t>
            </w:r>
            <w:r w:rsidRPr="00C02F0C">
              <w:rPr>
                <w:rFonts w:eastAsia="SimSun" w:hAnsi="Times New Roman"/>
                <w:sz w:val="18"/>
                <w:lang w:eastAsia="zh-CN"/>
              </w:rPr>
              <w:t>附件</w:t>
            </w:r>
            <w:r w:rsidRPr="00C02F0C">
              <w:rPr>
                <w:rFonts w:eastAsia="SimSun" w:hAnsi="Times New Roman"/>
                <w:sz w:val="18"/>
                <w:lang w:eastAsia="zh-CN"/>
              </w:rPr>
              <w:t>)</w:t>
            </w:r>
          </w:p>
          <w:p w14:paraId="65694A3C" w14:textId="77777777" w:rsidR="004A4739" w:rsidRPr="00C02F0C" w:rsidRDefault="004A4739" w:rsidP="004A4739">
            <w:pPr>
              <w:spacing w:line="280" w:lineRule="atLeast"/>
              <w:rPr>
                <w:rFonts w:eastAsia="SimSun" w:hAnsi="Times New Roman"/>
                <w:sz w:val="18"/>
                <w:lang w:eastAsia="zh-CN"/>
              </w:rPr>
            </w:pPr>
            <w:r w:rsidRPr="00C02F0C">
              <w:rPr>
                <w:rFonts w:eastAsia="SimSun" w:hAnsi="Times New Roman"/>
                <w:sz w:val="18"/>
                <w:lang w:eastAsia="zh-CN"/>
              </w:rPr>
              <w:t xml:space="preserve">1. </w:t>
            </w:r>
            <w:r w:rsidRPr="00C02F0C">
              <w:rPr>
                <w:rFonts w:eastAsia="SimSun" w:hAnsi="Times New Roman"/>
                <w:sz w:val="18"/>
                <w:lang w:eastAsia="zh-CN"/>
              </w:rPr>
              <w:t>发明人是指对本发明区别于现有技术的部分作出实质性贡献的人员。</w:t>
            </w:r>
          </w:p>
          <w:p w14:paraId="1351C015" w14:textId="77777777" w:rsidR="004A4739" w:rsidRPr="00C02F0C" w:rsidRDefault="004A4739" w:rsidP="004A4739">
            <w:pPr>
              <w:autoSpaceDE w:val="0"/>
              <w:autoSpaceDN w:val="0"/>
              <w:spacing w:after="100"/>
              <w:textAlignment w:val="bottom"/>
              <w:rPr>
                <w:rFonts w:eastAsia="SimSun" w:hAnsi="Times New Roman"/>
                <w:sz w:val="18"/>
                <w:szCs w:val="18"/>
                <w:lang w:eastAsia="zh-CN"/>
              </w:rPr>
            </w:pPr>
            <w:r w:rsidRPr="00C02F0C">
              <w:rPr>
                <w:rFonts w:eastAsia="SimSun" w:hAnsi="Times New Roman"/>
                <w:sz w:val="18"/>
                <w:lang w:eastAsia="zh-CN"/>
              </w:rPr>
              <w:t xml:space="preserve">2. </w:t>
            </w:r>
            <w:r w:rsidRPr="00C02F0C">
              <w:rPr>
                <w:rFonts w:eastAsia="SimSun" w:hAnsi="Times New Roman"/>
                <w:sz w:val="18"/>
                <w:lang w:eastAsia="zh-CN"/>
              </w:rPr>
              <w:t>发明人员中包括</w:t>
            </w:r>
            <w:r w:rsidRPr="00C02F0C">
              <w:rPr>
                <w:rFonts w:eastAsia="SimSun" w:hAnsi="Times New Roman"/>
                <w:sz w:val="18"/>
                <w:szCs w:val="18"/>
                <w:lang w:eastAsia="zh-CN"/>
              </w:rPr>
              <w:t>公司外人员，或者本发明是与其他单位联合研发时，请明确注明。</w:t>
            </w:r>
          </w:p>
          <w:tbl>
            <w:tblPr>
              <w:tblW w:w="9681" w:type="dxa"/>
              <w:tblInd w:w="95" w:type="dxa"/>
              <w:tblLayout w:type="fixed"/>
              <w:tblLook w:val="0000" w:firstRow="0" w:lastRow="0" w:firstColumn="0" w:lastColumn="0" w:noHBand="0" w:noVBand="0"/>
            </w:tblPr>
            <w:tblGrid>
              <w:gridCol w:w="2314"/>
              <w:gridCol w:w="3823"/>
              <w:gridCol w:w="3544"/>
            </w:tblGrid>
            <w:tr w:rsidR="004A4739" w:rsidRPr="00C02F0C" w14:paraId="4FA5CB81" w14:textId="77777777" w:rsidTr="00862ABE">
              <w:trPr>
                <w:trHeight w:val="375"/>
              </w:trPr>
              <w:tc>
                <w:tcPr>
                  <w:tcW w:w="2314" w:type="dxa"/>
                  <w:shd w:val="clear" w:color="auto" w:fill="auto"/>
                  <w:noWrap/>
                  <w:vAlign w:val="bottom"/>
                </w:tcPr>
                <w:p w14:paraId="4242A8C4"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c>
                <w:tcPr>
                  <w:tcW w:w="3823" w:type="dxa"/>
                  <w:shd w:val="clear" w:color="auto" w:fill="auto"/>
                  <w:noWrap/>
                  <w:vAlign w:val="bottom"/>
                </w:tcPr>
                <w:p w14:paraId="12513774"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第一发明人</w:t>
                  </w:r>
                </w:p>
              </w:tc>
              <w:tc>
                <w:tcPr>
                  <w:tcW w:w="3544" w:type="dxa"/>
                  <w:vAlign w:val="bottom"/>
                </w:tcPr>
                <w:p w14:paraId="50C92539"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第二发明人</w:t>
                  </w:r>
                </w:p>
              </w:tc>
            </w:tr>
            <w:tr w:rsidR="004A4739" w:rsidRPr="00C02F0C" w14:paraId="7EF23E8C" w14:textId="77777777" w:rsidTr="00862ABE">
              <w:trPr>
                <w:trHeight w:val="375"/>
              </w:trPr>
              <w:tc>
                <w:tcPr>
                  <w:tcW w:w="2314" w:type="dxa"/>
                  <w:shd w:val="clear" w:color="auto" w:fill="auto"/>
                  <w:noWrap/>
                  <w:vAlign w:val="bottom"/>
                </w:tcPr>
                <w:p w14:paraId="267CFEDD"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英文名（拼音）</w:t>
                  </w:r>
                </w:p>
              </w:tc>
              <w:tc>
                <w:tcPr>
                  <w:tcW w:w="3823" w:type="dxa"/>
                  <w:shd w:val="clear" w:color="auto" w:fill="auto"/>
                  <w:noWrap/>
                  <w:vAlign w:val="bottom"/>
                </w:tcPr>
                <w:p w14:paraId="244A2673" w14:textId="0EDC15CE" w:rsidR="004A4739" w:rsidRPr="00C02F0C" w:rsidRDefault="00B63AD6"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Pr>
                      <w:rFonts w:eastAsia="SimSun" w:hAnsi="Times New Roman" w:hint="eastAsia"/>
                      <w:sz w:val="18"/>
                      <w:szCs w:val="18"/>
                      <w:lang w:eastAsia="zh-CN"/>
                    </w:rPr>
                    <w:t>Ce</w:t>
                  </w:r>
                  <w:r>
                    <w:rPr>
                      <w:rFonts w:eastAsia="SimSun" w:hAnsi="Times New Roman"/>
                      <w:sz w:val="18"/>
                      <w:szCs w:val="18"/>
                      <w:lang w:eastAsia="zh-CN"/>
                    </w:rPr>
                    <w:t xml:space="preserve"> ZHENG</w:t>
                  </w:r>
                </w:p>
              </w:tc>
              <w:tc>
                <w:tcPr>
                  <w:tcW w:w="3544" w:type="dxa"/>
                  <w:vAlign w:val="bottom"/>
                </w:tcPr>
                <w:p w14:paraId="4BB1CC2A"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r>
            <w:tr w:rsidR="004A4739" w:rsidRPr="00C02F0C" w14:paraId="628FE88F" w14:textId="77777777" w:rsidTr="00862ABE">
              <w:trPr>
                <w:trHeight w:val="375"/>
              </w:trPr>
              <w:tc>
                <w:tcPr>
                  <w:tcW w:w="2314" w:type="dxa"/>
                  <w:shd w:val="clear" w:color="auto" w:fill="auto"/>
                  <w:noWrap/>
                  <w:vAlign w:val="bottom"/>
                </w:tcPr>
                <w:p w14:paraId="2E567227"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中文名</w:t>
                  </w:r>
                </w:p>
              </w:tc>
              <w:tc>
                <w:tcPr>
                  <w:tcW w:w="3823" w:type="dxa"/>
                  <w:shd w:val="clear" w:color="auto" w:fill="auto"/>
                  <w:noWrap/>
                  <w:vAlign w:val="bottom"/>
                </w:tcPr>
                <w:p w14:paraId="45660E38" w14:textId="01A0A343" w:rsidR="004A4739" w:rsidRPr="00C02F0C" w:rsidRDefault="00B63AD6"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Pr>
                      <w:rFonts w:eastAsia="SimSun" w:hAnsi="Times New Roman" w:hint="eastAsia"/>
                      <w:sz w:val="18"/>
                      <w:szCs w:val="18"/>
                      <w:lang w:eastAsia="zh-CN"/>
                    </w:rPr>
                    <w:t>郑策</w:t>
                  </w:r>
                </w:p>
              </w:tc>
              <w:tc>
                <w:tcPr>
                  <w:tcW w:w="3544" w:type="dxa"/>
                  <w:vAlign w:val="bottom"/>
                </w:tcPr>
                <w:p w14:paraId="773C6231"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r>
            <w:tr w:rsidR="004A4739" w:rsidRPr="00C02F0C" w14:paraId="1AF9983A" w14:textId="77777777" w:rsidTr="00862ABE">
              <w:trPr>
                <w:trHeight w:val="375"/>
              </w:trPr>
              <w:tc>
                <w:tcPr>
                  <w:tcW w:w="2314" w:type="dxa"/>
                  <w:shd w:val="clear" w:color="auto" w:fill="auto"/>
                  <w:noWrap/>
                  <w:vAlign w:val="bottom"/>
                </w:tcPr>
                <w:p w14:paraId="45D9B268"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员工号</w:t>
                  </w:r>
                </w:p>
              </w:tc>
              <w:tc>
                <w:tcPr>
                  <w:tcW w:w="3823" w:type="dxa"/>
                  <w:shd w:val="clear" w:color="auto" w:fill="auto"/>
                  <w:noWrap/>
                  <w:vAlign w:val="bottom"/>
                </w:tcPr>
                <w:p w14:paraId="4B9E0E4E" w14:textId="71D747BA" w:rsidR="004A4739" w:rsidRPr="00C02F0C" w:rsidRDefault="00CD27D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Pr>
                      <w:rFonts w:eastAsia="SimSun" w:hAnsi="Times New Roman"/>
                      <w:sz w:val="18"/>
                      <w:szCs w:val="18"/>
                      <w:lang w:eastAsia="zh-CN"/>
                    </w:rPr>
                    <w:t>70002769</w:t>
                  </w:r>
                  <w:r w:rsidR="006E05E6">
                    <w:rPr>
                      <w:rFonts w:eastAsia="SimSun" w:hAnsi="Times New Roman"/>
                      <w:sz w:val="18"/>
                      <w:szCs w:val="18"/>
                      <w:lang w:eastAsia="zh-CN"/>
                    </w:rPr>
                    <w:t>7</w:t>
                  </w:r>
                </w:p>
              </w:tc>
              <w:tc>
                <w:tcPr>
                  <w:tcW w:w="3544" w:type="dxa"/>
                  <w:vAlign w:val="bottom"/>
                </w:tcPr>
                <w:p w14:paraId="0997ADF7"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r>
            <w:tr w:rsidR="005A00E8" w:rsidRPr="00C02F0C" w14:paraId="6D726186" w14:textId="77777777" w:rsidTr="00862ABE">
              <w:trPr>
                <w:trHeight w:val="375"/>
              </w:trPr>
              <w:tc>
                <w:tcPr>
                  <w:tcW w:w="2314" w:type="dxa"/>
                  <w:shd w:val="clear" w:color="auto" w:fill="auto"/>
                  <w:noWrap/>
                  <w:vAlign w:val="bottom"/>
                </w:tcPr>
                <w:p w14:paraId="7451A516" w14:textId="77777777" w:rsidR="005A00E8" w:rsidRPr="00C02F0C" w:rsidRDefault="005A00E8"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所属单位</w:t>
                  </w:r>
                  <w:r w:rsidR="0011195B" w:rsidRPr="00C02F0C">
                    <w:rPr>
                      <w:rFonts w:eastAsia="SimSun" w:hAnsi="Times New Roman"/>
                      <w:sz w:val="18"/>
                      <w:szCs w:val="18"/>
                      <w:lang w:eastAsia="zh-CN"/>
                    </w:rPr>
                    <w:t>/</w:t>
                  </w:r>
                  <w:r w:rsidRPr="00C02F0C">
                    <w:rPr>
                      <w:rFonts w:eastAsia="SimSun" w:hAnsi="Times New Roman"/>
                      <w:sz w:val="18"/>
                      <w:szCs w:val="18"/>
                      <w:lang w:eastAsia="zh-CN"/>
                    </w:rPr>
                    <w:t>部门</w:t>
                  </w:r>
                  <w:r w:rsidR="0011195B" w:rsidRPr="00C02F0C">
                    <w:rPr>
                      <w:rFonts w:eastAsia="SimSun" w:hAnsi="Times New Roman"/>
                      <w:sz w:val="18"/>
                      <w:szCs w:val="18"/>
                      <w:lang w:eastAsia="zh-CN"/>
                    </w:rPr>
                    <w:t>/</w:t>
                  </w:r>
                  <w:r w:rsidR="0011195B" w:rsidRPr="00C02F0C">
                    <w:rPr>
                      <w:rFonts w:eastAsia="SimSun" w:hAnsi="Times New Roman"/>
                      <w:sz w:val="18"/>
                      <w:szCs w:val="18"/>
                      <w:lang w:eastAsia="zh-CN"/>
                    </w:rPr>
                    <w:t>联系电话</w:t>
                  </w:r>
                </w:p>
              </w:tc>
              <w:tc>
                <w:tcPr>
                  <w:tcW w:w="3823" w:type="dxa"/>
                  <w:shd w:val="clear" w:color="auto" w:fill="auto"/>
                  <w:noWrap/>
                  <w:vAlign w:val="bottom"/>
                </w:tcPr>
                <w:p w14:paraId="7B3729C9" w14:textId="52A8C13A" w:rsidR="005A00E8" w:rsidRPr="00C02F0C" w:rsidRDefault="005A00E8"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c>
                <w:tcPr>
                  <w:tcW w:w="3544" w:type="dxa"/>
                  <w:vAlign w:val="bottom"/>
                </w:tcPr>
                <w:p w14:paraId="0E4AFA56" w14:textId="77777777" w:rsidR="005A00E8" w:rsidRPr="00C02F0C" w:rsidRDefault="005A00E8"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r>
            <w:tr w:rsidR="004A4739" w:rsidRPr="00C02F0C" w14:paraId="1619E547" w14:textId="77777777" w:rsidTr="00862ABE">
              <w:trPr>
                <w:trHeight w:val="375"/>
              </w:trPr>
              <w:tc>
                <w:tcPr>
                  <w:tcW w:w="2314" w:type="dxa"/>
                  <w:shd w:val="clear" w:color="auto" w:fill="auto"/>
                  <w:noWrap/>
                  <w:vAlign w:val="bottom"/>
                </w:tcPr>
                <w:p w14:paraId="581438EE"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居住地</w:t>
                  </w:r>
                  <w:r w:rsidRPr="00C02F0C">
                    <w:rPr>
                      <w:rFonts w:eastAsia="SimSun" w:hAnsi="Times New Roman"/>
                      <w:sz w:val="18"/>
                      <w:szCs w:val="18"/>
                      <w:lang w:eastAsia="zh-CN"/>
                    </w:rPr>
                    <w:t xml:space="preserve"> (</w:t>
                  </w:r>
                  <w:r w:rsidRPr="00C02F0C">
                    <w:rPr>
                      <w:rFonts w:eastAsia="SimSun" w:hAnsi="Times New Roman"/>
                      <w:sz w:val="18"/>
                      <w:szCs w:val="18"/>
                      <w:lang w:eastAsia="zh-CN"/>
                    </w:rPr>
                    <w:t>做出发明</w:t>
                  </w:r>
                  <w:r w:rsidR="00FD12CE" w:rsidRPr="00C02F0C">
                    <w:rPr>
                      <w:rFonts w:eastAsia="SimSun" w:hAnsi="Times New Roman"/>
                      <w:sz w:val="18"/>
                      <w:szCs w:val="18"/>
                      <w:lang w:eastAsia="zh-CN"/>
                    </w:rPr>
                    <w:t>时</w:t>
                  </w:r>
                  <w:r w:rsidRPr="00C02F0C">
                    <w:rPr>
                      <w:rFonts w:eastAsia="SimSun" w:hAnsi="Times New Roman"/>
                      <w:sz w:val="18"/>
                      <w:szCs w:val="18"/>
                      <w:lang w:eastAsia="zh-CN"/>
                    </w:rPr>
                    <w:t>所在的居住地</w:t>
                  </w:r>
                  <w:r w:rsidRPr="00C02F0C">
                    <w:rPr>
                      <w:rFonts w:eastAsia="SimSun" w:hAnsi="Times New Roman"/>
                      <w:sz w:val="18"/>
                      <w:szCs w:val="18"/>
                      <w:lang w:eastAsia="zh-CN"/>
                    </w:rPr>
                    <w:t>)</w:t>
                  </w:r>
                </w:p>
              </w:tc>
              <w:tc>
                <w:tcPr>
                  <w:tcW w:w="3823" w:type="dxa"/>
                  <w:shd w:val="clear" w:color="auto" w:fill="auto"/>
                  <w:noWrap/>
                  <w:vAlign w:val="bottom"/>
                </w:tcPr>
                <w:p w14:paraId="1AD8E7FE"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Beijing, China</w:t>
                  </w:r>
                </w:p>
              </w:tc>
              <w:tc>
                <w:tcPr>
                  <w:tcW w:w="3544" w:type="dxa"/>
                  <w:vAlign w:val="bottom"/>
                </w:tcPr>
                <w:p w14:paraId="0E48B379"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r>
            <w:tr w:rsidR="004A4739" w:rsidRPr="00C02F0C" w14:paraId="4EA813BB" w14:textId="77777777" w:rsidTr="00862ABE">
              <w:trPr>
                <w:trHeight w:val="375"/>
              </w:trPr>
              <w:tc>
                <w:tcPr>
                  <w:tcW w:w="2314" w:type="dxa"/>
                  <w:shd w:val="clear" w:color="auto" w:fill="auto"/>
                  <w:noWrap/>
                  <w:vAlign w:val="bottom"/>
                </w:tcPr>
                <w:p w14:paraId="7A7D90BB"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国籍</w:t>
                  </w:r>
                </w:p>
              </w:tc>
              <w:tc>
                <w:tcPr>
                  <w:tcW w:w="3823" w:type="dxa"/>
                  <w:shd w:val="clear" w:color="auto" w:fill="auto"/>
                  <w:noWrap/>
                  <w:vAlign w:val="bottom"/>
                </w:tcPr>
                <w:p w14:paraId="3E266220"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China</w:t>
                  </w:r>
                </w:p>
              </w:tc>
              <w:tc>
                <w:tcPr>
                  <w:tcW w:w="3544" w:type="dxa"/>
                  <w:vAlign w:val="bottom"/>
                </w:tcPr>
                <w:p w14:paraId="618F39C5"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r>
            <w:tr w:rsidR="00C02F0C" w:rsidRPr="00C02F0C" w14:paraId="3D1B3D49" w14:textId="77777777" w:rsidTr="00862ABE">
              <w:trPr>
                <w:trHeight w:val="375"/>
              </w:trPr>
              <w:tc>
                <w:tcPr>
                  <w:tcW w:w="2314" w:type="dxa"/>
                  <w:shd w:val="clear" w:color="auto" w:fill="auto"/>
                  <w:noWrap/>
                  <w:vAlign w:val="bottom"/>
                </w:tcPr>
                <w:p w14:paraId="2109CC9F" w14:textId="77777777" w:rsidR="00C02F0C" w:rsidRPr="00C02F0C" w:rsidRDefault="00C02F0C"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中文通信地址</w:t>
                  </w:r>
                </w:p>
              </w:tc>
              <w:tc>
                <w:tcPr>
                  <w:tcW w:w="3823" w:type="dxa"/>
                  <w:shd w:val="clear" w:color="auto" w:fill="auto"/>
                  <w:noWrap/>
                  <w:vAlign w:val="bottom"/>
                </w:tcPr>
                <w:p w14:paraId="0FFBA184" w14:textId="77777777" w:rsidR="00C02F0C" w:rsidRPr="00C02F0C" w:rsidRDefault="00C02F0C"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北京市朝阳区太阳宫中路</w:t>
                  </w:r>
                  <w:r w:rsidRPr="00C02F0C">
                    <w:rPr>
                      <w:rFonts w:eastAsia="SimSun" w:hAnsi="Times New Roman"/>
                      <w:sz w:val="18"/>
                      <w:szCs w:val="18"/>
                      <w:lang w:eastAsia="zh-CN"/>
                    </w:rPr>
                    <w:t>12</w:t>
                  </w:r>
                  <w:r w:rsidRPr="00C02F0C">
                    <w:rPr>
                      <w:rFonts w:eastAsia="SimSun" w:hAnsi="Times New Roman"/>
                      <w:sz w:val="18"/>
                      <w:szCs w:val="18"/>
                      <w:lang w:eastAsia="zh-CN"/>
                    </w:rPr>
                    <w:t>号冠城大厦</w:t>
                  </w:r>
                  <w:r w:rsidRPr="00C02F0C">
                    <w:rPr>
                      <w:rFonts w:eastAsia="SimSun" w:hAnsi="Times New Roman"/>
                      <w:sz w:val="18"/>
                      <w:szCs w:val="18"/>
                      <w:lang w:eastAsia="zh-CN"/>
                    </w:rPr>
                    <w:t>701 100028</w:t>
                  </w:r>
                </w:p>
              </w:tc>
              <w:tc>
                <w:tcPr>
                  <w:tcW w:w="3544" w:type="dxa"/>
                  <w:vAlign w:val="bottom"/>
                </w:tcPr>
                <w:p w14:paraId="43700FCE" w14:textId="77777777" w:rsidR="00C02F0C" w:rsidRPr="00C02F0C" w:rsidRDefault="00C02F0C"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r>
            <w:tr w:rsidR="00C02F0C" w:rsidRPr="00C02F0C" w14:paraId="0BDB45A7" w14:textId="77777777" w:rsidTr="00862ABE">
              <w:trPr>
                <w:trHeight w:val="375"/>
              </w:trPr>
              <w:tc>
                <w:tcPr>
                  <w:tcW w:w="2314" w:type="dxa"/>
                  <w:shd w:val="clear" w:color="auto" w:fill="auto"/>
                  <w:noWrap/>
                  <w:vAlign w:val="bottom"/>
                </w:tcPr>
                <w:p w14:paraId="590ADF20" w14:textId="77777777" w:rsidR="00C02F0C" w:rsidRPr="00C02F0C" w:rsidRDefault="00C02F0C"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英文通信地址</w:t>
                  </w:r>
                </w:p>
              </w:tc>
              <w:tc>
                <w:tcPr>
                  <w:tcW w:w="3823" w:type="dxa"/>
                  <w:shd w:val="clear" w:color="auto" w:fill="auto"/>
                  <w:noWrap/>
                  <w:vAlign w:val="bottom"/>
                </w:tcPr>
                <w:p w14:paraId="111EC504" w14:textId="77777777" w:rsidR="00C02F0C" w:rsidRPr="00C02F0C" w:rsidRDefault="00C02F0C"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Room, 701, Citychamp Building, No. 12 Tai Yang Gong Zhong Lu, Chao Yang District, Beijing 100028, P.R.China</w:t>
                  </w:r>
                </w:p>
              </w:tc>
              <w:tc>
                <w:tcPr>
                  <w:tcW w:w="3544" w:type="dxa"/>
                  <w:vAlign w:val="bottom"/>
                </w:tcPr>
                <w:p w14:paraId="6478DDA1" w14:textId="77777777" w:rsidR="00C02F0C" w:rsidRPr="00C02F0C" w:rsidRDefault="00C02F0C"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r>
            <w:tr w:rsidR="004A4739" w:rsidRPr="00C02F0C" w14:paraId="486726B7" w14:textId="77777777" w:rsidTr="00862ABE">
              <w:trPr>
                <w:trHeight w:val="375"/>
              </w:trPr>
              <w:tc>
                <w:tcPr>
                  <w:tcW w:w="2314" w:type="dxa"/>
                  <w:shd w:val="clear" w:color="auto" w:fill="auto"/>
                  <w:noWrap/>
                  <w:vAlign w:val="bottom"/>
                </w:tcPr>
                <w:p w14:paraId="760BDB2D"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电子邮箱</w:t>
                  </w:r>
                </w:p>
              </w:tc>
              <w:tc>
                <w:tcPr>
                  <w:tcW w:w="3823" w:type="dxa"/>
                  <w:shd w:val="clear" w:color="auto" w:fill="auto"/>
                  <w:noWrap/>
                  <w:vAlign w:val="bottom"/>
                </w:tcPr>
                <w:p w14:paraId="3FE44070"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color w:val="0000FF"/>
                      <w:sz w:val="18"/>
                      <w:szCs w:val="18"/>
                      <w:u w:val="single"/>
                      <w:lang w:eastAsia="zh-CN"/>
                    </w:rPr>
                  </w:pPr>
                </w:p>
              </w:tc>
              <w:tc>
                <w:tcPr>
                  <w:tcW w:w="3544" w:type="dxa"/>
                  <w:vAlign w:val="bottom"/>
                </w:tcPr>
                <w:p w14:paraId="3288E287"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color w:val="0000FF"/>
                      <w:sz w:val="18"/>
                      <w:szCs w:val="18"/>
                      <w:u w:val="single"/>
                      <w:lang w:eastAsia="zh-CN"/>
                    </w:rPr>
                  </w:pPr>
                </w:p>
              </w:tc>
            </w:tr>
            <w:tr w:rsidR="004A4739" w:rsidRPr="00C02F0C" w14:paraId="6B32CFFC" w14:textId="77777777" w:rsidTr="00862ABE">
              <w:trPr>
                <w:trHeight w:val="375"/>
              </w:trPr>
              <w:tc>
                <w:tcPr>
                  <w:tcW w:w="2314" w:type="dxa"/>
                  <w:shd w:val="clear" w:color="auto" w:fill="auto"/>
                  <w:noWrap/>
                  <w:vAlign w:val="bottom"/>
                </w:tcPr>
                <w:p w14:paraId="384513DF"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身份证</w:t>
                  </w:r>
                  <w:r w:rsidR="00CF7935" w:rsidRPr="00C02F0C">
                    <w:rPr>
                      <w:rFonts w:eastAsia="SimSun" w:hAnsi="Times New Roman"/>
                      <w:sz w:val="18"/>
                      <w:szCs w:val="18"/>
                      <w:lang w:eastAsia="zh-CN"/>
                    </w:rPr>
                    <w:t>号（</w:t>
                  </w:r>
                  <w:r w:rsidRPr="00C02F0C">
                    <w:rPr>
                      <w:rFonts w:eastAsia="SimSun" w:hAnsi="Times New Roman"/>
                      <w:sz w:val="18"/>
                      <w:szCs w:val="18"/>
                      <w:lang w:eastAsia="zh-CN"/>
                    </w:rPr>
                    <w:t>中国籍的第一发明人</w:t>
                  </w:r>
                  <w:r w:rsidR="00835EA1" w:rsidRPr="00C02F0C">
                    <w:rPr>
                      <w:rFonts w:eastAsia="SimSun" w:hAnsi="Times New Roman"/>
                      <w:sz w:val="18"/>
                      <w:szCs w:val="18"/>
                      <w:lang w:eastAsia="zh-CN"/>
                    </w:rPr>
                    <w:t>须填写</w:t>
                  </w:r>
                  <w:r w:rsidRPr="00C02F0C">
                    <w:rPr>
                      <w:rFonts w:eastAsia="SimSun" w:hAnsi="Times New Roman"/>
                      <w:sz w:val="18"/>
                      <w:szCs w:val="18"/>
                      <w:lang w:eastAsia="zh-CN"/>
                    </w:rPr>
                    <w:t>）</w:t>
                  </w:r>
                </w:p>
              </w:tc>
              <w:tc>
                <w:tcPr>
                  <w:tcW w:w="3823" w:type="dxa"/>
                  <w:shd w:val="clear" w:color="auto" w:fill="auto"/>
                  <w:noWrap/>
                  <w:vAlign w:val="bottom"/>
                </w:tcPr>
                <w:p w14:paraId="4D18203D"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p>
              </w:tc>
              <w:tc>
                <w:tcPr>
                  <w:tcW w:w="3544" w:type="dxa"/>
                  <w:vAlign w:val="bottom"/>
                </w:tcPr>
                <w:p w14:paraId="31998FEA" w14:textId="77777777" w:rsidR="004A4739" w:rsidRPr="00C02F0C" w:rsidRDefault="004A4739" w:rsidP="005F4EFC">
                  <w:pPr>
                    <w:framePr w:hSpace="180" w:wrap="around" w:vAnchor="text" w:hAnchor="text" w:y="1"/>
                    <w:widowControl/>
                    <w:adjustRightInd/>
                    <w:spacing w:line="240" w:lineRule="auto"/>
                    <w:suppressOverlap/>
                    <w:jc w:val="left"/>
                    <w:textAlignment w:val="auto"/>
                    <w:rPr>
                      <w:rFonts w:eastAsia="SimSun" w:hAnsi="Times New Roman"/>
                      <w:sz w:val="18"/>
                      <w:szCs w:val="18"/>
                      <w:lang w:eastAsia="zh-CN"/>
                    </w:rPr>
                  </w:pPr>
                  <w:r w:rsidRPr="00C02F0C">
                    <w:rPr>
                      <w:rFonts w:eastAsia="SimSun" w:hAnsi="Times New Roman"/>
                      <w:sz w:val="18"/>
                      <w:szCs w:val="18"/>
                      <w:lang w:eastAsia="zh-CN"/>
                    </w:rPr>
                    <w:t>N/A</w:t>
                  </w:r>
                </w:p>
              </w:tc>
            </w:tr>
          </w:tbl>
          <w:p w14:paraId="1761D76F" w14:textId="77777777" w:rsidR="004A4739" w:rsidRPr="00C02F0C" w:rsidRDefault="004A4739" w:rsidP="004A4739">
            <w:pPr>
              <w:autoSpaceDE w:val="0"/>
              <w:autoSpaceDN w:val="0"/>
              <w:spacing w:after="100"/>
              <w:textAlignment w:val="bottom"/>
              <w:rPr>
                <w:rFonts w:eastAsia="SimSun" w:hAnsi="Times New Roman"/>
                <w:lang w:eastAsia="zh-CN"/>
              </w:rPr>
            </w:pPr>
          </w:p>
        </w:tc>
      </w:tr>
      <w:tr w:rsidR="003C7CAE" w:rsidRPr="00C02F0C" w14:paraId="550E377E" w14:textId="77777777" w:rsidTr="00F07666">
        <w:trPr>
          <w:cantSplit/>
          <w:trHeight w:hRule="exact" w:val="1266"/>
        </w:trPr>
        <w:tc>
          <w:tcPr>
            <w:tcW w:w="6663" w:type="dxa"/>
            <w:gridSpan w:val="3"/>
            <w:tcBorders>
              <w:right w:val="nil"/>
            </w:tcBorders>
          </w:tcPr>
          <w:p w14:paraId="4F350332" w14:textId="77777777" w:rsidR="003C7CAE" w:rsidRPr="00C02F0C" w:rsidRDefault="003C7CAE" w:rsidP="00C02F0C">
            <w:pPr>
              <w:spacing w:beforeLines="50" w:before="120" w:line="240" w:lineRule="atLeast"/>
              <w:rPr>
                <w:rFonts w:eastAsia="SimSun" w:hAnsi="Times New Roman"/>
                <w:sz w:val="18"/>
                <w:szCs w:val="18"/>
                <w:lang w:eastAsia="zh-CN"/>
              </w:rPr>
            </w:pPr>
            <w:r w:rsidRPr="00C02F0C">
              <w:rPr>
                <w:rFonts w:eastAsia="SimSun" w:hAnsi="Times New Roman"/>
                <w:b/>
                <w:color w:val="FF0000"/>
                <w:sz w:val="18"/>
                <w:szCs w:val="18"/>
                <w:lang w:eastAsia="zh-CN"/>
              </w:rPr>
              <w:t>*</w:t>
            </w:r>
            <w:r w:rsidRPr="00C02F0C">
              <w:rPr>
                <w:rFonts w:eastAsia="SimSun" w:hAnsi="Times New Roman"/>
                <w:sz w:val="18"/>
                <w:szCs w:val="18"/>
                <w:lang w:eastAsia="zh-CN"/>
              </w:rPr>
              <w:t>技术领域</w:t>
            </w:r>
            <w:r w:rsidRPr="00C02F0C">
              <w:rPr>
                <w:rFonts w:eastAsia="SimSun" w:hAnsi="Times New Roman"/>
                <w:sz w:val="18"/>
                <w:szCs w:val="18"/>
                <w:lang w:eastAsia="zh-CN"/>
              </w:rPr>
              <w:t xml:space="preserve">(e.g. </w:t>
            </w:r>
            <w:r w:rsidRPr="00C02F0C">
              <w:rPr>
                <w:rFonts w:eastAsia="SimSun" w:hAnsi="Times New Roman"/>
                <w:sz w:val="18"/>
                <w:szCs w:val="18"/>
                <w:lang w:eastAsia="zh-CN"/>
              </w:rPr>
              <w:t>移动通信</w:t>
            </w:r>
            <w:r w:rsidRPr="00C02F0C">
              <w:rPr>
                <w:rFonts w:eastAsia="SimSun" w:hAnsi="Times New Roman"/>
                <w:sz w:val="18"/>
                <w:szCs w:val="18"/>
                <w:lang w:eastAsia="zh-CN"/>
              </w:rPr>
              <w:t>LTE-A)</w:t>
            </w:r>
            <w:r w:rsidRPr="00C02F0C">
              <w:rPr>
                <w:rFonts w:eastAsia="SimSun" w:hAnsi="Times New Roman"/>
                <w:sz w:val="18"/>
                <w:szCs w:val="18"/>
                <w:lang w:eastAsia="zh-CN"/>
              </w:rPr>
              <w:t>：</w:t>
            </w:r>
            <w:r w:rsidRPr="00C02F0C">
              <w:rPr>
                <w:rFonts w:eastAsia="SimSun" w:hAnsi="Times New Roman"/>
                <w:sz w:val="18"/>
                <w:szCs w:val="18"/>
                <w:u w:val="single"/>
                <w:lang w:eastAsia="zh-CN"/>
              </w:rPr>
              <w:t xml:space="preserve">                 </w:t>
            </w:r>
          </w:p>
          <w:p w14:paraId="3FC8827C" w14:textId="77777777" w:rsidR="003C7CAE" w:rsidRPr="00C02F0C" w:rsidRDefault="003C7CAE" w:rsidP="003C7CAE">
            <w:pPr>
              <w:autoSpaceDE w:val="0"/>
              <w:autoSpaceDN w:val="0"/>
              <w:spacing w:line="280" w:lineRule="atLeast"/>
              <w:ind w:left="23"/>
              <w:textAlignment w:val="bottom"/>
              <w:rPr>
                <w:rFonts w:eastAsia="SimSun" w:hAnsi="Times New Roman"/>
                <w:sz w:val="18"/>
                <w:szCs w:val="18"/>
                <w:lang w:eastAsia="zh-CN"/>
              </w:rPr>
            </w:pPr>
            <w:r w:rsidRPr="00C02F0C">
              <w:rPr>
                <w:rFonts w:eastAsia="SimSun" w:hAnsi="Times New Roman"/>
                <w:b/>
                <w:color w:val="FF0000"/>
                <w:sz w:val="18"/>
                <w:szCs w:val="18"/>
                <w:lang w:eastAsia="zh-CN"/>
              </w:rPr>
              <w:t>*</w:t>
            </w:r>
            <w:r w:rsidRPr="00C02F0C">
              <w:rPr>
                <w:rFonts w:eastAsia="SimSun" w:hAnsi="Times New Roman"/>
                <w:sz w:val="18"/>
                <w:szCs w:val="18"/>
                <w:lang w:eastAsia="zh-CN"/>
              </w:rPr>
              <w:t>涉及具体项目：</w:t>
            </w:r>
            <w:r w:rsidRPr="00C02F0C">
              <w:rPr>
                <w:rFonts w:eastAsia="SimSun" w:hAnsi="Times New Roman"/>
                <w:sz w:val="18"/>
                <w:szCs w:val="18"/>
                <w:lang w:eastAsia="zh-CN"/>
              </w:rPr>
              <w:t>□</w:t>
            </w:r>
            <w:r w:rsidRPr="00C02F0C">
              <w:rPr>
                <w:rFonts w:eastAsia="SimSun" w:hAnsi="Times New Roman"/>
                <w:sz w:val="18"/>
                <w:szCs w:val="18"/>
                <w:lang w:eastAsia="zh-CN"/>
              </w:rPr>
              <w:t>是，项目名称</w:t>
            </w:r>
            <w:r w:rsidRPr="00C02F0C">
              <w:rPr>
                <w:rFonts w:eastAsia="SimSun" w:hAnsi="Times New Roman"/>
                <w:sz w:val="18"/>
                <w:szCs w:val="18"/>
                <w:u w:val="single"/>
                <w:lang w:eastAsia="zh-CN"/>
              </w:rPr>
              <w:t xml:space="preserve">                 </w:t>
            </w:r>
            <w:r w:rsidRPr="00C02F0C">
              <w:rPr>
                <w:rFonts w:eastAsia="SimSun" w:hAnsi="Times New Roman"/>
                <w:sz w:val="18"/>
                <w:szCs w:val="18"/>
                <w:lang w:eastAsia="zh-CN"/>
              </w:rPr>
              <w:t xml:space="preserve"> □</w:t>
            </w:r>
            <w:r w:rsidRPr="00C02F0C">
              <w:rPr>
                <w:rFonts w:eastAsia="SimSun" w:hAnsi="Times New Roman"/>
                <w:sz w:val="18"/>
                <w:szCs w:val="18"/>
                <w:lang w:eastAsia="zh-CN"/>
              </w:rPr>
              <w:t>否</w:t>
            </w:r>
          </w:p>
          <w:p w14:paraId="0A42A96A" w14:textId="77777777" w:rsidR="003C7CAE" w:rsidRPr="00C02F0C" w:rsidRDefault="003C7CAE" w:rsidP="003C7CAE">
            <w:pPr>
              <w:autoSpaceDE w:val="0"/>
              <w:autoSpaceDN w:val="0"/>
              <w:spacing w:line="280" w:lineRule="atLeast"/>
              <w:ind w:left="23"/>
              <w:textAlignment w:val="bottom"/>
              <w:rPr>
                <w:rFonts w:eastAsia="SimSun" w:hAnsi="Times New Roman"/>
                <w:sz w:val="18"/>
                <w:szCs w:val="18"/>
                <w:u w:val="single"/>
                <w:lang w:eastAsia="zh-CN"/>
              </w:rPr>
            </w:pPr>
            <w:r w:rsidRPr="00C02F0C">
              <w:rPr>
                <w:rFonts w:eastAsia="SimSun" w:hAnsi="Times New Roman"/>
                <w:b/>
                <w:color w:val="FF0000"/>
                <w:sz w:val="18"/>
                <w:szCs w:val="18"/>
                <w:lang w:eastAsia="zh-CN"/>
              </w:rPr>
              <w:t>*</w:t>
            </w:r>
            <w:r w:rsidRPr="00C02F0C">
              <w:rPr>
                <w:rFonts w:eastAsia="SimSun" w:hAnsi="Times New Roman"/>
                <w:sz w:val="18"/>
                <w:szCs w:val="18"/>
                <w:lang w:eastAsia="zh-CN"/>
              </w:rPr>
              <w:t>涉及技术标准：</w:t>
            </w:r>
            <w:r w:rsidRPr="00C02F0C">
              <w:rPr>
                <w:rFonts w:eastAsia="SimSun" w:hAnsi="Times New Roman"/>
                <w:sz w:val="18"/>
                <w:szCs w:val="18"/>
                <w:lang w:eastAsia="zh-CN"/>
              </w:rPr>
              <w:t>□</w:t>
            </w:r>
            <w:r w:rsidRPr="00C02F0C">
              <w:rPr>
                <w:rFonts w:eastAsia="SimSun" w:hAnsi="Times New Roman"/>
                <w:sz w:val="18"/>
                <w:szCs w:val="18"/>
                <w:lang w:eastAsia="zh-CN"/>
              </w:rPr>
              <w:t>是，标准名称</w:t>
            </w:r>
            <w:r w:rsidRPr="00C02F0C">
              <w:rPr>
                <w:rFonts w:eastAsia="SimSun" w:hAnsi="Times New Roman"/>
                <w:sz w:val="18"/>
                <w:szCs w:val="18"/>
                <w:u w:val="single"/>
                <w:lang w:eastAsia="zh-CN"/>
              </w:rPr>
              <w:t xml:space="preserve">                 </w:t>
            </w:r>
            <w:r w:rsidRPr="00C02F0C">
              <w:rPr>
                <w:rFonts w:eastAsia="SimSun" w:hAnsi="Times New Roman"/>
                <w:sz w:val="18"/>
                <w:szCs w:val="18"/>
                <w:lang w:eastAsia="zh-CN"/>
              </w:rPr>
              <w:t xml:space="preserve"> □</w:t>
            </w:r>
            <w:r w:rsidRPr="00C02F0C">
              <w:rPr>
                <w:rFonts w:eastAsia="SimSun" w:hAnsi="Times New Roman"/>
                <w:sz w:val="18"/>
                <w:szCs w:val="18"/>
                <w:lang w:eastAsia="zh-CN"/>
              </w:rPr>
              <w:t>否</w:t>
            </w:r>
          </w:p>
          <w:p w14:paraId="3A69FD3B" w14:textId="77777777" w:rsidR="003C7CAE" w:rsidRPr="00C02F0C" w:rsidRDefault="003C7CAE" w:rsidP="003C7CAE">
            <w:pPr>
              <w:autoSpaceDE w:val="0"/>
              <w:autoSpaceDN w:val="0"/>
              <w:spacing w:line="280" w:lineRule="atLeast"/>
              <w:ind w:left="23"/>
              <w:textAlignment w:val="bottom"/>
              <w:rPr>
                <w:rFonts w:eastAsia="SimSun" w:hAnsi="Times New Roman"/>
                <w:sz w:val="18"/>
                <w:szCs w:val="18"/>
                <w:lang w:eastAsia="zh-CN"/>
              </w:rPr>
            </w:pPr>
            <w:r w:rsidRPr="00C02F0C">
              <w:rPr>
                <w:rFonts w:eastAsia="SimSun" w:hAnsi="Times New Roman"/>
                <w:sz w:val="18"/>
                <w:szCs w:val="18"/>
                <w:lang w:eastAsia="zh-CN"/>
              </w:rPr>
              <w:t>发明独特性：</w:t>
            </w:r>
            <w:r w:rsidRPr="00C02F0C">
              <w:rPr>
                <w:rFonts w:eastAsia="SimSun" w:hAnsi="Times New Roman"/>
                <w:sz w:val="18"/>
                <w:szCs w:val="18"/>
                <w:lang w:eastAsia="zh-CN"/>
              </w:rPr>
              <w:t>□</w:t>
            </w:r>
            <w:r w:rsidRPr="00C02F0C">
              <w:rPr>
                <w:rFonts w:eastAsia="SimSun" w:hAnsi="Times New Roman"/>
                <w:sz w:val="18"/>
                <w:szCs w:val="18"/>
                <w:lang w:eastAsia="zh-CN"/>
              </w:rPr>
              <w:t>唯一解法</w:t>
            </w:r>
            <w:r w:rsidRPr="00C02F0C">
              <w:rPr>
                <w:rFonts w:eastAsia="SimSun" w:hAnsi="Times New Roman"/>
                <w:sz w:val="18"/>
                <w:szCs w:val="18"/>
                <w:lang w:eastAsia="zh-CN"/>
              </w:rPr>
              <w:t xml:space="preserve"> □</w:t>
            </w:r>
            <w:r w:rsidRPr="00C02F0C">
              <w:rPr>
                <w:rFonts w:eastAsia="SimSun" w:hAnsi="Times New Roman"/>
                <w:sz w:val="18"/>
                <w:szCs w:val="18"/>
                <w:lang w:eastAsia="zh-CN"/>
              </w:rPr>
              <w:t>少数解法中的一种</w:t>
            </w:r>
            <w:r w:rsidRPr="00C02F0C">
              <w:rPr>
                <w:rFonts w:eastAsia="SimSun" w:hAnsi="Times New Roman"/>
                <w:sz w:val="18"/>
                <w:szCs w:val="18"/>
                <w:lang w:eastAsia="zh-CN"/>
              </w:rPr>
              <w:t xml:space="preserve"> □</w:t>
            </w:r>
            <w:r w:rsidRPr="00C02F0C">
              <w:rPr>
                <w:rFonts w:eastAsia="SimSun" w:hAnsi="Times New Roman"/>
                <w:sz w:val="18"/>
                <w:szCs w:val="18"/>
                <w:lang w:eastAsia="zh-CN"/>
              </w:rPr>
              <w:t>多种解法中的一种</w:t>
            </w:r>
          </w:p>
        </w:tc>
        <w:tc>
          <w:tcPr>
            <w:tcW w:w="3261" w:type="dxa"/>
            <w:gridSpan w:val="2"/>
            <w:tcBorders>
              <w:left w:val="nil"/>
              <w:right w:val="single" w:sz="18" w:space="0" w:color="auto"/>
            </w:tcBorders>
          </w:tcPr>
          <w:p w14:paraId="0F24A358" w14:textId="77777777" w:rsidR="00C736D5" w:rsidRPr="00C02F0C" w:rsidRDefault="00EF6927" w:rsidP="00C02F0C">
            <w:pPr>
              <w:spacing w:beforeLines="50" w:before="120" w:line="240" w:lineRule="atLeast"/>
              <w:rPr>
                <w:rFonts w:eastAsia="SimSun" w:hAnsi="Times New Roman"/>
                <w:lang w:eastAsia="zh-CN"/>
              </w:rPr>
            </w:pPr>
            <w:r w:rsidRPr="00C02F0C">
              <w:rPr>
                <w:rFonts w:eastAsia="SimSun" w:hAnsi="Times New Roman"/>
                <w:b/>
                <w:color w:val="FF0000"/>
                <w:sz w:val="18"/>
                <w:szCs w:val="18"/>
                <w:lang w:eastAsia="zh-CN"/>
              </w:rPr>
              <w:t>*</w:t>
            </w:r>
            <w:r w:rsidR="00C736D5" w:rsidRPr="00C02F0C">
              <w:rPr>
                <w:rFonts w:eastAsia="SimSun" w:hAnsi="Times New Roman"/>
                <w:sz w:val="18"/>
                <w:lang w:eastAsia="zh-CN"/>
              </w:rPr>
              <w:t>研发状态：</w:t>
            </w:r>
          </w:p>
          <w:p w14:paraId="0B9B1175" w14:textId="77777777" w:rsidR="00C736D5" w:rsidRPr="00C02F0C" w:rsidRDefault="00C736D5" w:rsidP="00C736D5">
            <w:pPr>
              <w:spacing w:line="280" w:lineRule="atLeast"/>
              <w:rPr>
                <w:rFonts w:eastAsia="SimSun" w:hAnsi="Times New Roman"/>
                <w:sz w:val="18"/>
                <w:lang w:eastAsia="zh-CN"/>
              </w:rPr>
            </w:pPr>
            <w:r w:rsidRPr="00C02F0C">
              <w:rPr>
                <w:rFonts w:eastAsia="SimSun" w:hAnsi="Times New Roman"/>
                <w:sz w:val="20"/>
                <w:lang w:eastAsia="zh-CN"/>
              </w:rPr>
              <w:t>□</w:t>
            </w:r>
            <w:r w:rsidRPr="00C02F0C">
              <w:rPr>
                <w:rFonts w:eastAsia="SimSun" w:hAnsi="Times New Roman"/>
                <w:sz w:val="18"/>
                <w:lang w:eastAsia="zh-CN"/>
              </w:rPr>
              <w:t>创意阶段</w:t>
            </w:r>
          </w:p>
          <w:p w14:paraId="56F9689B" w14:textId="77777777" w:rsidR="00C736D5" w:rsidRPr="00C02F0C" w:rsidRDefault="00C736D5" w:rsidP="00C736D5">
            <w:pPr>
              <w:spacing w:line="280" w:lineRule="atLeast"/>
              <w:rPr>
                <w:rFonts w:eastAsia="SimSun" w:hAnsi="Times New Roman"/>
                <w:sz w:val="18"/>
                <w:lang w:eastAsia="zh-CN"/>
              </w:rPr>
            </w:pPr>
            <w:r w:rsidRPr="00C02F0C">
              <w:rPr>
                <w:rFonts w:eastAsia="SimSun" w:hAnsi="Times New Roman"/>
                <w:sz w:val="20"/>
                <w:lang w:eastAsia="zh-CN"/>
              </w:rPr>
              <w:t>□</w:t>
            </w:r>
            <w:r w:rsidRPr="00C02F0C">
              <w:rPr>
                <w:rFonts w:eastAsia="SimSun" w:hAnsi="Times New Roman"/>
                <w:sz w:val="18"/>
                <w:lang w:eastAsia="zh-CN"/>
              </w:rPr>
              <w:t>研发</w:t>
            </w:r>
            <w:r w:rsidRPr="00C02F0C">
              <w:rPr>
                <w:rFonts w:eastAsia="SimSun" w:hAnsi="Times New Roman"/>
                <w:sz w:val="18"/>
                <w:lang w:eastAsia="zh-CN"/>
              </w:rPr>
              <w:t>/</w:t>
            </w:r>
            <w:r w:rsidRPr="00C02F0C">
              <w:rPr>
                <w:rFonts w:eastAsia="SimSun" w:hAnsi="Times New Roman"/>
                <w:sz w:val="18"/>
                <w:lang w:eastAsia="zh-CN"/>
              </w:rPr>
              <w:t>试作阶段</w:t>
            </w:r>
          </w:p>
          <w:p w14:paraId="392ED781" w14:textId="77777777" w:rsidR="003C7CAE" w:rsidRPr="00C02F0C" w:rsidRDefault="00C736D5" w:rsidP="00C736D5">
            <w:pPr>
              <w:autoSpaceDE w:val="0"/>
              <w:autoSpaceDN w:val="0"/>
              <w:spacing w:line="280" w:lineRule="atLeast"/>
              <w:textAlignment w:val="bottom"/>
              <w:rPr>
                <w:rFonts w:eastAsia="SimSun" w:hAnsi="Times New Roman"/>
                <w:sz w:val="20"/>
                <w:lang w:eastAsia="zh-CN"/>
              </w:rPr>
            </w:pPr>
            <w:r w:rsidRPr="00C02F0C">
              <w:rPr>
                <w:rFonts w:eastAsia="SimSun" w:hAnsi="Times New Roman"/>
                <w:sz w:val="20"/>
                <w:lang w:eastAsia="zh-CN"/>
              </w:rPr>
              <w:t>□</w:t>
            </w:r>
            <w:r w:rsidRPr="00C02F0C">
              <w:rPr>
                <w:rFonts w:eastAsia="SimSun" w:hAnsi="Times New Roman"/>
                <w:sz w:val="18"/>
                <w:lang w:eastAsia="zh-CN"/>
              </w:rPr>
              <w:t>产品化阶段，</w:t>
            </w:r>
            <w:r w:rsidRPr="00C02F0C">
              <w:rPr>
                <w:rFonts w:eastAsia="SimSun" w:hAnsi="Times New Roman"/>
                <w:sz w:val="18"/>
                <w:szCs w:val="18"/>
                <w:lang w:eastAsia="zh-CN"/>
              </w:rPr>
              <w:t>机型</w:t>
            </w:r>
            <w:r w:rsidRPr="00C02F0C">
              <w:rPr>
                <w:rFonts w:eastAsia="SimSun" w:hAnsi="Times New Roman"/>
                <w:sz w:val="18"/>
                <w:szCs w:val="18"/>
                <w:u w:val="single"/>
              </w:rPr>
              <w:t xml:space="preserve">                 </w:t>
            </w:r>
          </w:p>
        </w:tc>
      </w:tr>
      <w:tr w:rsidR="001252B4" w:rsidRPr="00C02F0C" w14:paraId="4C3DB520" w14:textId="77777777" w:rsidTr="00530533">
        <w:trPr>
          <w:cantSplit/>
          <w:trHeight w:val="1174"/>
        </w:trPr>
        <w:tc>
          <w:tcPr>
            <w:tcW w:w="5387" w:type="dxa"/>
            <w:gridSpan w:val="2"/>
            <w:tcBorders>
              <w:bottom w:val="single" w:sz="6" w:space="0" w:color="auto"/>
              <w:right w:val="nil"/>
            </w:tcBorders>
            <w:shd w:val="clear" w:color="auto" w:fill="auto"/>
          </w:tcPr>
          <w:p w14:paraId="1D73CF7E" w14:textId="77777777" w:rsidR="001252B4" w:rsidRPr="00C02F0C" w:rsidRDefault="001252B4" w:rsidP="00C736D5">
            <w:pPr>
              <w:autoSpaceDE w:val="0"/>
              <w:autoSpaceDN w:val="0"/>
              <w:spacing w:line="280" w:lineRule="atLeast"/>
              <w:textAlignment w:val="bottom"/>
              <w:rPr>
                <w:rFonts w:eastAsia="SimSun" w:hAnsi="Times New Roman"/>
                <w:sz w:val="18"/>
                <w:szCs w:val="18"/>
                <w:lang w:eastAsia="zh-CN"/>
              </w:rPr>
            </w:pPr>
            <w:r w:rsidRPr="00C02F0C">
              <w:rPr>
                <w:rFonts w:eastAsia="SimSun" w:hAnsi="Times New Roman"/>
                <w:b/>
                <w:color w:val="FF0000"/>
                <w:sz w:val="18"/>
                <w:szCs w:val="18"/>
                <w:lang w:eastAsia="zh-CN"/>
              </w:rPr>
              <w:t>*</w:t>
            </w:r>
            <w:r w:rsidRPr="00C02F0C">
              <w:rPr>
                <w:rFonts w:eastAsia="SimSun" w:hAnsi="Times New Roman"/>
                <w:sz w:val="18"/>
                <w:szCs w:val="18"/>
                <w:lang w:eastAsia="zh-CN"/>
              </w:rPr>
              <w:t>公开计划：</w:t>
            </w:r>
          </w:p>
          <w:p w14:paraId="7EEBCBC4" w14:textId="77777777" w:rsidR="001252B4" w:rsidRPr="00C02F0C" w:rsidRDefault="001252B4" w:rsidP="00AB3875">
            <w:pPr>
              <w:autoSpaceDE w:val="0"/>
              <w:autoSpaceDN w:val="0"/>
              <w:spacing w:line="280" w:lineRule="atLeast"/>
              <w:textAlignment w:val="bottom"/>
              <w:rPr>
                <w:rFonts w:eastAsia="SimSun" w:hAnsi="Times New Roman"/>
                <w:sz w:val="18"/>
                <w:szCs w:val="18"/>
                <w:lang w:eastAsia="zh-CN"/>
              </w:rPr>
            </w:pPr>
            <w:r w:rsidRPr="00C02F0C">
              <w:rPr>
                <w:rFonts w:eastAsia="SimSun" w:hAnsi="Times New Roman"/>
                <w:sz w:val="18"/>
                <w:szCs w:val="18"/>
                <w:lang w:eastAsia="zh-CN"/>
              </w:rPr>
              <w:t>□</w:t>
            </w:r>
            <w:r w:rsidRPr="00C02F0C">
              <w:rPr>
                <w:rFonts w:eastAsia="SimSun" w:hAnsi="Times New Roman"/>
                <w:sz w:val="18"/>
                <w:szCs w:val="18"/>
                <w:lang w:eastAsia="zh-CN"/>
              </w:rPr>
              <w:t>无</w:t>
            </w:r>
            <w:r w:rsidRPr="00C02F0C">
              <w:rPr>
                <w:rFonts w:eastAsia="SimSun" w:hAnsi="Times New Roman"/>
                <w:sz w:val="18"/>
                <w:szCs w:val="18"/>
                <w:lang w:eastAsia="zh-CN"/>
              </w:rPr>
              <w:t xml:space="preserve">    □</w:t>
            </w:r>
            <w:r w:rsidRPr="00C02F0C">
              <w:rPr>
                <w:rFonts w:eastAsia="SimSun" w:hAnsi="Times New Roman"/>
                <w:sz w:val="18"/>
                <w:szCs w:val="18"/>
                <w:lang w:eastAsia="zh-CN"/>
              </w:rPr>
              <w:t>有，预定日期</w:t>
            </w:r>
            <w:r w:rsidRPr="00C02F0C">
              <w:rPr>
                <w:rFonts w:eastAsia="SimSun" w:hAnsi="Times New Roman"/>
                <w:sz w:val="18"/>
                <w:szCs w:val="18"/>
                <w:u w:val="single"/>
                <w:lang w:eastAsia="zh-CN"/>
              </w:rPr>
              <w:t xml:space="preserve">          </w:t>
            </w:r>
          </w:p>
          <w:p w14:paraId="36F52AD8" w14:textId="77777777" w:rsidR="001252B4" w:rsidRPr="00C02F0C" w:rsidRDefault="001252B4" w:rsidP="00AB3875">
            <w:pPr>
              <w:autoSpaceDE w:val="0"/>
              <w:autoSpaceDN w:val="0"/>
              <w:spacing w:line="280" w:lineRule="atLeast"/>
              <w:textAlignment w:val="bottom"/>
              <w:rPr>
                <w:rFonts w:eastAsia="SimSun" w:hAnsi="Times New Roman"/>
                <w:sz w:val="18"/>
                <w:szCs w:val="18"/>
                <w:lang w:eastAsia="zh-CN"/>
              </w:rPr>
            </w:pPr>
            <w:r w:rsidRPr="00C02F0C">
              <w:rPr>
                <w:rFonts w:eastAsia="SimSun" w:hAnsi="Times New Roman"/>
                <w:sz w:val="18"/>
                <w:szCs w:val="18"/>
                <w:lang w:eastAsia="zh-CN"/>
              </w:rPr>
              <w:t>公开方式：</w:t>
            </w:r>
          </w:p>
          <w:p w14:paraId="7679780F" w14:textId="77777777" w:rsidR="001252B4" w:rsidRPr="00C02F0C" w:rsidRDefault="001252B4" w:rsidP="00701259">
            <w:pPr>
              <w:autoSpaceDE w:val="0"/>
              <w:autoSpaceDN w:val="0"/>
              <w:spacing w:line="280" w:lineRule="atLeast"/>
              <w:textAlignment w:val="bottom"/>
              <w:rPr>
                <w:rFonts w:eastAsia="SimSun" w:hAnsi="Times New Roman"/>
                <w:lang w:eastAsia="zh-CN"/>
              </w:rPr>
            </w:pPr>
            <w:r w:rsidRPr="00C02F0C">
              <w:rPr>
                <w:rFonts w:eastAsia="SimSun" w:hAnsi="Times New Roman"/>
                <w:sz w:val="18"/>
                <w:szCs w:val="18"/>
                <w:lang w:eastAsia="zh-CN"/>
              </w:rPr>
              <w:t>□</w:t>
            </w:r>
            <w:r w:rsidRPr="00C02F0C">
              <w:rPr>
                <w:rFonts w:eastAsia="SimSun" w:hAnsi="Times New Roman"/>
                <w:sz w:val="18"/>
                <w:szCs w:val="18"/>
                <w:lang w:eastAsia="zh-CN"/>
              </w:rPr>
              <w:t>展示</w:t>
            </w:r>
            <w:r w:rsidRPr="00C02F0C">
              <w:rPr>
                <w:rFonts w:eastAsia="SimSun" w:hAnsi="Times New Roman"/>
                <w:sz w:val="18"/>
                <w:szCs w:val="18"/>
                <w:lang w:eastAsia="zh-CN"/>
              </w:rPr>
              <w:t xml:space="preserve"> □</w:t>
            </w:r>
            <w:r w:rsidRPr="00C02F0C">
              <w:rPr>
                <w:rFonts w:eastAsia="SimSun" w:hAnsi="Times New Roman"/>
                <w:sz w:val="18"/>
                <w:szCs w:val="18"/>
                <w:lang w:eastAsia="zh-CN"/>
              </w:rPr>
              <w:t>销售</w:t>
            </w:r>
            <w:r w:rsidRPr="00C02F0C">
              <w:rPr>
                <w:rFonts w:eastAsia="SimSun" w:hAnsi="Times New Roman"/>
                <w:sz w:val="18"/>
                <w:szCs w:val="18"/>
                <w:lang w:eastAsia="zh-CN"/>
              </w:rPr>
              <w:t xml:space="preserve"> □</w:t>
            </w:r>
            <w:r w:rsidRPr="00C02F0C">
              <w:rPr>
                <w:rFonts w:eastAsia="SimSun" w:hAnsi="Times New Roman"/>
                <w:sz w:val="18"/>
                <w:szCs w:val="18"/>
                <w:lang w:eastAsia="zh-CN"/>
              </w:rPr>
              <w:t>订货</w:t>
            </w:r>
            <w:r w:rsidRPr="00C02F0C">
              <w:rPr>
                <w:rFonts w:eastAsia="SimSun" w:hAnsi="Times New Roman"/>
                <w:sz w:val="18"/>
                <w:szCs w:val="18"/>
                <w:lang w:eastAsia="zh-CN"/>
              </w:rPr>
              <w:t xml:space="preserve"> □</w:t>
            </w:r>
            <w:r w:rsidRPr="00C02F0C">
              <w:rPr>
                <w:rFonts w:eastAsia="SimSun" w:hAnsi="Times New Roman"/>
                <w:sz w:val="18"/>
                <w:szCs w:val="18"/>
                <w:lang w:eastAsia="zh-CN"/>
              </w:rPr>
              <w:t>出厂</w:t>
            </w:r>
            <w:r w:rsidRPr="00C02F0C">
              <w:rPr>
                <w:rFonts w:eastAsia="SimSun" w:hAnsi="Times New Roman"/>
                <w:sz w:val="18"/>
                <w:szCs w:val="18"/>
                <w:lang w:eastAsia="zh-CN"/>
              </w:rPr>
              <w:t xml:space="preserve"> □</w:t>
            </w:r>
            <w:r w:rsidRPr="00C02F0C">
              <w:rPr>
                <w:rFonts w:eastAsia="SimSun" w:hAnsi="Times New Roman"/>
                <w:sz w:val="18"/>
                <w:szCs w:val="18"/>
                <w:lang w:eastAsia="zh-CN"/>
              </w:rPr>
              <w:t>发表论文</w:t>
            </w:r>
            <w:r w:rsidRPr="00C02F0C">
              <w:rPr>
                <w:rFonts w:eastAsia="SimSun" w:hAnsi="Times New Roman"/>
                <w:sz w:val="18"/>
                <w:szCs w:val="18"/>
                <w:lang w:eastAsia="zh-CN"/>
              </w:rPr>
              <w:t xml:space="preserve"> □</w:t>
            </w:r>
            <w:r w:rsidRPr="00C02F0C">
              <w:rPr>
                <w:rFonts w:eastAsia="SimSun" w:hAnsi="Times New Roman"/>
                <w:sz w:val="18"/>
                <w:szCs w:val="18"/>
                <w:lang w:eastAsia="zh-CN"/>
              </w:rPr>
              <w:t>其它</w:t>
            </w:r>
            <w:r w:rsidRPr="00C02F0C">
              <w:rPr>
                <w:rFonts w:eastAsia="SimSun" w:hAnsi="Times New Roman"/>
                <w:sz w:val="18"/>
                <w:szCs w:val="18"/>
                <w:u w:val="single"/>
                <w:lang w:eastAsia="zh-CN"/>
              </w:rPr>
              <w:t xml:space="preserve">            </w:t>
            </w:r>
          </w:p>
        </w:tc>
        <w:tc>
          <w:tcPr>
            <w:tcW w:w="4537" w:type="dxa"/>
            <w:gridSpan w:val="3"/>
            <w:tcBorders>
              <w:left w:val="nil"/>
              <w:right w:val="single" w:sz="18" w:space="0" w:color="auto"/>
            </w:tcBorders>
          </w:tcPr>
          <w:p w14:paraId="2CFFBE41" w14:textId="77777777" w:rsidR="001252B4" w:rsidRPr="00C02F0C" w:rsidRDefault="001252B4" w:rsidP="00C736D5">
            <w:pPr>
              <w:autoSpaceDE w:val="0"/>
              <w:autoSpaceDN w:val="0"/>
              <w:spacing w:line="280" w:lineRule="atLeast"/>
              <w:ind w:left="23"/>
              <w:textAlignment w:val="bottom"/>
              <w:rPr>
                <w:rFonts w:eastAsia="SimSun" w:hAnsi="Times New Roman"/>
                <w:sz w:val="18"/>
                <w:szCs w:val="18"/>
                <w:lang w:eastAsia="zh-CN"/>
              </w:rPr>
            </w:pPr>
            <w:r w:rsidRPr="00C02F0C">
              <w:rPr>
                <w:rFonts w:eastAsia="SimSun" w:hAnsi="Times New Roman"/>
                <w:b/>
                <w:color w:val="FF0000"/>
                <w:sz w:val="18"/>
                <w:szCs w:val="18"/>
                <w:lang w:eastAsia="zh-CN"/>
              </w:rPr>
              <w:t>*</w:t>
            </w:r>
            <w:r w:rsidRPr="00C02F0C">
              <w:rPr>
                <w:rFonts w:eastAsia="SimSun" w:hAnsi="Times New Roman"/>
                <w:sz w:val="18"/>
                <w:szCs w:val="18"/>
                <w:lang w:eastAsia="zh-CN"/>
              </w:rPr>
              <w:t>现有技术调查：</w:t>
            </w:r>
            <w:r w:rsidRPr="00C02F0C">
              <w:rPr>
                <w:rFonts w:eastAsia="SimSun" w:hAnsi="Times New Roman"/>
                <w:sz w:val="18"/>
                <w:szCs w:val="18"/>
                <w:lang w:eastAsia="zh-CN"/>
              </w:rPr>
              <w:t>□</w:t>
            </w:r>
            <w:r w:rsidRPr="00C02F0C">
              <w:rPr>
                <w:rFonts w:eastAsia="SimSun" w:hAnsi="Times New Roman"/>
                <w:sz w:val="18"/>
                <w:szCs w:val="18"/>
                <w:lang w:eastAsia="zh-CN"/>
              </w:rPr>
              <w:t>未调查</w:t>
            </w:r>
            <w:r w:rsidRPr="00C02F0C">
              <w:rPr>
                <w:rFonts w:eastAsia="SimSun" w:hAnsi="Times New Roman"/>
                <w:sz w:val="18"/>
                <w:szCs w:val="18"/>
                <w:lang w:eastAsia="zh-CN"/>
              </w:rPr>
              <w:t xml:space="preserve">   □</w:t>
            </w:r>
            <w:r w:rsidRPr="00C02F0C">
              <w:rPr>
                <w:rFonts w:eastAsia="SimSun" w:hAnsi="Times New Roman"/>
                <w:sz w:val="18"/>
                <w:szCs w:val="18"/>
                <w:lang w:eastAsia="zh-CN"/>
              </w:rPr>
              <w:t>已调查</w:t>
            </w:r>
          </w:p>
          <w:p w14:paraId="6A327F2E" w14:textId="77777777" w:rsidR="001252B4" w:rsidRPr="00C02F0C" w:rsidRDefault="001252B4" w:rsidP="00C736D5">
            <w:pPr>
              <w:autoSpaceDE w:val="0"/>
              <w:autoSpaceDN w:val="0"/>
              <w:spacing w:line="280" w:lineRule="atLeast"/>
              <w:ind w:left="23"/>
              <w:textAlignment w:val="bottom"/>
              <w:rPr>
                <w:rFonts w:eastAsia="SimSun" w:hAnsi="Times New Roman"/>
                <w:sz w:val="18"/>
                <w:szCs w:val="18"/>
                <w:lang w:eastAsia="zh-CN"/>
              </w:rPr>
            </w:pPr>
            <w:r w:rsidRPr="00C02F0C">
              <w:rPr>
                <w:rFonts w:eastAsia="SimSun" w:hAnsi="Times New Roman"/>
                <w:sz w:val="18"/>
                <w:szCs w:val="18"/>
                <w:lang w:eastAsia="zh-CN"/>
              </w:rPr>
              <w:t>检索结果：（与发明重点相关的参考文献或专利申请号。空间不够时请添加附件）</w:t>
            </w:r>
          </w:p>
          <w:p w14:paraId="2E45F110" w14:textId="77777777" w:rsidR="001252B4" w:rsidRPr="00C02F0C" w:rsidRDefault="001252B4" w:rsidP="001252B4">
            <w:pPr>
              <w:autoSpaceDE w:val="0"/>
              <w:autoSpaceDN w:val="0"/>
              <w:spacing w:line="280" w:lineRule="atLeast"/>
              <w:ind w:left="23"/>
              <w:textAlignment w:val="bottom"/>
              <w:rPr>
                <w:rFonts w:eastAsia="SimSun" w:hAnsi="Times New Roman"/>
                <w:sz w:val="18"/>
                <w:szCs w:val="18"/>
                <w:u w:val="single"/>
                <w:lang w:eastAsia="zh-CN"/>
              </w:rPr>
            </w:pPr>
            <w:r w:rsidRPr="00C02F0C">
              <w:rPr>
                <w:rFonts w:eastAsia="SimSun" w:hAnsi="Times New Roman"/>
                <w:sz w:val="18"/>
                <w:szCs w:val="18"/>
                <w:u w:val="single"/>
                <w:lang w:eastAsia="zh-CN"/>
              </w:rPr>
              <w:t xml:space="preserve">                                                     </w:t>
            </w:r>
          </w:p>
        </w:tc>
      </w:tr>
    </w:tbl>
    <w:p w14:paraId="765A5CF2" w14:textId="77777777" w:rsidR="006760EB" w:rsidRPr="00C02F0C" w:rsidRDefault="006760EB" w:rsidP="00B47E08">
      <w:pPr>
        <w:autoSpaceDE w:val="0"/>
        <w:autoSpaceDN w:val="0"/>
        <w:spacing w:after="100"/>
        <w:textAlignment w:val="bottom"/>
        <w:rPr>
          <w:rFonts w:eastAsia="SimSun" w:hAnsi="Times New Roman"/>
          <w:szCs w:val="22"/>
          <w:lang w:eastAsia="zh-CN"/>
        </w:rPr>
      </w:pPr>
    </w:p>
    <w:p w14:paraId="03ACA555" w14:textId="77777777" w:rsidR="00F55BB1" w:rsidRPr="00C02F0C" w:rsidRDefault="00B47E08" w:rsidP="00B47E08">
      <w:pPr>
        <w:autoSpaceDE w:val="0"/>
        <w:autoSpaceDN w:val="0"/>
        <w:spacing w:after="100"/>
        <w:textAlignment w:val="bottom"/>
        <w:rPr>
          <w:rFonts w:eastAsia="SimSun" w:hAnsi="Times New Roman"/>
          <w:szCs w:val="22"/>
          <w:lang w:eastAsia="zh-CN"/>
        </w:rPr>
      </w:pPr>
      <w:r w:rsidRPr="00C02F0C">
        <w:rPr>
          <w:rFonts w:eastAsia="SimSun" w:hAnsi="Times New Roman"/>
          <w:szCs w:val="22"/>
          <w:lang w:eastAsia="zh-CN"/>
        </w:rPr>
        <w:t>以下</w:t>
      </w:r>
      <w:r w:rsidR="006635EE" w:rsidRPr="00C02F0C">
        <w:rPr>
          <w:rFonts w:eastAsia="SimSun" w:hAnsi="Times New Roman"/>
          <w:szCs w:val="22"/>
          <w:lang w:eastAsia="zh-CN"/>
        </w:rPr>
        <w:t>评价</w:t>
      </w:r>
      <w:r w:rsidRPr="00C02F0C">
        <w:rPr>
          <w:rFonts w:eastAsia="SimSun" w:hAnsi="Times New Roman"/>
          <w:szCs w:val="22"/>
          <w:lang w:eastAsia="zh-CN"/>
        </w:rPr>
        <w:t>表格为</w:t>
      </w:r>
      <w:r w:rsidRPr="00C02F0C">
        <w:rPr>
          <w:rFonts w:eastAsia="SimSun" w:hAnsi="Times New Roman"/>
          <w:b/>
          <w:szCs w:val="22"/>
          <w:lang w:eastAsia="zh-CN"/>
        </w:rPr>
        <w:t>部门填写</w:t>
      </w:r>
      <w:r w:rsidRPr="00C02F0C">
        <w:rPr>
          <w:rFonts w:eastAsia="SimSun" w:hAnsi="Times New Roman"/>
          <w:szCs w:val="22"/>
          <w:lang w:eastAsia="zh-CN"/>
        </w:rPr>
        <w:t>：</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5812"/>
        <w:gridCol w:w="1275"/>
        <w:gridCol w:w="1418"/>
      </w:tblGrid>
      <w:tr w:rsidR="00367B55" w:rsidRPr="00C02F0C" w14:paraId="35103D9F" w14:textId="77777777" w:rsidTr="00FA6849">
        <w:trPr>
          <w:cantSplit/>
          <w:trHeight w:hRule="exact" w:val="240"/>
        </w:trPr>
        <w:tc>
          <w:tcPr>
            <w:tcW w:w="1418" w:type="dxa"/>
          </w:tcPr>
          <w:p w14:paraId="114F5345" w14:textId="77777777" w:rsidR="00367B55" w:rsidRPr="00C02F0C" w:rsidRDefault="00367B55">
            <w:pPr>
              <w:spacing w:line="240" w:lineRule="atLeast"/>
              <w:jc w:val="center"/>
              <w:rPr>
                <w:rFonts w:eastAsia="SimSun" w:hAnsi="Times New Roman"/>
                <w:lang w:eastAsia="zh-CN"/>
              </w:rPr>
            </w:pPr>
            <w:r w:rsidRPr="00C02F0C">
              <w:rPr>
                <w:rFonts w:eastAsia="SimSun" w:hAnsi="Times New Roman"/>
                <w:sz w:val="18"/>
                <w:lang w:eastAsia="zh-CN"/>
              </w:rPr>
              <w:lastRenderedPageBreak/>
              <w:t>统括课长</w:t>
            </w:r>
          </w:p>
        </w:tc>
        <w:tc>
          <w:tcPr>
            <w:tcW w:w="5812" w:type="dxa"/>
            <w:shd w:val="clear" w:color="auto" w:fill="auto"/>
          </w:tcPr>
          <w:p w14:paraId="2B3A4A0C" w14:textId="77777777" w:rsidR="00367B55" w:rsidRPr="00C02F0C" w:rsidRDefault="00367B55">
            <w:pPr>
              <w:spacing w:line="240" w:lineRule="atLeast"/>
              <w:jc w:val="center"/>
              <w:rPr>
                <w:rFonts w:eastAsia="SimSun" w:hAnsi="Times New Roman"/>
                <w:sz w:val="18"/>
                <w:szCs w:val="18"/>
                <w:lang w:eastAsia="zh-CN"/>
              </w:rPr>
            </w:pPr>
            <w:r w:rsidRPr="00C02F0C">
              <w:rPr>
                <w:rFonts w:eastAsia="SimSun" w:hAnsi="Times New Roman"/>
                <w:b/>
                <w:color w:val="FF0000"/>
                <w:sz w:val="18"/>
                <w:szCs w:val="18"/>
                <w:lang w:eastAsia="zh-CN"/>
              </w:rPr>
              <w:t>*</w:t>
            </w:r>
            <w:r w:rsidRPr="00C02F0C">
              <w:rPr>
                <w:rFonts w:eastAsia="SimSun" w:hAnsi="Times New Roman"/>
                <w:sz w:val="18"/>
                <w:szCs w:val="18"/>
                <w:lang w:eastAsia="zh-CN"/>
              </w:rPr>
              <w:t>技术及市场角度综合评价（请领导填写）</w:t>
            </w:r>
          </w:p>
        </w:tc>
        <w:tc>
          <w:tcPr>
            <w:tcW w:w="1275" w:type="dxa"/>
          </w:tcPr>
          <w:p w14:paraId="763768E0" w14:textId="77777777" w:rsidR="00367B55" w:rsidRPr="00C02F0C" w:rsidRDefault="00367B55">
            <w:pPr>
              <w:spacing w:line="240" w:lineRule="atLeast"/>
              <w:jc w:val="center"/>
              <w:rPr>
                <w:rFonts w:eastAsia="SimSun" w:hAnsi="Times New Roman"/>
                <w:sz w:val="18"/>
                <w:szCs w:val="18"/>
                <w:lang w:eastAsia="zh-CN"/>
              </w:rPr>
            </w:pPr>
            <w:r w:rsidRPr="00C02F0C">
              <w:rPr>
                <w:rFonts w:eastAsia="SimSun" w:hAnsi="Times New Roman"/>
                <w:sz w:val="18"/>
                <w:szCs w:val="18"/>
                <w:lang w:eastAsia="zh-CN"/>
              </w:rPr>
              <w:t>统括部长</w:t>
            </w:r>
          </w:p>
        </w:tc>
        <w:tc>
          <w:tcPr>
            <w:tcW w:w="1418" w:type="dxa"/>
            <w:tcBorders>
              <w:right w:val="single" w:sz="18" w:space="0" w:color="auto"/>
            </w:tcBorders>
          </w:tcPr>
          <w:p w14:paraId="46BF5442" w14:textId="77777777" w:rsidR="00367B55" w:rsidRPr="00C02F0C" w:rsidRDefault="00367B55">
            <w:pPr>
              <w:spacing w:line="240" w:lineRule="atLeast"/>
              <w:rPr>
                <w:rFonts w:eastAsia="SimSun" w:hAnsi="Times New Roman"/>
                <w:sz w:val="18"/>
                <w:lang w:eastAsia="zh-CN"/>
              </w:rPr>
            </w:pPr>
            <w:r w:rsidRPr="00C02F0C">
              <w:rPr>
                <w:rFonts w:eastAsia="SimSun" w:hAnsi="Times New Roman"/>
                <w:spacing w:val="-20"/>
                <w:sz w:val="18"/>
                <w:lang w:eastAsia="zh-CN"/>
              </w:rPr>
              <w:t>知产负责人</w:t>
            </w:r>
          </w:p>
        </w:tc>
      </w:tr>
      <w:tr w:rsidR="00367B55" w:rsidRPr="00C02F0C" w14:paraId="61233C30" w14:textId="77777777" w:rsidTr="00FA6849">
        <w:trPr>
          <w:cantSplit/>
          <w:trHeight w:val="999"/>
        </w:trPr>
        <w:tc>
          <w:tcPr>
            <w:tcW w:w="1418" w:type="dxa"/>
          </w:tcPr>
          <w:p w14:paraId="4B18C7D7" w14:textId="77777777" w:rsidR="00367B55" w:rsidRPr="00C02F0C" w:rsidRDefault="00367B55">
            <w:pPr>
              <w:rPr>
                <w:rFonts w:eastAsia="SimSun" w:hAnsi="Times New Roman"/>
              </w:rPr>
            </w:pPr>
          </w:p>
        </w:tc>
        <w:tc>
          <w:tcPr>
            <w:tcW w:w="5812" w:type="dxa"/>
          </w:tcPr>
          <w:p w14:paraId="10B75D19" w14:textId="77777777" w:rsidR="00367B55" w:rsidRPr="00C02F0C" w:rsidRDefault="00367B55" w:rsidP="00B64EAC">
            <w:pPr>
              <w:spacing w:line="280" w:lineRule="atLeast"/>
              <w:rPr>
                <w:rFonts w:eastAsia="SimSun" w:hAnsi="Times New Roman"/>
                <w:sz w:val="18"/>
                <w:szCs w:val="18"/>
                <w:lang w:eastAsia="zh-CN"/>
              </w:rPr>
            </w:pPr>
            <w:r w:rsidRPr="00C02F0C">
              <w:rPr>
                <w:rFonts w:eastAsia="SimSun" w:hAnsi="Times New Roman"/>
                <w:sz w:val="18"/>
                <w:szCs w:val="18"/>
                <w:lang w:eastAsia="zh-CN"/>
              </w:rPr>
              <w:t>□</w:t>
            </w:r>
            <w:r w:rsidRPr="00C02F0C">
              <w:rPr>
                <w:rFonts w:eastAsia="SimSun" w:hAnsi="Times New Roman"/>
                <w:sz w:val="18"/>
                <w:szCs w:val="18"/>
                <w:lang w:eastAsia="zh-CN"/>
              </w:rPr>
              <w:t>重点，原因</w:t>
            </w:r>
            <w:r w:rsidRPr="00C02F0C">
              <w:rPr>
                <w:rFonts w:eastAsia="SimSun" w:hAnsi="Times New Roman"/>
                <w:sz w:val="18"/>
                <w:szCs w:val="18"/>
                <w:u w:val="single"/>
                <w:lang w:eastAsia="zh-CN"/>
              </w:rPr>
              <w:t xml:space="preserve">                                         </w:t>
            </w:r>
          </w:p>
          <w:p w14:paraId="657B4153" w14:textId="77777777" w:rsidR="00367B55" w:rsidRPr="00C02F0C" w:rsidRDefault="00367B55" w:rsidP="00B64EAC">
            <w:pPr>
              <w:spacing w:line="280" w:lineRule="atLeast"/>
              <w:rPr>
                <w:rFonts w:eastAsia="SimSun" w:hAnsi="Times New Roman"/>
                <w:sz w:val="18"/>
                <w:szCs w:val="18"/>
                <w:lang w:eastAsia="zh-CN"/>
              </w:rPr>
            </w:pPr>
            <w:r w:rsidRPr="00C02F0C">
              <w:rPr>
                <w:rFonts w:eastAsia="SimSun" w:hAnsi="Times New Roman"/>
                <w:sz w:val="18"/>
                <w:szCs w:val="18"/>
                <w:lang w:eastAsia="zh-CN"/>
              </w:rPr>
              <w:t>□</w:t>
            </w:r>
            <w:r w:rsidRPr="00C02F0C">
              <w:rPr>
                <w:rFonts w:eastAsia="SimSun" w:hAnsi="Times New Roman"/>
                <w:sz w:val="18"/>
                <w:szCs w:val="18"/>
                <w:lang w:eastAsia="zh-CN"/>
              </w:rPr>
              <w:t>一般</w:t>
            </w:r>
          </w:p>
          <w:p w14:paraId="448604AA" w14:textId="77777777" w:rsidR="00367B55" w:rsidRPr="00C02F0C" w:rsidRDefault="00367B55" w:rsidP="006A6363">
            <w:pPr>
              <w:spacing w:line="280" w:lineRule="atLeast"/>
              <w:rPr>
                <w:rFonts w:eastAsia="SimSun" w:hAnsi="Times New Roman"/>
                <w:sz w:val="18"/>
                <w:szCs w:val="18"/>
                <w:u w:val="single"/>
                <w:lang w:eastAsia="zh-CN"/>
              </w:rPr>
            </w:pPr>
            <w:r w:rsidRPr="00C02F0C">
              <w:rPr>
                <w:rFonts w:eastAsia="SimSun" w:hAnsi="Times New Roman"/>
                <w:sz w:val="18"/>
                <w:szCs w:val="18"/>
                <w:lang w:eastAsia="zh-CN"/>
              </w:rPr>
              <w:t>□</w:t>
            </w:r>
            <w:r w:rsidR="006A6363" w:rsidRPr="00C02F0C">
              <w:rPr>
                <w:rFonts w:eastAsia="SimSun" w:hAnsi="Times New Roman"/>
                <w:sz w:val="18"/>
                <w:szCs w:val="18"/>
                <w:lang w:eastAsia="zh-CN"/>
              </w:rPr>
              <w:t>不申请，原因</w:t>
            </w:r>
            <w:r w:rsidR="006A6363" w:rsidRPr="00C02F0C">
              <w:rPr>
                <w:rFonts w:eastAsia="SimSun" w:hAnsi="Times New Roman"/>
                <w:sz w:val="18"/>
                <w:szCs w:val="18"/>
                <w:u w:val="single"/>
                <w:lang w:eastAsia="zh-CN"/>
              </w:rPr>
              <w:t xml:space="preserve">                                       </w:t>
            </w:r>
          </w:p>
          <w:p w14:paraId="646DBCBB" w14:textId="77777777" w:rsidR="006A6363" w:rsidRPr="00C02F0C" w:rsidRDefault="006A6363" w:rsidP="006A6363">
            <w:pPr>
              <w:spacing w:line="280" w:lineRule="atLeast"/>
              <w:rPr>
                <w:rFonts w:eastAsia="SimSun" w:hAnsi="Times New Roman"/>
                <w:sz w:val="18"/>
                <w:szCs w:val="18"/>
                <w:lang w:eastAsia="zh-CN"/>
              </w:rPr>
            </w:pPr>
            <w:r w:rsidRPr="00C02F0C">
              <w:rPr>
                <w:rFonts w:eastAsia="SimSun" w:hAnsi="Times New Roman"/>
                <w:sz w:val="18"/>
                <w:szCs w:val="18"/>
                <w:lang w:eastAsia="zh-CN"/>
              </w:rPr>
              <w:t>（</w:t>
            </w:r>
            <w:r w:rsidRPr="00C02F0C">
              <w:rPr>
                <w:rFonts w:eastAsia="SimSun" w:hAnsi="Times New Roman"/>
                <w:sz w:val="18"/>
                <w:szCs w:val="18"/>
                <w:lang w:eastAsia="zh-CN"/>
              </w:rPr>
              <w:t>e.g.</w:t>
            </w:r>
            <w:r w:rsidRPr="00C02F0C">
              <w:rPr>
                <w:rFonts w:eastAsia="SimSun" w:hAnsi="Times New Roman"/>
                <w:sz w:val="18"/>
                <w:szCs w:val="18"/>
                <w:lang w:eastAsia="zh-CN"/>
              </w:rPr>
              <w:t>无保护必要，可对外公开；以商业秘密等其他形式保护）</w:t>
            </w:r>
          </w:p>
        </w:tc>
        <w:tc>
          <w:tcPr>
            <w:tcW w:w="1275" w:type="dxa"/>
          </w:tcPr>
          <w:p w14:paraId="60EE3D01" w14:textId="77777777" w:rsidR="00367B55" w:rsidRPr="00C02F0C" w:rsidRDefault="00367B55">
            <w:pPr>
              <w:rPr>
                <w:rFonts w:eastAsia="SimSun" w:hAnsi="Times New Roman"/>
                <w:sz w:val="18"/>
                <w:szCs w:val="18"/>
                <w:lang w:eastAsia="zh-CN"/>
              </w:rPr>
            </w:pPr>
          </w:p>
        </w:tc>
        <w:tc>
          <w:tcPr>
            <w:tcW w:w="1418" w:type="dxa"/>
            <w:tcBorders>
              <w:right w:val="single" w:sz="18" w:space="0" w:color="auto"/>
            </w:tcBorders>
          </w:tcPr>
          <w:p w14:paraId="2EA73EDC" w14:textId="77777777" w:rsidR="00367B55" w:rsidRPr="00C02F0C" w:rsidRDefault="00367B55">
            <w:pPr>
              <w:rPr>
                <w:rFonts w:eastAsia="SimSun" w:hAnsi="Times New Roman"/>
                <w:lang w:eastAsia="zh-CN"/>
              </w:rPr>
            </w:pPr>
          </w:p>
        </w:tc>
      </w:tr>
      <w:tr w:rsidR="00B47E08" w:rsidRPr="00C02F0C" w14:paraId="76A43436" w14:textId="77777777" w:rsidTr="00B47E08">
        <w:trPr>
          <w:cantSplit/>
          <w:trHeight w:hRule="exact" w:val="840"/>
        </w:trPr>
        <w:tc>
          <w:tcPr>
            <w:tcW w:w="9923" w:type="dxa"/>
            <w:gridSpan w:val="4"/>
            <w:tcBorders>
              <w:bottom w:val="single" w:sz="18" w:space="0" w:color="auto"/>
              <w:right w:val="single" w:sz="18" w:space="0" w:color="auto"/>
            </w:tcBorders>
          </w:tcPr>
          <w:p w14:paraId="1FC8D51B" w14:textId="77777777" w:rsidR="00B47E08" w:rsidRPr="00C02F0C" w:rsidRDefault="00B47E08">
            <w:pPr>
              <w:autoSpaceDE w:val="0"/>
              <w:autoSpaceDN w:val="0"/>
              <w:textAlignment w:val="bottom"/>
              <w:rPr>
                <w:rFonts w:eastAsia="SimSun" w:hAnsi="Times New Roman"/>
                <w:sz w:val="18"/>
                <w:szCs w:val="18"/>
                <w:lang w:eastAsia="zh-CN"/>
              </w:rPr>
            </w:pPr>
            <w:r w:rsidRPr="00C02F0C">
              <w:rPr>
                <w:rFonts w:eastAsia="SimSun" w:hAnsi="Times New Roman"/>
                <w:sz w:val="18"/>
                <w:szCs w:val="18"/>
                <w:lang w:eastAsia="zh-CN"/>
              </w:rPr>
              <w:t>意见：</w:t>
            </w:r>
          </w:p>
        </w:tc>
      </w:tr>
    </w:tbl>
    <w:p w14:paraId="1473FFCB" w14:textId="77777777" w:rsidR="00145544" w:rsidRPr="00C02F0C" w:rsidRDefault="00145544" w:rsidP="00145544">
      <w:pPr>
        <w:autoSpaceDE w:val="0"/>
        <w:autoSpaceDN w:val="0"/>
        <w:jc w:val="center"/>
        <w:textAlignment w:val="bottom"/>
        <w:rPr>
          <w:rFonts w:eastAsia="SimSun" w:hAnsi="Times New Roman"/>
        </w:rPr>
        <w:sectPr w:rsidR="00145544" w:rsidRPr="00C02F0C">
          <w:headerReference w:type="default" r:id="rId9"/>
          <w:footerReference w:type="default" r:id="rId10"/>
          <w:headerReference w:type="first" r:id="rId11"/>
          <w:footerReference w:type="first" r:id="rId12"/>
          <w:type w:val="continuous"/>
          <w:pgSz w:w="11907" w:h="16840"/>
          <w:pgMar w:top="567" w:right="680" w:bottom="360" w:left="1021" w:header="227" w:footer="454" w:gutter="0"/>
          <w:cols w:space="425"/>
          <w:titlePg/>
        </w:sectPr>
      </w:pPr>
    </w:p>
    <w:p w14:paraId="4128D21B" w14:textId="706CB624" w:rsidR="001D6440" w:rsidRPr="00C02F0C" w:rsidRDefault="00A20F72" w:rsidP="001D6440">
      <w:pPr>
        <w:autoSpaceDE w:val="0"/>
        <w:autoSpaceDN w:val="0"/>
        <w:jc w:val="center"/>
        <w:textAlignment w:val="bottom"/>
        <w:rPr>
          <w:rFonts w:eastAsia="SimSun" w:hAnsi="Times New Roman"/>
        </w:rPr>
      </w:pPr>
      <w:r>
        <w:rPr>
          <w:rFonts w:eastAsia="SimSun" w:hAnsi="Times New Roman"/>
          <w:noProof/>
        </w:rPr>
        <w:lastRenderedPageBreak/>
        <mc:AlternateContent>
          <mc:Choice Requires="wps">
            <w:drawing>
              <wp:anchor distT="0" distB="0" distL="114300" distR="114300" simplePos="0" relativeHeight="251659264" behindDoc="0" locked="0" layoutInCell="0" allowOverlap="1" wp14:anchorId="4B422F62" wp14:editId="04E8C225">
                <wp:simplePos x="0" y="0"/>
                <wp:positionH relativeFrom="page">
                  <wp:posOffset>8074660</wp:posOffset>
                </wp:positionH>
                <wp:positionV relativeFrom="page">
                  <wp:posOffset>6098540</wp:posOffset>
                </wp:positionV>
                <wp:extent cx="609600" cy="603250"/>
                <wp:effectExtent l="6985" t="12065" r="12065" b="13335"/>
                <wp:wrapNone/>
                <wp:docPr id="19"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603250"/>
                        </a:xfrm>
                        <a:prstGeom prst="ellipse">
                          <a:avLst/>
                        </a:prstGeom>
                        <a:solidFill>
                          <a:srgbClr val="A0A0A0"/>
                        </a:solidFill>
                        <a:ln w="0">
                          <a:solidFill>
                            <a:srgbClr val="A0A0A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02208A" id="Oval 45" o:spid="_x0000_s1026" style="position:absolute;left:0;text-align:left;margin-left:635.8pt;margin-top:480.2pt;width:48pt;height:4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" o:allowincell="f" fillcolor="#a0a0a0" strokecolor="#a0a0a0" strokeweight="0">
                <w10:wrap anchorx="page" anchory="page"/>
              </v:oval>
            </w:pict>
          </mc:Fallback>
        </mc:AlternateContent>
      </w:r>
      <w:r>
        <w:rPr>
          <w:rFonts w:eastAsia="SimSun" w:hAnsi="Times New Roman"/>
          <w:noProof/>
        </w:rPr>
        <mc:AlternateContent>
          <mc:Choice Requires="wpc">
            <w:drawing>
              <wp:inline distT="0" distB="0" distL="0" distR="0" wp14:anchorId="45209386" wp14:editId="2ADEC095">
                <wp:extent cx="1971675" cy="313690"/>
                <wp:effectExtent l="0" t="0" r="28575" b="10160"/>
                <wp:docPr id="29" name="画布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Oval 31"/>
                        <wps:cNvSpPr>
                          <a:spLocks noChangeArrowheads="1"/>
                        </wps:cNvSpPr>
                        <wps:spPr bwMode="auto">
                          <a:xfrm>
                            <a:off x="1708150" y="5080"/>
                            <a:ext cx="263525" cy="261620"/>
                          </a:xfrm>
                          <a:prstGeom prst="ellipse">
                            <a:avLst/>
                          </a:prstGeom>
                          <a:solidFill>
                            <a:srgbClr val="808080"/>
                          </a:solidFill>
                          <a:ln w="1270">
                            <a:solidFill>
                              <a:srgbClr val="A0A0A0"/>
                            </a:solidFill>
                            <a:round/>
                            <a:headEnd/>
                            <a:tailEnd/>
                          </a:ln>
                        </wps:spPr>
                        <wps:bodyPr rot="0" vert="horz" wrap="square" lIns="91440" tIns="45720" rIns="91440" bIns="45720" anchor="t" anchorCtr="0" upright="1">
                          <a:noAutofit/>
                        </wps:bodyPr>
                      </wps:wsp>
                      <wps:wsp>
                        <wps:cNvPr id="5" name="Oval 32"/>
                        <wps:cNvSpPr>
                          <a:spLocks noChangeArrowheads="1"/>
                        </wps:cNvSpPr>
                        <wps:spPr bwMode="auto">
                          <a:xfrm>
                            <a:off x="0" y="0"/>
                            <a:ext cx="263525" cy="260350"/>
                          </a:xfrm>
                          <a:prstGeom prst="ellipse">
                            <a:avLst/>
                          </a:prstGeom>
                          <a:solidFill>
                            <a:srgbClr val="808080"/>
                          </a:solidFill>
                          <a:ln w="1270">
                            <a:solidFill>
                              <a:srgbClr val="A0A0A0"/>
                            </a:solidFill>
                            <a:round/>
                            <a:headEnd/>
                            <a:tailEnd/>
                          </a:ln>
                        </wps:spPr>
                        <wps:bodyPr rot="0" vert="horz" wrap="square" lIns="91440" tIns="45720" rIns="91440" bIns="45720" anchor="t" anchorCtr="0" upright="1">
                          <a:noAutofit/>
                        </wps:bodyPr>
                      </wps:wsp>
                      <wps:wsp>
                        <wps:cNvPr id="6" name="Rectangle 33"/>
                        <wps:cNvSpPr>
                          <a:spLocks noChangeArrowheads="1"/>
                        </wps:cNvSpPr>
                        <wps:spPr bwMode="auto">
                          <a:xfrm>
                            <a:off x="136525" y="5080"/>
                            <a:ext cx="1704340" cy="261620"/>
                          </a:xfrm>
                          <a:prstGeom prst="rect">
                            <a:avLst/>
                          </a:prstGeom>
                          <a:solidFill>
                            <a:srgbClr val="808080"/>
                          </a:solidFill>
                          <a:ln w="1270">
                            <a:solidFill>
                              <a:srgbClr val="A0A0A0"/>
                            </a:solidFill>
                            <a:miter lim="800000"/>
                            <a:headEnd/>
                            <a:tailEnd/>
                          </a:ln>
                        </wps:spPr>
                        <wps:bodyPr rot="0" vert="horz" wrap="square" lIns="91440" tIns="45720" rIns="91440" bIns="45720" anchor="t" anchorCtr="0" upright="1">
                          <a:noAutofit/>
                        </wps:bodyPr>
                      </wps:wsp>
                      <wps:wsp>
                        <wps:cNvPr id="8" name="Rectangle 34"/>
                        <wps:cNvSpPr>
                          <a:spLocks noChangeArrowheads="1"/>
                        </wps:cNvSpPr>
                        <wps:spPr bwMode="auto">
                          <a:xfrm>
                            <a:off x="125730" y="29845"/>
                            <a:ext cx="19177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3FD2D" w14:textId="77777777" w:rsidR="00AD057E" w:rsidRPr="003D13DB" w:rsidRDefault="00AD057E" w:rsidP="001D6440">
                              <w:pPr>
                                <w:rPr>
                                  <w:rFonts w:ascii="SimSun" w:eastAsia="SimSun" w:hAnsi="SimSun" w:cs="SimSun"/>
                                  <w:b/>
                                  <w:color w:val="FFFFFF"/>
                                  <w:sz w:val="30"/>
                                  <w:szCs w:val="30"/>
                                  <w:lang w:eastAsia="zh-CN"/>
                                </w:rPr>
                              </w:pPr>
                              <w:r w:rsidRPr="003D13DB">
                                <w:rPr>
                                  <w:rFonts w:ascii="SimSun" w:eastAsia="SimSun" w:hAnsi="SimSun" w:cs="SimSun" w:hint="eastAsia"/>
                                  <w:b/>
                                  <w:color w:val="FFFFFF"/>
                                  <w:sz w:val="30"/>
                                  <w:szCs w:val="30"/>
                                  <w:lang w:eastAsia="zh-CN"/>
                                </w:rPr>
                                <w:t>发</w:t>
                              </w:r>
                            </w:p>
                          </w:txbxContent>
                        </wps:txbx>
                        <wps:bodyPr rot="0" vert="horz" wrap="none" lIns="0" tIns="0" rIns="0" bIns="0" anchor="t" anchorCtr="0" upright="1">
                          <a:spAutoFit/>
                        </wps:bodyPr>
                      </wps:wsp>
                      <wps:wsp>
                        <wps:cNvPr id="9" name="Rectangle 35"/>
                        <wps:cNvSpPr>
                          <a:spLocks noChangeArrowheads="1"/>
                        </wps:cNvSpPr>
                        <wps:spPr bwMode="auto">
                          <a:xfrm>
                            <a:off x="322580" y="29845"/>
                            <a:ext cx="9588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33109" w14:textId="77777777" w:rsidR="00AD057E" w:rsidRDefault="00AD057E" w:rsidP="001D6440">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10" name="Rectangle 36"/>
                        <wps:cNvSpPr>
                          <a:spLocks noChangeArrowheads="1"/>
                        </wps:cNvSpPr>
                        <wps:spPr bwMode="auto">
                          <a:xfrm>
                            <a:off x="420370" y="29845"/>
                            <a:ext cx="19177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34B58" w14:textId="77777777" w:rsidR="00AD057E" w:rsidRPr="00A43B93" w:rsidRDefault="00AD057E" w:rsidP="001D6440">
                              <w:pPr>
                                <w:rPr>
                                  <w:rFonts w:ascii="ＨＧゴシックE" w:eastAsia="SimSun" w:cs="ＨＧゴシックE"/>
                                  <w:b/>
                                  <w:bCs/>
                                  <w:color w:val="FFFFFF"/>
                                  <w:sz w:val="30"/>
                                  <w:szCs w:val="30"/>
                                  <w:lang w:eastAsia="zh-CN"/>
                                </w:rPr>
                              </w:pPr>
                              <w:r>
                                <w:rPr>
                                  <w:rFonts w:ascii="ＨＧゴシックE" w:eastAsia="SimSun" w:cs="ＨＧゴシックE" w:hint="eastAsia"/>
                                  <w:b/>
                                  <w:bCs/>
                                  <w:color w:val="FFFFFF"/>
                                  <w:sz w:val="30"/>
                                  <w:szCs w:val="30"/>
                                  <w:lang w:eastAsia="zh-CN"/>
                                </w:rPr>
                                <w:t>明</w:t>
                              </w:r>
                            </w:p>
                          </w:txbxContent>
                        </wps:txbx>
                        <wps:bodyPr rot="0" vert="horz" wrap="none" lIns="0" tIns="0" rIns="0" bIns="0" anchor="t" anchorCtr="0" upright="1">
                          <a:spAutoFit/>
                        </wps:bodyPr>
                      </wps:wsp>
                      <wps:wsp>
                        <wps:cNvPr id="11" name="Rectangle 37"/>
                        <wps:cNvSpPr>
                          <a:spLocks noChangeArrowheads="1"/>
                        </wps:cNvSpPr>
                        <wps:spPr bwMode="auto">
                          <a:xfrm>
                            <a:off x="617220" y="29845"/>
                            <a:ext cx="9588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DF062" w14:textId="77777777" w:rsidR="00AD057E" w:rsidRDefault="00AD057E" w:rsidP="001D6440">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12" name="Rectangle 38"/>
                        <wps:cNvSpPr>
                          <a:spLocks noChangeArrowheads="1"/>
                        </wps:cNvSpPr>
                        <wps:spPr bwMode="auto">
                          <a:xfrm>
                            <a:off x="715010" y="29845"/>
                            <a:ext cx="19177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6766E" w14:textId="77777777" w:rsidR="00AD057E" w:rsidRPr="003D13DB" w:rsidRDefault="00AD057E" w:rsidP="001D6440">
                              <w:pPr>
                                <w:rPr>
                                  <w:rFonts w:ascii="SimSun" w:eastAsia="SimSun" w:hAnsi="SimSun" w:cs="SimSun"/>
                                  <w:lang w:eastAsia="zh-CN"/>
                                </w:rPr>
                              </w:pPr>
                              <w:r>
                                <w:rPr>
                                  <w:rFonts w:ascii="SimSun" w:eastAsia="SimSun" w:hAnsi="SimSun" w:cs="SimSun" w:hint="eastAsia"/>
                                  <w:b/>
                                  <w:bCs/>
                                  <w:color w:val="FFFFFF"/>
                                  <w:sz w:val="30"/>
                                  <w:szCs w:val="30"/>
                                  <w:lang w:eastAsia="zh-CN"/>
                                </w:rPr>
                                <w:t>报</w:t>
                              </w:r>
                            </w:p>
                          </w:txbxContent>
                        </wps:txbx>
                        <wps:bodyPr rot="0" vert="horz" wrap="none" lIns="0" tIns="0" rIns="0" bIns="0" anchor="t" anchorCtr="0" upright="1">
                          <a:spAutoFit/>
                        </wps:bodyPr>
                      </wps:wsp>
                      <wps:wsp>
                        <wps:cNvPr id="13" name="Rectangle 39"/>
                        <wps:cNvSpPr>
                          <a:spLocks noChangeArrowheads="1"/>
                        </wps:cNvSpPr>
                        <wps:spPr bwMode="auto">
                          <a:xfrm>
                            <a:off x="911860" y="29845"/>
                            <a:ext cx="9588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5EFED" w14:textId="77777777" w:rsidR="00AD057E" w:rsidRDefault="00AD057E" w:rsidP="001D6440">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14" name="Rectangle 40"/>
                        <wps:cNvSpPr>
                          <a:spLocks noChangeArrowheads="1"/>
                        </wps:cNvSpPr>
                        <wps:spPr bwMode="auto">
                          <a:xfrm>
                            <a:off x="1010285" y="29845"/>
                            <a:ext cx="19177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CD658" w14:textId="77777777" w:rsidR="00AD057E" w:rsidRPr="003D13DB" w:rsidRDefault="00AD057E" w:rsidP="001D6440">
                              <w:pPr>
                                <w:rPr>
                                  <w:rFonts w:eastAsia="SimSun"/>
                                  <w:lang w:eastAsia="zh-CN"/>
                                </w:rPr>
                              </w:pPr>
                              <w:r>
                                <w:rPr>
                                  <w:rFonts w:ascii="ＨＧゴシックE" w:eastAsia="SimSun" w:cs="ＨＧゴシックE" w:hint="eastAsia"/>
                                  <w:b/>
                                  <w:bCs/>
                                  <w:color w:val="FFFFFF"/>
                                  <w:sz w:val="30"/>
                                  <w:szCs w:val="30"/>
                                  <w:lang w:eastAsia="zh-CN"/>
                                </w:rPr>
                                <w:t>告</w:t>
                              </w:r>
                            </w:p>
                          </w:txbxContent>
                        </wps:txbx>
                        <wps:bodyPr rot="0" vert="horz" wrap="none" lIns="0" tIns="0" rIns="0" bIns="0" anchor="t" anchorCtr="0" upright="1">
                          <a:spAutoFit/>
                        </wps:bodyPr>
                      </wps:wsp>
                      <wps:wsp>
                        <wps:cNvPr id="15" name="Rectangle 41"/>
                        <wps:cNvSpPr>
                          <a:spLocks noChangeArrowheads="1"/>
                        </wps:cNvSpPr>
                        <wps:spPr bwMode="auto">
                          <a:xfrm>
                            <a:off x="1206500" y="29845"/>
                            <a:ext cx="9588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C420F" w14:textId="77777777" w:rsidR="00AD057E" w:rsidRDefault="00AD057E" w:rsidP="001D6440">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16" name="Rectangle 42"/>
                        <wps:cNvSpPr>
                          <a:spLocks noChangeArrowheads="1"/>
                        </wps:cNvSpPr>
                        <wps:spPr bwMode="auto">
                          <a:xfrm>
                            <a:off x="1304925" y="29845"/>
                            <a:ext cx="19177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FEC86" w14:textId="77777777" w:rsidR="00AD057E" w:rsidRPr="003D13DB" w:rsidRDefault="00AD057E" w:rsidP="001D6440">
                              <w:pPr>
                                <w:rPr>
                                  <w:rFonts w:ascii="SimSun" w:eastAsia="SimSun" w:hAnsi="SimSun" w:cs="SimSun"/>
                                  <w:lang w:eastAsia="zh-CN"/>
                                </w:rPr>
                              </w:pPr>
                              <w:r>
                                <w:rPr>
                                  <w:rFonts w:ascii="SimSun" w:eastAsia="SimSun" w:hAnsi="SimSun" w:cs="SimSun" w:hint="eastAsia"/>
                                  <w:b/>
                                  <w:bCs/>
                                  <w:color w:val="FFFFFF"/>
                                  <w:sz w:val="30"/>
                                  <w:szCs w:val="30"/>
                                  <w:lang w:eastAsia="zh-CN"/>
                                </w:rPr>
                                <w:t>书</w:t>
                              </w:r>
                            </w:p>
                          </w:txbxContent>
                        </wps:txbx>
                        <wps:bodyPr rot="0" vert="horz" wrap="none" lIns="0" tIns="0" rIns="0" bIns="0" anchor="t" anchorCtr="0" upright="1">
                          <a:spAutoFit/>
                        </wps:bodyPr>
                      </wps:wsp>
                      <wps:wsp>
                        <wps:cNvPr id="17" name="Rectangle 43"/>
                        <wps:cNvSpPr>
                          <a:spLocks noChangeArrowheads="1"/>
                        </wps:cNvSpPr>
                        <wps:spPr bwMode="auto">
                          <a:xfrm>
                            <a:off x="1501140" y="29845"/>
                            <a:ext cx="9588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23EA0" w14:textId="77777777" w:rsidR="00AD057E" w:rsidRDefault="00AD057E" w:rsidP="001D6440">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18" name="Rectangle 44"/>
                        <wps:cNvSpPr>
                          <a:spLocks noChangeArrowheads="1"/>
                        </wps:cNvSpPr>
                        <wps:spPr bwMode="auto">
                          <a:xfrm>
                            <a:off x="1599565" y="22225"/>
                            <a:ext cx="23304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C9D79" w14:textId="77777777" w:rsidR="00AD057E" w:rsidRDefault="00AD057E" w:rsidP="001D6440">
                              <w:r>
                                <w:rPr>
                                  <w:rFonts w:ascii="Arial" w:hAnsi="Arial" w:cs="Arial"/>
                                  <w:color w:val="FFFFFF"/>
                                  <w:sz w:val="30"/>
                                  <w:szCs w:val="30"/>
                                </w:rPr>
                                <w:t>(2)</w:t>
                              </w:r>
                            </w:p>
                          </w:txbxContent>
                        </wps:txbx>
                        <wps:bodyPr rot="0" vert="horz" wrap="none" lIns="0" tIns="0" rIns="0" bIns="0" anchor="t" anchorCtr="0" upright="1">
                          <a:spAutoFit/>
                        </wps:bodyPr>
                      </wps:wsp>
                    </wpc:wpc>
                  </a:graphicData>
                </a:graphic>
              </wp:inline>
            </w:drawing>
          </mc:Choice>
          <mc:Fallback>
            <w:pict>
              <v:group w14:anchorId="45209386" id="画布 29" o:spid="_x0000_s1041" editas="canvas" style="width:155.25pt;height:24.7pt;mso-position-horizontal-relative:char;mso-position-vertical-relative:line" coordsize="19716,3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">
                <v:shape id="_x0000_s1042" type="#_x0000_t75" style="position:absolute;width:19716;height:3136;visibility:visible;mso-wrap-style:square">
                  <v:fill o:detectmouseclick="t"/>
                  <v:path o:connecttype="none"/>
                </v:shape>
                <v:oval id="Oval 31" o:spid="_x0000_s1043" style="position:absolute;left:17081;top:50;width:2635;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" fillcolor="gray" strokecolor="#a0a0a0" strokeweight=".1pt"/>
                <v:oval id="Oval 32" o:spid="_x0000_s1044" style="position:absolute;width:2635;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" fillcolor="gray" strokecolor="#a0a0a0" strokeweight=".1pt"/>
                <v:rect id="Rectangle 33" o:spid="_x0000_s1045" style="position:absolute;left:1365;top:50;width:17043;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" fillcolor="gray" strokecolor="#a0a0a0" strokeweight=".1pt"/>
                <v:rect id="Rectangle 34" o:spid="_x0000_s1046" style="position:absolute;left:1257;top:298;width:191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5FB3FD2D" w14:textId="77777777" w:rsidR="00AD057E" w:rsidRPr="003D13DB" w:rsidRDefault="00AD057E" w:rsidP="001D6440">
                        <w:pPr>
                          <w:rPr>
                            <w:rFonts w:ascii="SimSun" w:eastAsia="SimSun" w:hAnsi="SimSun" w:cs="SimSun"/>
                            <w:b/>
                            <w:color w:val="FFFFFF"/>
                            <w:sz w:val="30"/>
                            <w:szCs w:val="30"/>
                            <w:lang w:eastAsia="zh-CN"/>
                          </w:rPr>
                        </w:pPr>
                        <w:r w:rsidRPr="003D13DB">
                          <w:rPr>
                            <w:rFonts w:ascii="SimSun" w:eastAsia="SimSun" w:hAnsi="SimSun" w:cs="SimSun" w:hint="eastAsia"/>
                            <w:b/>
                            <w:color w:val="FFFFFF"/>
                            <w:sz w:val="30"/>
                            <w:szCs w:val="30"/>
                            <w:lang w:eastAsia="zh-CN"/>
                          </w:rPr>
                          <w:t>发</w:t>
                        </w:r>
                      </w:p>
                    </w:txbxContent>
                  </v:textbox>
                </v:rect>
                <v:rect id="Rectangle 35" o:spid="_x0000_s1047" style="position:absolute;left:3225;top:298;width:95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26F33109" w14:textId="77777777" w:rsidR="00AD057E" w:rsidRDefault="00AD057E" w:rsidP="001D6440">
                        <w:r>
                          <w:rPr>
                            <w:rFonts w:ascii="ＨＧゴシックE" w:eastAsia="ＨＧゴシックE" w:cs="ＨＧゴシックE"/>
                            <w:b/>
                            <w:bCs/>
                            <w:color w:val="FFFFFF"/>
                            <w:sz w:val="30"/>
                            <w:szCs w:val="30"/>
                          </w:rPr>
                          <w:t xml:space="preserve"> </w:t>
                        </w:r>
                      </w:p>
                    </w:txbxContent>
                  </v:textbox>
                </v:rect>
                <v:rect id="Rectangle 36" o:spid="_x0000_s1048" style="position:absolute;left:4203;top:298;width:191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39434B58" w14:textId="77777777" w:rsidR="00AD057E" w:rsidRPr="00A43B93" w:rsidRDefault="00AD057E" w:rsidP="001D6440">
                        <w:pPr>
                          <w:rPr>
                            <w:rFonts w:ascii="ＨＧゴシックE" w:eastAsia="SimSun" w:cs="ＨＧゴシックE"/>
                            <w:b/>
                            <w:bCs/>
                            <w:color w:val="FFFFFF"/>
                            <w:sz w:val="30"/>
                            <w:szCs w:val="30"/>
                            <w:lang w:eastAsia="zh-CN"/>
                          </w:rPr>
                        </w:pPr>
                        <w:r>
                          <w:rPr>
                            <w:rFonts w:ascii="ＨＧゴシックE" w:eastAsia="SimSun" w:cs="ＨＧゴシックE" w:hint="eastAsia"/>
                            <w:b/>
                            <w:bCs/>
                            <w:color w:val="FFFFFF"/>
                            <w:sz w:val="30"/>
                            <w:szCs w:val="30"/>
                            <w:lang w:eastAsia="zh-CN"/>
                          </w:rPr>
                          <w:t>明</w:t>
                        </w:r>
                      </w:p>
                    </w:txbxContent>
                  </v:textbox>
                </v:rect>
                <v:rect id="Rectangle 37" o:spid="_x0000_s1049" style="position:absolute;left:6172;top:298;width:95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6B6DF062" w14:textId="77777777" w:rsidR="00AD057E" w:rsidRDefault="00AD057E" w:rsidP="001D6440">
                        <w:r>
                          <w:rPr>
                            <w:rFonts w:ascii="ＨＧゴシックE" w:eastAsia="ＨＧゴシックE" w:cs="ＨＧゴシックE"/>
                            <w:b/>
                            <w:bCs/>
                            <w:color w:val="FFFFFF"/>
                            <w:sz w:val="30"/>
                            <w:szCs w:val="30"/>
                          </w:rPr>
                          <w:t xml:space="preserve"> </w:t>
                        </w:r>
                      </w:p>
                    </w:txbxContent>
                  </v:textbox>
                </v:rect>
                <v:rect id="Rectangle 38" o:spid="_x0000_s1050" style="position:absolute;left:7150;top:298;width:1917;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376766E" w14:textId="77777777" w:rsidR="00AD057E" w:rsidRPr="003D13DB" w:rsidRDefault="00AD057E" w:rsidP="001D6440">
                        <w:pPr>
                          <w:rPr>
                            <w:rFonts w:ascii="SimSun" w:eastAsia="SimSun" w:hAnsi="SimSun" w:cs="SimSun"/>
                            <w:lang w:eastAsia="zh-CN"/>
                          </w:rPr>
                        </w:pPr>
                        <w:r>
                          <w:rPr>
                            <w:rFonts w:ascii="SimSun" w:eastAsia="SimSun" w:hAnsi="SimSun" w:cs="SimSun" w:hint="eastAsia"/>
                            <w:b/>
                            <w:bCs/>
                            <w:color w:val="FFFFFF"/>
                            <w:sz w:val="30"/>
                            <w:szCs w:val="30"/>
                            <w:lang w:eastAsia="zh-CN"/>
                          </w:rPr>
                          <w:t>报</w:t>
                        </w:r>
                      </w:p>
                    </w:txbxContent>
                  </v:textbox>
                </v:rect>
                <v:rect id="Rectangle 39" o:spid="_x0000_s1051" style="position:absolute;left:9118;top:298;width:95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23E5EFED" w14:textId="77777777" w:rsidR="00AD057E" w:rsidRDefault="00AD057E" w:rsidP="001D6440">
                        <w:r>
                          <w:rPr>
                            <w:rFonts w:ascii="ＨＧゴシックE" w:eastAsia="ＨＧゴシックE" w:cs="ＨＧゴシックE"/>
                            <w:b/>
                            <w:bCs/>
                            <w:color w:val="FFFFFF"/>
                            <w:sz w:val="30"/>
                            <w:szCs w:val="30"/>
                          </w:rPr>
                          <w:t xml:space="preserve"> </w:t>
                        </w:r>
                      </w:p>
                    </w:txbxContent>
                  </v:textbox>
                </v:rect>
                <v:rect id="Rectangle 40" o:spid="_x0000_s1052" style="position:absolute;left:10102;top:298;width:191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68FCD658" w14:textId="77777777" w:rsidR="00AD057E" w:rsidRPr="003D13DB" w:rsidRDefault="00AD057E" w:rsidP="001D6440">
                        <w:pPr>
                          <w:rPr>
                            <w:rFonts w:eastAsia="SimSun"/>
                            <w:lang w:eastAsia="zh-CN"/>
                          </w:rPr>
                        </w:pPr>
                        <w:r>
                          <w:rPr>
                            <w:rFonts w:ascii="ＨＧゴシックE" w:eastAsia="SimSun" w:cs="ＨＧゴシックE" w:hint="eastAsia"/>
                            <w:b/>
                            <w:bCs/>
                            <w:color w:val="FFFFFF"/>
                            <w:sz w:val="30"/>
                            <w:szCs w:val="30"/>
                            <w:lang w:eastAsia="zh-CN"/>
                          </w:rPr>
                          <w:t>告</w:t>
                        </w:r>
                      </w:p>
                    </w:txbxContent>
                  </v:textbox>
                </v:rect>
                <v:rect id="Rectangle 41" o:spid="_x0000_s1053" style="position:absolute;left:12065;top:298;width:95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163C420F" w14:textId="77777777" w:rsidR="00AD057E" w:rsidRDefault="00AD057E" w:rsidP="001D6440">
                        <w:r>
                          <w:rPr>
                            <w:rFonts w:ascii="ＨＧゴシックE" w:eastAsia="ＨＧゴシックE" w:cs="ＨＧゴシックE"/>
                            <w:b/>
                            <w:bCs/>
                            <w:color w:val="FFFFFF"/>
                            <w:sz w:val="30"/>
                            <w:szCs w:val="30"/>
                          </w:rPr>
                          <w:t xml:space="preserve"> </w:t>
                        </w:r>
                      </w:p>
                    </w:txbxContent>
                  </v:textbox>
                </v:rect>
                <v:rect id="Rectangle 42" o:spid="_x0000_s1054" style="position:absolute;left:13049;top:298;width:1917;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ACFEC86" w14:textId="77777777" w:rsidR="00AD057E" w:rsidRPr="003D13DB" w:rsidRDefault="00AD057E" w:rsidP="001D6440">
                        <w:pPr>
                          <w:rPr>
                            <w:rFonts w:ascii="SimSun" w:eastAsia="SimSun" w:hAnsi="SimSun" w:cs="SimSun"/>
                            <w:lang w:eastAsia="zh-CN"/>
                          </w:rPr>
                        </w:pPr>
                        <w:r>
                          <w:rPr>
                            <w:rFonts w:ascii="SimSun" w:eastAsia="SimSun" w:hAnsi="SimSun" w:cs="SimSun" w:hint="eastAsia"/>
                            <w:b/>
                            <w:bCs/>
                            <w:color w:val="FFFFFF"/>
                            <w:sz w:val="30"/>
                            <w:szCs w:val="30"/>
                            <w:lang w:eastAsia="zh-CN"/>
                          </w:rPr>
                          <w:t>书</w:t>
                        </w:r>
                      </w:p>
                    </w:txbxContent>
                  </v:textbox>
                </v:rect>
                <v:rect id="Rectangle 43" o:spid="_x0000_s1055" style="position:absolute;left:15011;top:298;width:95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3C323EA0" w14:textId="77777777" w:rsidR="00AD057E" w:rsidRDefault="00AD057E" w:rsidP="001D6440">
                        <w:r>
                          <w:rPr>
                            <w:rFonts w:ascii="ＨＧゴシックE" w:eastAsia="ＨＧゴシックE" w:cs="ＨＧゴシックE"/>
                            <w:b/>
                            <w:bCs/>
                            <w:color w:val="FFFFFF"/>
                            <w:sz w:val="30"/>
                            <w:szCs w:val="30"/>
                          </w:rPr>
                          <w:t xml:space="preserve"> </w:t>
                        </w:r>
                      </w:p>
                    </w:txbxContent>
                  </v:textbox>
                </v:rect>
                <v:rect id="Rectangle 44" o:spid="_x0000_s1056" style="position:absolute;left:15995;top:222;width:2331;height:22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D3C9D79" w14:textId="77777777" w:rsidR="00AD057E" w:rsidRDefault="00AD057E" w:rsidP="001D6440">
                        <w:r>
                          <w:rPr>
                            <w:rFonts w:ascii="Arial" w:hAnsi="Arial" w:cs="Arial"/>
                            <w:color w:val="FFFFFF"/>
                            <w:sz w:val="30"/>
                            <w:szCs w:val="30"/>
                          </w:rPr>
                          <w:t>(2)</w:t>
                        </w:r>
                      </w:p>
                    </w:txbxContent>
                  </v:textbox>
                </v:rect>
                <w10:anchorlock/>
              </v:group>
            </w:pict>
          </mc:Fallback>
        </mc:AlternateContent>
      </w:r>
    </w:p>
    <w:p w14:paraId="56113AF6" w14:textId="77777777" w:rsidR="001D6440" w:rsidRPr="00C02F0C" w:rsidRDefault="001D6440" w:rsidP="001D6440">
      <w:pPr>
        <w:pBdr>
          <w:bottom w:val="single" w:sz="6" w:space="6" w:color="auto"/>
        </w:pBdr>
        <w:autoSpaceDE w:val="0"/>
        <w:autoSpaceDN w:val="0"/>
        <w:spacing w:line="240" w:lineRule="auto"/>
        <w:ind w:left="357" w:firstLine="119"/>
        <w:jc w:val="center"/>
        <w:textAlignment w:val="bottom"/>
        <w:rPr>
          <w:rFonts w:eastAsia="SimSun" w:hAnsi="Times New Roman"/>
          <w:sz w:val="8"/>
          <w:lang w:eastAsia="zh-CN"/>
        </w:rPr>
      </w:pPr>
    </w:p>
    <w:p w14:paraId="6E0FD172" w14:textId="67BAD419" w:rsidR="001D6440" w:rsidRPr="00C02F0C" w:rsidRDefault="00A20F72" w:rsidP="001D6440">
      <w:pPr>
        <w:autoSpaceDE w:val="0"/>
        <w:autoSpaceDN w:val="0"/>
        <w:ind w:left="360" w:firstLine="240"/>
        <w:textAlignment w:val="bottom"/>
        <w:rPr>
          <w:rFonts w:eastAsia="SimSun" w:hAnsi="Times New Roman"/>
        </w:rPr>
      </w:pPr>
      <w:r>
        <w:rPr>
          <w:rFonts w:eastAsia="SimSun" w:hAnsi="Times New Roman"/>
          <w:noProof/>
          <w:sz w:val="8"/>
        </w:rPr>
        <mc:AlternateContent>
          <mc:Choice Requires="wpc">
            <w:drawing>
              <wp:inline distT="0" distB="0" distL="0" distR="0" wp14:anchorId="5A82959B" wp14:editId="6481EF01">
                <wp:extent cx="7031355" cy="719455"/>
                <wp:effectExtent l="10160" t="4445" r="0" b="0"/>
                <wp:docPr id="24" name="画布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6"/>
                        <wps:cNvSpPr>
                          <a:spLocks noChangeArrowheads="1"/>
                        </wps:cNvSpPr>
                        <wps:spPr bwMode="auto">
                          <a:xfrm>
                            <a:off x="3175" y="6350"/>
                            <a:ext cx="1145540" cy="304800"/>
                          </a:xfrm>
                          <a:prstGeom prst="rect">
                            <a:avLst/>
                          </a:prstGeom>
                          <a:solidFill>
                            <a:srgbClr val="00FF00"/>
                          </a:solidFill>
                          <a:ln w="8890">
                            <a:solidFill>
                              <a:srgbClr val="000000"/>
                            </a:solidFill>
                            <a:miter lim="800000"/>
                            <a:headEnd/>
                            <a:tailEnd/>
                          </a:ln>
                        </wps:spPr>
                        <wps:bodyPr rot="0" vert="horz" wrap="square" lIns="91440" tIns="45720" rIns="91440" bIns="45720" anchor="t" anchorCtr="0" upright="1">
                          <a:noAutofit/>
                        </wps:bodyPr>
                      </wps:wsp>
                      <wps:wsp>
                        <wps:cNvPr id="2" name="Rectangle 27"/>
                        <wps:cNvSpPr>
                          <a:spLocks noChangeArrowheads="1"/>
                        </wps:cNvSpPr>
                        <wps:spPr bwMode="auto">
                          <a:xfrm>
                            <a:off x="208915" y="24765"/>
                            <a:ext cx="7035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F0971" w14:textId="77777777" w:rsidR="00AD057E" w:rsidRPr="003D13DB" w:rsidRDefault="00AD057E" w:rsidP="001D6440">
                              <w:pPr>
                                <w:rPr>
                                  <w:rFonts w:eastAsia="SimSun"/>
                                  <w:snapToGrid w:val="0"/>
                                  <w:kern w:val="22"/>
                                  <w:lang w:eastAsia="zh-CN"/>
                                </w:rPr>
                              </w:pPr>
                              <w:r w:rsidRPr="003D13DB">
                                <w:rPr>
                                  <w:rFonts w:ascii="ＨＧゴシックE" w:eastAsia="SimSun" w:cs="ＨＧゴシックE" w:hint="eastAsia"/>
                                  <w:b/>
                                  <w:bCs/>
                                  <w:snapToGrid w:val="0"/>
                                  <w:color w:val="000000"/>
                                  <w:kern w:val="22"/>
                                  <w:szCs w:val="22"/>
                                  <w:lang w:eastAsia="zh-CN"/>
                                </w:rPr>
                                <w:t>发明的重点</w:t>
                              </w:r>
                            </w:p>
                          </w:txbxContent>
                        </wps:txbx>
                        <wps:bodyPr rot="0" vert="horz" wrap="none" lIns="0" tIns="0" rIns="0" bIns="0" anchor="t" anchorCtr="0" upright="1">
                          <a:spAutoFit/>
                        </wps:bodyPr>
                      </wps:wsp>
                      <wps:wsp>
                        <wps:cNvPr id="3" name="Rectangle 28"/>
                        <wps:cNvSpPr>
                          <a:spLocks noChangeArrowheads="1"/>
                        </wps:cNvSpPr>
                        <wps:spPr bwMode="auto">
                          <a:xfrm>
                            <a:off x="1273810" y="0"/>
                            <a:ext cx="488696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265BA" w14:textId="77777777" w:rsidR="00AD057E" w:rsidRPr="00F45E0E" w:rsidRDefault="00AD057E" w:rsidP="001D6440">
                              <w:pPr>
                                <w:rPr>
                                  <w:rFonts w:eastAsia="SimSun"/>
                                  <w:lang w:eastAsia="zh-CN"/>
                                </w:rPr>
                              </w:pPr>
                              <w:r>
                                <w:rPr>
                                  <w:rFonts w:ascii="MS Gothic" w:eastAsia="SimSun" w:cs="MS Gothic" w:hint="eastAsia"/>
                                  <w:color w:val="000000"/>
                                  <w:sz w:val="18"/>
                                  <w:szCs w:val="18"/>
                                  <w:lang w:eastAsia="zh-CN"/>
                                </w:rPr>
                                <w:t>专利说明书中的</w:t>
                              </w:r>
                              <w:r>
                                <w:rPr>
                                  <w:rFonts w:ascii="SimSun" w:eastAsia="SimSun" w:hAnsi="SimSun" w:cs="MS Gothic"/>
                                  <w:color w:val="000000"/>
                                  <w:sz w:val="18"/>
                                  <w:szCs w:val="18"/>
                                  <w:lang w:eastAsia="zh-CN"/>
                                </w:rPr>
                                <w:t>[</w:t>
                              </w:r>
                              <w:r w:rsidRPr="00FE18F7">
                                <w:rPr>
                                  <w:rFonts w:ascii="SimSun" w:eastAsia="SimSun" w:hAnsi="SimSun" w:cs="MS Gothic" w:hint="eastAsia"/>
                                  <w:color w:val="000000"/>
                                  <w:sz w:val="18"/>
                                  <w:szCs w:val="18"/>
                                  <w:shd w:val="pct15" w:color="auto" w:fill="FFFFFF"/>
                                  <w:lang w:eastAsia="zh-CN"/>
                                </w:rPr>
                                <w:t>权利要求范围</w:t>
                              </w:r>
                              <w:r>
                                <w:rPr>
                                  <w:rFonts w:ascii="SimSun" w:eastAsia="SimSun" w:hAnsi="SimSun" w:cs="MS Gothic"/>
                                  <w:color w:val="000000"/>
                                  <w:sz w:val="18"/>
                                  <w:szCs w:val="18"/>
                                  <w:lang w:eastAsia="zh-CN"/>
                                </w:rPr>
                                <w:t>]</w:t>
                              </w:r>
                              <w:r>
                                <w:rPr>
                                  <w:rFonts w:ascii="SimSun" w:eastAsia="SimSun" w:hAnsi="SimSun" w:cs="MS Gothic" w:hint="eastAsia"/>
                                  <w:color w:val="000000"/>
                                  <w:sz w:val="18"/>
                                  <w:szCs w:val="18"/>
                                  <w:lang w:eastAsia="zh-CN"/>
                                </w:rPr>
                                <w:t>（CLAIM</w:t>
                              </w:r>
                              <w:r>
                                <w:rPr>
                                  <w:rFonts w:ascii="SimSun" w:eastAsia="SimSun" w:hAnsi="SimSun" w:cs="MS Gothic"/>
                                  <w:color w:val="000000"/>
                                  <w:sz w:val="18"/>
                                  <w:szCs w:val="18"/>
                                  <w:lang w:eastAsia="zh-CN"/>
                                </w:rPr>
                                <w:t>）</w:t>
                              </w:r>
                              <w:r>
                                <w:rPr>
                                  <w:rFonts w:ascii="SimSun" w:eastAsia="SimSun" w:hAnsi="SimSun" w:cs="MS Gothic" w:hint="eastAsia"/>
                                  <w:color w:val="000000"/>
                                  <w:sz w:val="18"/>
                                  <w:szCs w:val="18"/>
                                  <w:lang w:eastAsia="zh-CN"/>
                                </w:rPr>
                                <w:t>的栏目内容。发明的要点（CLAIM</w:t>
                              </w:r>
                              <w:r>
                                <w:rPr>
                                  <w:rFonts w:ascii="SimSun" w:eastAsia="SimSun" w:hAnsi="SimSun" w:cs="MS Gothic"/>
                                  <w:color w:val="000000"/>
                                  <w:sz w:val="18"/>
                                  <w:szCs w:val="18"/>
                                  <w:lang w:eastAsia="zh-CN"/>
                                </w:rPr>
                                <w:t>）</w:t>
                              </w:r>
                              <w:r w:rsidRPr="00F637C4">
                                <w:rPr>
                                  <w:rFonts w:ascii="SimSun" w:eastAsia="SimSun" w:hAnsi="SimSun" w:cs="MS Gothic" w:hint="eastAsia"/>
                                  <w:b/>
                                  <w:color w:val="000000"/>
                                  <w:sz w:val="18"/>
                                  <w:szCs w:val="18"/>
                                  <w:lang w:eastAsia="zh-CN"/>
                                </w:rPr>
                                <w:t>至少</w:t>
                              </w:r>
                              <w:r>
                                <w:rPr>
                                  <w:rFonts w:ascii="SimSun" w:eastAsia="SimSun" w:hAnsi="SimSun" w:cs="MS Gothic" w:hint="eastAsia"/>
                                  <w:b/>
                                  <w:color w:val="000000"/>
                                  <w:sz w:val="18"/>
                                  <w:szCs w:val="18"/>
                                  <w:lang w:eastAsia="zh-CN"/>
                                </w:rPr>
                                <w:t>7</w:t>
                              </w:r>
                              <w:r w:rsidRPr="00F637C4">
                                <w:rPr>
                                  <w:rFonts w:ascii="SimSun" w:eastAsia="SimSun" w:hAnsi="SimSun" w:cs="MS Gothic" w:hint="eastAsia"/>
                                  <w:b/>
                                  <w:color w:val="000000"/>
                                  <w:sz w:val="18"/>
                                  <w:szCs w:val="18"/>
                                  <w:lang w:eastAsia="zh-CN"/>
                                </w:rPr>
                                <w:t>项</w:t>
                              </w:r>
                              <w:r>
                                <w:rPr>
                                  <w:rFonts w:ascii="MS Gothic" w:eastAsia="SimSun" w:cs="MS Gothic" w:hint="eastAsia"/>
                                  <w:color w:val="000000"/>
                                  <w:sz w:val="18"/>
                                  <w:szCs w:val="18"/>
                                  <w:lang w:eastAsia="zh-CN"/>
                                </w:rPr>
                                <w:t>，其中，第</w:t>
                              </w:r>
                              <w:r>
                                <w:rPr>
                                  <w:rFonts w:ascii="MS Gothic" w:eastAsia="SimSun" w:cs="MS Gothic" w:hint="eastAsia"/>
                                  <w:color w:val="000000"/>
                                  <w:sz w:val="18"/>
                                  <w:szCs w:val="18"/>
                                  <w:lang w:eastAsia="zh-CN"/>
                                </w:rPr>
                                <w:t>1</w:t>
                              </w:r>
                              <w:r>
                                <w:rPr>
                                  <w:rFonts w:ascii="MS Gothic" w:eastAsia="SimSun" w:cs="MS Gothic" w:hint="eastAsia"/>
                                  <w:color w:val="000000"/>
                                  <w:sz w:val="18"/>
                                  <w:szCs w:val="18"/>
                                  <w:lang w:eastAsia="zh-CN"/>
                                </w:rPr>
                                <w:t>项发明重点应当包括对最主要创新点的概括，其他项发明重点可以是在第</w:t>
                              </w:r>
                              <w:r>
                                <w:rPr>
                                  <w:rFonts w:ascii="MS Gothic" w:eastAsia="SimSun" w:cs="MS Gothic" w:hint="eastAsia"/>
                                  <w:color w:val="000000"/>
                                  <w:sz w:val="18"/>
                                  <w:szCs w:val="18"/>
                                  <w:lang w:eastAsia="zh-CN"/>
                                </w:rPr>
                                <w:t>1</w:t>
                              </w:r>
                              <w:r>
                                <w:rPr>
                                  <w:rFonts w:ascii="MS Gothic" w:eastAsia="SimSun" w:cs="MS Gothic" w:hint="eastAsia"/>
                                  <w:color w:val="000000"/>
                                  <w:sz w:val="18"/>
                                  <w:szCs w:val="18"/>
                                  <w:lang w:eastAsia="zh-CN"/>
                                </w:rPr>
                                <w:t>项基础上附加的创新点的概括，并且请对每一项发明重点中包含的创新点所带来的技术问题及效果进行说明。</w:t>
                              </w:r>
                            </w:p>
                          </w:txbxContent>
                        </wps:txbx>
                        <wps:bodyPr rot="0" vert="horz" wrap="square" lIns="0" tIns="0" rIns="0" bIns="0" anchor="t" anchorCtr="0" upright="1">
                          <a:spAutoFit/>
                        </wps:bodyPr>
                      </wps:wsp>
                    </wpc:wpc>
                  </a:graphicData>
                </a:graphic>
              </wp:inline>
            </w:drawing>
          </mc:Choice>
          <mc:Fallback>
            <w:pict>
              <v:group w14:anchorId="5A82959B" id="画布 24" o:spid="_x0000_s1057" editas="canvas" style="width:553.65pt;height:56.65pt;mso-position-horizontal-relative:char;mso-position-vertical-relative:line" coordsize="70313,7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">
                <v:shape id="_x0000_s1058" type="#_x0000_t75" style="position:absolute;width:70313;height:7194;visibility:visible;mso-wrap-style:square">
                  <v:fill o:detectmouseclick="t"/>
                  <v:path o:connecttype="none"/>
                </v:shape>
                <v:rect id="Rectangle 26" o:spid="_x0000_s1059" style="position:absolute;left:31;top:63;width:1145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" fillcolor="lime" strokeweight=".7pt"/>
                <v:rect id="Rectangle 27" o:spid="_x0000_s1060" style="position:absolute;left:2089;top:247;width:703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51DF0971" w14:textId="77777777" w:rsidR="00AD057E" w:rsidRPr="003D13DB" w:rsidRDefault="00AD057E" w:rsidP="001D6440">
                        <w:pPr>
                          <w:rPr>
                            <w:rFonts w:eastAsia="SimSun"/>
                            <w:snapToGrid w:val="0"/>
                            <w:kern w:val="22"/>
                            <w:lang w:eastAsia="zh-CN"/>
                          </w:rPr>
                        </w:pPr>
                        <w:r w:rsidRPr="003D13DB">
                          <w:rPr>
                            <w:rFonts w:ascii="ＨＧゴシックE" w:eastAsia="SimSun" w:cs="ＨＧゴシックE" w:hint="eastAsia"/>
                            <w:b/>
                            <w:bCs/>
                            <w:snapToGrid w:val="0"/>
                            <w:color w:val="000000"/>
                            <w:kern w:val="22"/>
                            <w:szCs w:val="22"/>
                            <w:lang w:eastAsia="zh-CN"/>
                          </w:rPr>
                          <w:t>发明的重点</w:t>
                        </w:r>
                      </w:p>
                    </w:txbxContent>
                  </v:textbox>
                </v:rect>
                <v:rect id="Rectangle 28" o:spid="_x0000_s1061" style="position:absolute;left:12738;width:48869;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0AD265BA" w14:textId="77777777" w:rsidR="00AD057E" w:rsidRPr="00F45E0E" w:rsidRDefault="00AD057E" w:rsidP="001D6440">
                        <w:pPr>
                          <w:rPr>
                            <w:rFonts w:eastAsia="SimSun"/>
                            <w:lang w:eastAsia="zh-CN"/>
                          </w:rPr>
                        </w:pPr>
                        <w:r>
                          <w:rPr>
                            <w:rFonts w:ascii="MS Gothic" w:eastAsia="SimSun" w:cs="MS Gothic" w:hint="eastAsia"/>
                            <w:color w:val="000000"/>
                            <w:sz w:val="18"/>
                            <w:szCs w:val="18"/>
                            <w:lang w:eastAsia="zh-CN"/>
                          </w:rPr>
                          <w:t>专利说明书中的</w:t>
                        </w:r>
                        <w:r>
                          <w:rPr>
                            <w:rFonts w:ascii="SimSun" w:eastAsia="SimSun" w:hAnsi="SimSun" w:cs="MS Gothic"/>
                            <w:color w:val="000000"/>
                            <w:sz w:val="18"/>
                            <w:szCs w:val="18"/>
                            <w:lang w:eastAsia="zh-CN"/>
                          </w:rPr>
                          <w:t>[</w:t>
                        </w:r>
                        <w:r w:rsidRPr="00FE18F7">
                          <w:rPr>
                            <w:rFonts w:ascii="SimSun" w:eastAsia="SimSun" w:hAnsi="SimSun" w:cs="MS Gothic" w:hint="eastAsia"/>
                            <w:color w:val="000000"/>
                            <w:sz w:val="18"/>
                            <w:szCs w:val="18"/>
                            <w:shd w:val="pct15" w:color="auto" w:fill="FFFFFF"/>
                            <w:lang w:eastAsia="zh-CN"/>
                          </w:rPr>
                          <w:t>权利要求范围</w:t>
                        </w:r>
                        <w:r>
                          <w:rPr>
                            <w:rFonts w:ascii="SimSun" w:eastAsia="SimSun" w:hAnsi="SimSun" w:cs="MS Gothic"/>
                            <w:color w:val="000000"/>
                            <w:sz w:val="18"/>
                            <w:szCs w:val="18"/>
                            <w:lang w:eastAsia="zh-CN"/>
                          </w:rPr>
                          <w:t>]</w:t>
                        </w:r>
                        <w:r>
                          <w:rPr>
                            <w:rFonts w:ascii="SimSun" w:eastAsia="SimSun" w:hAnsi="SimSun" w:cs="MS Gothic" w:hint="eastAsia"/>
                            <w:color w:val="000000"/>
                            <w:sz w:val="18"/>
                            <w:szCs w:val="18"/>
                            <w:lang w:eastAsia="zh-CN"/>
                          </w:rPr>
                          <w:t>（CLAIM</w:t>
                        </w:r>
                        <w:r>
                          <w:rPr>
                            <w:rFonts w:ascii="SimSun" w:eastAsia="SimSun" w:hAnsi="SimSun" w:cs="MS Gothic"/>
                            <w:color w:val="000000"/>
                            <w:sz w:val="18"/>
                            <w:szCs w:val="18"/>
                            <w:lang w:eastAsia="zh-CN"/>
                          </w:rPr>
                          <w:t>）</w:t>
                        </w:r>
                        <w:r>
                          <w:rPr>
                            <w:rFonts w:ascii="SimSun" w:eastAsia="SimSun" w:hAnsi="SimSun" w:cs="MS Gothic" w:hint="eastAsia"/>
                            <w:color w:val="000000"/>
                            <w:sz w:val="18"/>
                            <w:szCs w:val="18"/>
                            <w:lang w:eastAsia="zh-CN"/>
                          </w:rPr>
                          <w:t>的栏目内容。发明的要点（CLAIM</w:t>
                        </w:r>
                        <w:r>
                          <w:rPr>
                            <w:rFonts w:ascii="SimSun" w:eastAsia="SimSun" w:hAnsi="SimSun" w:cs="MS Gothic"/>
                            <w:color w:val="000000"/>
                            <w:sz w:val="18"/>
                            <w:szCs w:val="18"/>
                            <w:lang w:eastAsia="zh-CN"/>
                          </w:rPr>
                          <w:t>）</w:t>
                        </w:r>
                        <w:r w:rsidRPr="00F637C4">
                          <w:rPr>
                            <w:rFonts w:ascii="SimSun" w:eastAsia="SimSun" w:hAnsi="SimSun" w:cs="MS Gothic" w:hint="eastAsia"/>
                            <w:b/>
                            <w:color w:val="000000"/>
                            <w:sz w:val="18"/>
                            <w:szCs w:val="18"/>
                            <w:lang w:eastAsia="zh-CN"/>
                          </w:rPr>
                          <w:t>至少</w:t>
                        </w:r>
                        <w:r>
                          <w:rPr>
                            <w:rFonts w:ascii="SimSun" w:eastAsia="SimSun" w:hAnsi="SimSun" w:cs="MS Gothic" w:hint="eastAsia"/>
                            <w:b/>
                            <w:color w:val="000000"/>
                            <w:sz w:val="18"/>
                            <w:szCs w:val="18"/>
                            <w:lang w:eastAsia="zh-CN"/>
                          </w:rPr>
                          <w:t>7</w:t>
                        </w:r>
                        <w:r w:rsidRPr="00F637C4">
                          <w:rPr>
                            <w:rFonts w:ascii="SimSun" w:eastAsia="SimSun" w:hAnsi="SimSun" w:cs="MS Gothic" w:hint="eastAsia"/>
                            <w:b/>
                            <w:color w:val="000000"/>
                            <w:sz w:val="18"/>
                            <w:szCs w:val="18"/>
                            <w:lang w:eastAsia="zh-CN"/>
                          </w:rPr>
                          <w:t>项</w:t>
                        </w:r>
                        <w:r>
                          <w:rPr>
                            <w:rFonts w:ascii="MS Gothic" w:eastAsia="SimSun" w:cs="MS Gothic" w:hint="eastAsia"/>
                            <w:color w:val="000000"/>
                            <w:sz w:val="18"/>
                            <w:szCs w:val="18"/>
                            <w:lang w:eastAsia="zh-CN"/>
                          </w:rPr>
                          <w:t>，其中，第</w:t>
                        </w:r>
                        <w:r>
                          <w:rPr>
                            <w:rFonts w:ascii="MS Gothic" w:eastAsia="SimSun" w:cs="MS Gothic" w:hint="eastAsia"/>
                            <w:color w:val="000000"/>
                            <w:sz w:val="18"/>
                            <w:szCs w:val="18"/>
                            <w:lang w:eastAsia="zh-CN"/>
                          </w:rPr>
                          <w:t>1</w:t>
                        </w:r>
                        <w:r>
                          <w:rPr>
                            <w:rFonts w:ascii="MS Gothic" w:eastAsia="SimSun" w:cs="MS Gothic" w:hint="eastAsia"/>
                            <w:color w:val="000000"/>
                            <w:sz w:val="18"/>
                            <w:szCs w:val="18"/>
                            <w:lang w:eastAsia="zh-CN"/>
                          </w:rPr>
                          <w:t>项发明重点应当包括对最主要创新点的概括，其他项发明重点可以是在第</w:t>
                        </w:r>
                        <w:r>
                          <w:rPr>
                            <w:rFonts w:ascii="MS Gothic" w:eastAsia="SimSun" w:cs="MS Gothic" w:hint="eastAsia"/>
                            <w:color w:val="000000"/>
                            <w:sz w:val="18"/>
                            <w:szCs w:val="18"/>
                            <w:lang w:eastAsia="zh-CN"/>
                          </w:rPr>
                          <w:t>1</w:t>
                        </w:r>
                        <w:r>
                          <w:rPr>
                            <w:rFonts w:ascii="MS Gothic" w:eastAsia="SimSun" w:cs="MS Gothic" w:hint="eastAsia"/>
                            <w:color w:val="000000"/>
                            <w:sz w:val="18"/>
                            <w:szCs w:val="18"/>
                            <w:lang w:eastAsia="zh-CN"/>
                          </w:rPr>
                          <w:t>项基础上附加的创新点的概括，并且请对每一项发明重点中包含的创新点所带来的技术问题及效果进行说明。</w:t>
                        </w:r>
                      </w:p>
                    </w:txbxContent>
                  </v:textbox>
                </v:rect>
                <w10:anchorlock/>
              </v:group>
            </w:pict>
          </mc:Fallback>
        </mc:AlternateContent>
      </w:r>
    </w:p>
    <w:tbl>
      <w:tblPr>
        <w:tblStyle w:val="af"/>
        <w:tblW w:w="0" w:type="auto"/>
        <w:tblInd w:w="392" w:type="dxa"/>
        <w:tblLook w:val="04A0" w:firstRow="1" w:lastRow="0" w:firstColumn="1" w:lastColumn="0" w:noHBand="0" w:noVBand="1"/>
      </w:tblPr>
      <w:tblGrid>
        <w:gridCol w:w="7889"/>
        <w:gridCol w:w="1915"/>
      </w:tblGrid>
      <w:tr w:rsidR="00AD334A" w:rsidRPr="00C02F0C" w14:paraId="0F270805" w14:textId="77777777" w:rsidTr="00FC726A">
        <w:tc>
          <w:tcPr>
            <w:tcW w:w="7889" w:type="dxa"/>
          </w:tcPr>
          <w:p w14:paraId="6FE2F9B3" w14:textId="77777777" w:rsidR="001D6440" w:rsidRPr="00CA74CA" w:rsidRDefault="001D6440" w:rsidP="00F13E61">
            <w:pPr>
              <w:autoSpaceDE w:val="0"/>
              <w:autoSpaceDN w:val="0"/>
              <w:jc w:val="center"/>
              <w:textAlignment w:val="bottom"/>
              <w:rPr>
                <w:rFonts w:eastAsia="SimSun" w:hAnsi="Times New Roman"/>
                <w:b/>
                <w:lang w:eastAsia="zh-CN"/>
              </w:rPr>
            </w:pPr>
            <w:bookmarkStart w:id="15" w:name="_Hlk82426165"/>
            <w:r w:rsidRPr="00CA74CA">
              <w:rPr>
                <w:rFonts w:eastAsia="SimSun" w:hAnsi="Times New Roman"/>
                <w:b/>
                <w:lang w:eastAsia="zh-CN"/>
              </w:rPr>
              <w:t>权利要求</w:t>
            </w:r>
          </w:p>
        </w:tc>
        <w:tc>
          <w:tcPr>
            <w:tcW w:w="1915" w:type="dxa"/>
          </w:tcPr>
          <w:p w14:paraId="71922875" w14:textId="77777777" w:rsidR="001D6440" w:rsidRPr="00CA74CA" w:rsidRDefault="001D6440" w:rsidP="00F13E61">
            <w:pPr>
              <w:autoSpaceDE w:val="0"/>
              <w:autoSpaceDN w:val="0"/>
              <w:jc w:val="center"/>
              <w:textAlignment w:val="bottom"/>
              <w:rPr>
                <w:rFonts w:eastAsia="SimSun" w:hAnsi="Times New Roman"/>
                <w:b/>
                <w:lang w:eastAsia="zh-CN"/>
              </w:rPr>
            </w:pPr>
            <w:r w:rsidRPr="00CA74CA">
              <w:rPr>
                <w:rFonts w:eastAsia="SimSun" w:hAnsi="Times New Roman"/>
                <w:b/>
                <w:lang w:eastAsia="zh-CN"/>
              </w:rPr>
              <w:t>技术</w:t>
            </w:r>
            <w:r>
              <w:rPr>
                <w:rFonts w:eastAsia="SimSun" w:hAnsi="Times New Roman" w:hint="eastAsia"/>
                <w:b/>
                <w:lang w:eastAsia="zh-CN"/>
              </w:rPr>
              <w:t>问题及</w:t>
            </w:r>
            <w:r w:rsidRPr="00CA74CA">
              <w:rPr>
                <w:rFonts w:eastAsia="SimSun" w:hAnsi="Times New Roman"/>
                <w:b/>
                <w:lang w:eastAsia="zh-CN"/>
              </w:rPr>
              <w:t>效果</w:t>
            </w:r>
          </w:p>
        </w:tc>
      </w:tr>
      <w:tr w:rsidR="00AD334A" w:rsidRPr="00096C29" w14:paraId="1D1BDECC" w14:textId="77777777" w:rsidTr="008C5D5B">
        <w:trPr>
          <w:trHeight w:val="7489"/>
        </w:trPr>
        <w:tc>
          <w:tcPr>
            <w:tcW w:w="7889" w:type="dxa"/>
          </w:tcPr>
          <w:p w14:paraId="3B4D2279" w14:textId="4C8C17A3" w:rsidR="00BA35D4" w:rsidRPr="00EE24DE" w:rsidDel="00FA2A1D" w:rsidRDefault="0057163A" w:rsidP="00FA2A1D">
            <w:pPr>
              <w:pStyle w:val="af0"/>
              <w:numPr>
                <w:ilvl w:val="0"/>
                <w:numId w:val="1"/>
              </w:numPr>
              <w:autoSpaceDE w:val="0"/>
              <w:autoSpaceDN w:val="0"/>
              <w:ind w:firstLineChars="0"/>
              <w:textAlignment w:val="bottom"/>
              <w:rPr>
                <w:del w:id="16" w:author="Zheng, Ce" w:date="2022-07-10T10:47:00Z"/>
                <w:rFonts w:eastAsia="SimSun" w:hAnsi="Times New Roman"/>
                <w:lang w:eastAsia="zh-CN"/>
              </w:rPr>
            </w:pPr>
            <w:del w:id="17" w:author="Zheng, Ce" w:date="2022-07-10T10:47:00Z">
              <w:r w:rsidDel="00FA2A1D">
                <w:rPr>
                  <w:rFonts w:eastAsia="SimSun" w:hAnsi="Times New Roman" w:hint="eastAsia"/>
                  <w:szCs w:val="22"/>
                  <w:lang w:eastAsia="zh-CN"/>
                </w:rPr>
                <w:delText>一种</w:delText>
              </w:r>
              <w:r w:rsidDel="00FA2A1D">
                <w:rPr>
                  <w:rFonts w:eastAsia="SimSun" w:hAnsi="Times New Roman" w:hint="eastAsia"/>
                  <w:szCs w:val="22"/>
                  <w:lang w:eastAsia="zh-CN"/>
                </w:rPr>
                <w:delText>P</w:delText>
              </w:r>
              <w:r w:rsidDel="00FA2A1D">
                <w:rPr>
                  <w:rFonts w:eastAsia="SimSun" w:hAnsi="Times New Roman"/>
                  <w:szCs w:val="22"/>
                  <w:lang w:eastAsia="zh-CN"/>
                </w:rPr>
                <w:delText>2P</w:delText>
              </w:r>
              <w:r w:rsidDel="00FA2A1D">
                <w:rPr>
                  <w:rFonts w:eastAsia="SimSun" w:hAnsi="Times New Roman" w:hint="eastAsia"/>
                  <w:szCs w:val="22"/>
                  <w:lang w:eastAsia="zh-CN"/>
                </w:rPr>
                <w:delText>联邦学习网络及其</w:delText>
              </w:r>
              <w:r w:rsidRPr="00F174B6" w:rsidDel="00FA2A1D">
                <w:rPr>
                  <w:rFonts w:eastAsia="SimSun" w:hAnsi="Times New Roman" w:hint="eastAsia"/>
                  <w:szCs w:val="22"/>
                  <w:lang w:eastAsia="zh-CN"/>
                </w:rPr>
                <w:delText>服务</w:delText>
              </w:r>
              <w:r w:rsidDel="00FA2A1D">
                <w:rPr>
                  <w:rFonts w:eastAsia="SimSun" w:hAnsi="Times New Roman" w:hint="eastAsia"/>
                  <w:szCs w:val="22"/>
                  <w:lang w:eastAsia="zh-CN"/>
                </w:rPr>
                <w:delText>机制</w:delText>
              </w:r>
              <w:r w:rsidR="00D91F6C" w:rsidDel="00FA2A1D">
                <w:rPr>
                  <w:rFonts w:eastAsia="SimSun" w:hAnsi="Times New Roman" w:hint="eastAsia"/>
                  <w:lang w:eastAsia="zh-CN"/>
                </w:rPr>
                <w:delText>。其中该</w:delText>
              </w:r>
              <w:r w:rsidR="00EC3828" w:rsidDel="00FA2A1D">
                <w:rPr>
                  <w:rFonts w:eastAsia="SimSun" w:hAnsi="Times New Roman" w:hint="eastAsia"/>
                  <w:lang w:eastAsia="zh-CN"/>
                </w:rPr>
                <w:delText>网络</w:delText>
              </w:r>
              <w:r w:rsidR="001D6440" w:rsidRPr="006523DC" w:rsidDel="00FA2A1D">
                <w:rPr>
                  <w:rFonts w:eastAsia="SimSun" w:hAnsi="Times New Roman"/>
                  <w:lang w:eastAsia="zh-CN"/>
                </w:rPr>
                <w:delText>包括：</w:delText>
              </w:r>
              <w:r w:rsidR="00C229B2" w:rsidRPr="00EE24DE" w:rsidDel="00FA2A1D">
                <w:rPr>
                  <w:rFonts w:eastAsia="SimSun" w:hAnsi="Times New Roman" w:hint="eastAsia"/>
                  <w:lang w:eastAsia="zh-CN"/>
                </w:rPr>
                <w:delText>多个用户</w:delText>
              </w:r>
              <w:r w:rsidR="00A6451D" w:rsidRPr="00EE24DE" w:rsidDel="00FA2A1D">
                <w:rPr>
                  <w:rFonts w:eastAsia="SimSun" w:hAnsi="Times New Roman" w:hint="eastAsia"/>
                  <w:lang w:eastAsia="zh-CN"/>
                </w:rPr>
                <w:delText>（</w:delText>
              </w:r>
              <w:r w:rsidR="00A6451D" w:rsidRPr="00EE24DE" w:rsidDel="00FA2A1D">
                <w:rPr>
                  <w:rFonts w:eastAsia="SimSun" w:hAnsi="Times New Roman" w:hint="eastAsia"/>
                  <w:lang w:eastAsia="zh-CN"/>
                </w:rPr>
                <w:delText>UE</w:delText>
              </w:r>
              <w:r w:rsidR="00A6451D" w:rsidRPr="00EE24DE" w:rsidDel="00FA2A1D">
                <w:rPr>
                  <w:rFonts w:eastAsia="SimSun" w:hAnsi="Times New Roman" w:hint="eastAsia"/>
                  <w:lang w:eastAsia="zh-CN"/>
                </w:rPr>
                <w:delText>）</w:delText>
              </w:r>
              <w:r w:rsidR="005E681D" w:rsidRPr="00EE24DE" w:rsidDel="00FA2A1D">
                <w:rPr>
                  <w:rFonts w:eastAsia="SimSun" w:hAnsi="Times New Roman" w:hint="eastAsia"/>
                  <w:lang w:eastAsia="zh-CN"/>
                </w:rPr>
                <w:delText>组成</w:delText>
              </w:r>
              <w:r w:rsidR="00F90BDF" w:rsidRPr="00EE24DE" w:rsidDel="00FA2A1D">
                <w:rPr>
                  <w:rFonts w:eastAsia="SimSun" w:hAnsi="Times New Roman" w:hint="eastAsia"/>
                  <w:lang w:eastAsia="zh-CN"/>
                </w:rPr>
                <w:delText>，</w:delText>
              </w:r>
              <w:r w:rsidR="00AF5693" w:rsidRPr="00EE24DE" w:rsidDel="00FA2A1D">
                <w:rPr>
                  <w:rFonts w:eastAsia="SimSun" w:hAnsi="Times New Roman" w:hint="eastAsia"/>
                  <w:lang w:eastAsia="zh-CN"/>
                </w:rPr>
                <w:delText>其中包括一个</w:delText>
              </w:r>
              <w:r w:rsidR="00BA09C6" w:rsidRPr="00EE24DE" w:rsidDel="00FA2A1D">
                <w:rPr>
                  <w:rFonts w:eastAsia="SimSun" w:hAnsi="Times New Roman" w:hint="eastAsia"/>
                  <w:lang w:eastAsia="zh-CN"/>
                </w:rPr>
                <w:delText>中心</w:delText>
              </w:r>
              <w:r w:rsidR="00DA33ED" w:rsidRPr="00EE24DE" w:rsidDel="00FA2A1D">
                <w:rPr>
                  <w:rFonts w:eastAsia="SimSun" w:hAnsi="Times New Roman" w:hint="eastAsia"/>
                  <w:lang w:eastAsia="zh-CN"/>
                </w:rPr>
                <w:delText>UE</w:delText>
              </w:r>
              <w:r w:rsidR="0070435A" w:rsidRPr="00EE24DE" w:rsidDel="00FA2A1D">
                <w:rPr>
                  <w:rFonts w:eastAsia="SimSun" w:hAnsi="Times New Roman" w:hint="eastAsia"/>
                  <w:lang w:eastAsia="zh-CN"/>
                </w:rPr>
                <w:delText>和</w:delText>
              </w:r>
              <w:r w:rsidR="00BF58D9" w:rsidRPr="00EE24DE" w:rsidDel="00FA2A1D">
                <w:rPr>
                  <w:rFonts w:eastAsia="SimSun" w:hAnsi="Times New Roman" w:hint="eastAsia"/>
                  <w:lang w:eastAsia="zh-CN"/>
                </w:rPr>
                <w:delText>多个计算</w:delText>
              </w:r>
              <w:r w:rsidR="00DA33ED" w:rsidRPr="00EE24DE" w:rsidDel="00FA2A1D">
                <w:rPr>
                  <w:rFonts w:eastAsia="SimSun" w:hAnsi="Times New Roman" w:hint="eastAsia"/>
                  <w:lang w:eastAsia="zh-CN"/>
                </w:rPr>
                <w:delText>U</w:delText>
              </w:r>
              <w:r w:rsidR="00DA33ED" w:rsidRPr="00EE24DE" w:rsidDel="00FA2A1D">
                <w:rPr>
                  <w:rFonts w:eastAsia="SimSun" w:hAnsi="Times New Roman"/>
                  <w:lang w:eastAsia="zh-CN"/>
                </w:rPr>
                <w:delText>E</w:delText>
              </w:r>
              <w:r w:rsidR="001615B0" w:rsidRPr="00EE24DE" w:rsidDel="00FA2A1D">
                <w:rPr>
                  <w:rFonts w:eastAsia="SimSun" w:hAnsi="Times New Roman" w:hint="eastAsia"/>
                  <w:lang w:eastAsia="zh-CN"/>
                </w:rPr>
                <w:delText>。</w:delText>
              </w:r>
              <w:r w:rsidR="0069434A" w:rsidDel="00FA2A1D">
                <w:rPr>
                  <w:rFonts w:eastAsia="SimSun" w:hAnsi="Times New Roman" w:hint="eastAsia"/>
                  <w:lang w:eastAsia="zh-CN"/>
                </w:rPr>
                <w:delText>计算</w:delText>
              </w:r>
              <w:r w:rsidR="0069434A" w:rsidDel="00FA2A1D">
                <w:rPr>
                  <w:rFonts w:eastAsia="SimSun" w:hAnsi="Times New Roman" w:hint="eastAsia"/>
                  <w:lang w:eastAsia="zh-CN"/>
                </w:rPr>
                <w:delText>UE</w:delText>
              </w:r>
              <w:r w:rsidR="0069434A" w:rsidDel="00FA2A1D">
                <w:rPr>
                  <w:rFonts w:eastAsia="SimSun" w:hAnsi="Times New Roman" w:hint="eastAsia"/>
                  <w:lang w:eastAsia="zh-CN"/>
                </w:rPr>
                <w:delText>负责</w:delText>
              </w:r>
              <w:r w:rsidR="005E7849" w:rsidDel="00FA2A1D">
                <w:rPr>
                  <w:rFonts w:eastAsia="SimSun" w:hAnsi="Times New Roman" w:hint="eastAsia"/>
                  <w:lang w:eastAsia="zh-CN"/>
                </w:rPr>
                <w:delText>本地模型训练</w:delText>
              </w:r>
              <w:r w:rsidR="00DE1015" w:rsidDel="00FA2A1D">
                <w:rPr>
                  <w:rFonts w:eastAsia="SimSun" w:hAnsi="Times New Roman" w:hint="eastAsia"/>
                  <w:lang w:eastAsia="zh-CN"/>
                </w:rPr>
                <w:delText>与更新</w:delText>
              </w:r>
              <w:r w:rsidR="004B480A" w:rsidDel="00FA2A1D">
                <w:rPr>
                  <w:rFonts w:eastAsia="SimSun" w:hAnsi="Times New Roman" w:hint="eastAsia"/>
                  <w:lang w:eastAsia="zh-CN"/>
                </w:rPr>
                <w:delText>；中心</w:delText>
              </w:r>
              <w:r w:rsidR="004B480A" w:rsidDel="00FA2A1D">
                <w:rPr>
                  <w:rFonts w:eastAsia="SimSun" w:hAnsi="Times New Roman" w:hint="eastAsia"/>
                  <w:lang w:eastAsia="zh-CN"/>
                </w:rPr>
                <w:delText>UE</w:delText>
              </w:r>
              <w:r w:rsidR="00FF17B3" w:rsidDel="00FA2A1D">
                <w:rPr>
                  <w:rFonts w:eastAsia="SimSun" w:hAnsi="Times New Roman" w:hint="eastAsia"/>
                  <w:lang w:eastAsia="zh-CN"/>
                </w:rPr>
                <w:delText>负责</w:delText>
              </w:r>
              <w:r w:rsidR="00AA7281" w:rsidDel="00FA2A1D">
                <w:rPr>
                  <w:rFonts w:eastAsia="SimSun" w:hAnsi="Times New Roman" w:hint="eastAsia"/>
                  <w:lang w:eastAsia="zh-CN"/>
                </w:rPr>
                <w:delText>全局模型</w:delText>
              </w:r>
              <w:r w:rsidR="00FF17B3" w:rsidDel="00FA2A1D">
                <w:rPr>
                  <w:rFonts w:eastAsia="SimSun" w:hAnsi="Times New Roman" w:hint="eastAsia"/>
                  <w:lang w:eastAsia="zh-CN"/>
                </w:rPr>
                <w:delText>聚合</w:delText>
              </w:r>
              <w:r w:rsidR="008F71C9" w:rsidDel="00FA2A1D">
                <w:rPr>
                  <w:rFonts w:eastAsia="SimSun" w:hAnsi="Times New Roman" w:hint="eastAsia"/>
                  <w:lang w:eastAsia="zh-CN"/>
                </w:rPr>
                <w:delText>，此外也</w:delText>
              </w:r>
              <w:r w:rsidR="004759BF" w:rsidDel="00FA2A1D">
                <w:rPr>
                  <w:rFonts w:eastAsia="SimSun" w:hAnsi="Times New Roman" w:hint="eastAsia"/>
                  <w:lang w:eastAsia="zh-CN"/>
                </w:rPr>
                <w:delText>可</w:delText>
              </w:r>
              <w:r w:rsidR="008B1F85" w:rsidDel="00FA2A1D">
                <w:rPr>
                  <w:rFonts w:eastAsia="SimSun" w:hAnsi="Times New Roman" w:hint="eastAsia"/>
                  <w:lang w:eastAsia="zh-CN"/>
                </w:rPr>
                <w:delText>实现</w:delText>
              </w:r>
              <w:r w:rsidR="007728F5" w:rsidDel="00FA2A1D">
                <w:rPr>
                  <w:rFonts w:eastAsia="SimSun" w:hAnsi="Times New Roman" w:hint="eastAsia"/>
                  <w:lang w:eastAsia="zh-CN"/>
                </w:rPr>
                <w:delText>计算</w:delText>
              </w:r>
              <w:r w:rsidR="00905237" w:rsidDel="00FA2A1D">
                <w:rPr>
                  <w:rFonts w:eastAsia="SimSun" w:hAnsi="Times New Roman" w:hint="eastAsia"/>
                  <w:lang w:eastAsia="zh-CN"/>
                </w:rPr>
                <w:delText>UE</w:delText>
              </w:r>
              <w:r w:rsidR="00905237" w:rsidDel="00FA2A1D">
                <w:rPr>
                  <w:rFonts w:eastAsia="SimSun" w:hAnsi="Times New Roman" w:hint="eastAsia"/>
                  <w:lang w:eastAsia="zh-CN"/>
                </w:rPr>
                <w:delText>的功能</w:delText>
              </w:r>
              <w:r w:rsidR="00B20568" w:rsidDel="00FA2A1D">
                <w:rPr>
                  <w:rFonts w:eastAsia="SimSun" w:hAnsi="Times New Roman" w:hint="eastAsia"/>
                  <w:lang w:eastAsia="zh-CN"/>
                </w:rPr>
                <w:delText>。具体如下</w:delText>
              </w:r>
              <w:r w:rsidR="00466835" w:rsidDel="00FA2A1D">
                <w:rPr>
                  <w:rFonts w:eastAsia="SimSun" w:hAnsi="Times New Roman" w:hint="eastAsia"/>
                  <w:lang w:eastAsia="zh-CN"/>
                </w:rPr>
                <w:delText>：</w:delText>
              </w:r>
            </w:del>
          </w:p>
          <w:p w14:paraId="31E5FF8F" w14:textId="12B45A4D" w:rsidR="00CD036E" w:rsidRPr="0085710A" w:rsidDel="00934B9F" w:rsidRDefault="003915E9" w:rsidP="009274B0">
            <w:pPr>
              <w:pStyle w:val="af0"/>
              <w:autoSpaceDE w:val="0"/>
              <w:autoSpaceDN w:val="0"/>
              <w:ind w:left="360" w:firstLineChars="0" w:firstLine="0"/>
              <w:textAlignment w:val="bottom"/>
              <w:rPr>
                <w:del w:id="18" w:author="Zheng, Ce" w:date="2022-07-10T10:47:00Z"/>
                <w:rFonts w:eastAsia="SimSun" w:hAnsi="Times New Roman"/>
                <w:b/>
                <w:bCs/>
                <w:lang w:eastAsia="zh-CN"/>
              </w:rPr>
            </w:pPr>
            <w:del w:id="19" w:author="Zheng, Ce" w:date="2022-07-10T10:47:00Z">
              <w:r w:rsidRPr="0085710A" w:rsidDel="00FA2A1D">
                <w:rPr>
                  <w:rFonts w:eastAsia="SimSun" w:hAnsi="Times New Roman" w:hint="eastAsia"/>
                  <w:b/>
                  <w:bCs/>
                  <w:lang w:eastAsia="zh-CN"/>
                </w:rPr>
                <w:delText>计算</w:delText>
              </w:r>
              <w:r w:rsidR="00DA33ED" w:rsidRPr="0085710A" w:rsidDel="00FA2A1D">
                <w:rPr>
                  <w:rFonts w:eastAsia="SimSun" w:hAnsi="Times New Roman" w:hint="eastAsia"/>
                  <w:b/>
                  <w:bCs/>
                  <w:lang w:eastAsia="zh-CN"/>
                </w:rPr>
                <w:delText>UE</w:delText>
              </w:r>
              <w:r w:rsidR="004D6574" w:rsidRPr="0085710A" w:rsidDel="00FA2A1D">
                <w:rPr>
                  <w:rFonts w:eastAsia="SimSun" w:hAnsi="Times New Roman" w:hint="eastAsia"/>
                  <w:b/>
                  <w:bCs/>
                  <w:lang w:eastAsia="zh-CN"/>
                </w:rPr>
                <w:delText>的功能</w:delText>
              </w:r>
              <w:r w:rsidR="00CD036E" w:rsidRPr="0085710A" w:rsidDel="00FA2A1D">
                <w:rPr>
                  <w:rFonts w:eastAsia="SimSun" w:hAnsi="Times New Roman" w:hint="eastAsia"/>
                  <w:b/>
                  <w:bCs/>
                  <w:lang w:eastAsia="zh-CN"/>
                </w:rPr>
                <w:delText>：</w:delText>
              </w:r>
              <w:r w:rsidR="000E45F6" w:rsidRPr="0085710A" w:rsidDel="00FA2A1D">
                <w:rPr>
                  <w:rFonts w:eastAsia="SimSun" w:hAnsi="Times New Roman" w:hint="eastAsia"/>
                  <w:b/>
                  <w:bCs/>
                  <w:lang w:eastAsia="zh-CN"/>
                </w:rPr>
                <w:delText xml:space="preserve"> </w:delText>
              </w:r>
            </w:del>
          </w:p>
          <w:p w14:paraId="237D2033" w14:textId="55DB6D75" w:rsidR="00AC096A" w:rsidDel="00934B9F" w:rsidRDefault="006273D7" w:rsidP="00FA2A1D">
            <w:pPr>
              <w:autoSpaceDE w:val="0"/>
              <w:autoSpaceDN w:val="0"/>
              <w:textAlignment w:val="bottom"/>
              <w:rPr>
                <w:del w:id="20" w:author="Zheng, Ce" w:date="2022-07-10T10:47:00Z"/>
                <w:rFonts w:eastAsia="SimSun" w:hAnsi="Times New Roman"/>
                <w:lang w:eastAsia="zh-CN"/>
              </w:rPr>
            </w:pPr>
            <w:del w:id="21" w:author="Zheng, Ce" w:date="2022-07-10T10:47:00Z">
              <w:r w:rsidDel="00934B9F">
                <w:rPr>
                  <w:rFonts w:eastAsia="SimSun" w:hAnsi="Times New Roman"/>
                  <w:lang w:eastAsia="zh-CN"/>
                </w:rPr>
                <w:delText xml:space="preserve">   </w:delText>
              </w:r>
              <w:r w:rsidRPr="00151360" w:rsidDel="00934B9F">
                <w:rPr>
                  <w:rFonts w:eastAsia="SimSun" w:hAnsi="Times New Roman"/>
                  <w:lang w:eastAsia="zh-CN"/>
                </w:rPr>
                <w:delText>UE</w:delText>
              </w:r>
              <w:r w:rsidRPr="00151360" w:rsidDel="00934B9F">
                <w:rPr>
                  <w:rFonts w:eastAsia="SimSun" w:hAnsi="Times New Roman"/>
                  <w:lang w:eastAsia="zh-CN"/>
                </w:rPr>
                <w:delText>数据的收集；</w:delText>
              </w:r>
              <w:r w:rsidR="0036274A" w:rsidDel="00934B9F">
                <w:rPr>
                  <w:rFonts w:eastAsia="SimSun" w:hAnsi="Times New Roman" w:hint="eastAsia"/>
                  <w:lang w:eastAsia="zh-CN"/>
                </w:rPr>
                <w:delText>接收来自于中心</w:delText>
              </w:r>
              <w:r w:rsidR="009664DD" w:rsidDel="00934B9F">
                <w:rPr>
                  <w:rFonts w:eastAsia="SimSun" w:hAnsi="Times New Roman" w:hint="eastAsia"/>
                  <w:lang w:eastAsia="zh-CN"/>
                </w:rPr>
                <w:delText>U</w:delText>
              </w:r>
              <w:r w:rsidR="009664DD" w:rsidDel="00934B9F">
                <w:rPr>
                  <w:rFonts w:eastAsia="SimSun" w:hAnsi="Times New Roman"/>
                  <w:lang w:eastAsia="zh-CN"/>
                </w:rPr>
                <w:delText>E</w:delText>
              </w:r>
              <w:r w:rsidR="0036274A" w:rsidDel="00934B9F">
                <w:rPr>
                  <w:rFonts w:eastAsia="SimSun" w:hAnsi="Times New Roman" w:hint="eastAsia"/>
                  <w:lang w:eastAsia="zh-CN"/>
                </w:rPr>
                <w:delText>的全局模型</w:delText>
              </w:r>
              <w:r w:rsidR="003D17E2" w:rsidDel="00934B9F">
                <w:rPr>
                  <w:rFonts w:eastAsia="SimSun" w:hAnsi="Times New Roman" w:hint="eastAsia"/>
                  <w:lang w:eastAsia="zh-CN"/>
                </w:rPr>
                <w:delText>；</w:delText>
              </w:r>
              <w:r w:rsidR="006F3A87" w:rsidDel="00934B9F">
                <w:rPr>
                  <w:rFonts w:eastAsia="SimSun" w:hAnsi="Times New Roman" w:hint="eastAsia"/>
                  <w:lang w:eastAsia="zh-CN"/>
                </w:rPr>
                <w:delText>基于</w:delText>
              </w:r>
              <w:r w:rsidR="00F73E72" w:rsidDel="00934B9F">
                <w:rPr>
                  <w:rFonts w:eastAsia="SimSun" w:hAnsi="Times New Roman" w:hint="eastAsia"/>
                  <w:lang w:eastAsia="zh-CN"/>
                </w:rPr>
                <w:delText>本地数据</w:delText>
              </w:r>
              <w:r w:rsidR="009051F2" w:rsidDel="00934B9F">
                <w:rPr>
                  <w:rFonts w:eastAsia="SimSun" w:hAnsi="Times New Roman" w:hint="eastAsia"/>
                  <w:lang w:eastAsia="zh-CN"/>
                </w:rPr>
                <w:delText>进行</w:delText>
              </w:r>
              <w:r w:rsidRPr="00151360" w:rsidDel="00934B9F">
                <w:rPr>
                  <w:rFonts w:eastAsia="SimSun" w:hAnsi="Times New Roman"/>
                  <w:lang w:eastAsia="zh-CN"/>
                </w:rPr>
                <w:delText>本地模型的</w:delText>
              </w:r>
              <w:r w:rsidR="00A83524" w:rsidDel="00934B9F">
                <w:rPr>
                  <w:rFonts w:eastAsia="SimSun" w:hAnsi="Times New Roman" w:hint="eastAsia"/>
                  <w:lang w:eastAsia="zh-CN"/>
                </w:rPr>
                <w:delText>训练</w:delText>
              </w:r>
              <w:r w:rsidRPr="00151360" w:rsidDel="00934B9F">
                <w:rPr>
                  <w:rFonts w:eastAsia="SimSun" w:hAnsi="Times New Roman"/>
                  <w:lang w:eastAsia="zh-CN"/>
                </w:rPr>
                <w:delText>与更新；</w:delText>
              </w:r>
              <w:r w:rsidR="0020608B" w:rsidDel="00934B9F">
                <w:rPr>
                  <w:rFonts w:eastAsia="SimSun" w:hAnsi="Times New Roman" w:hint="eastAsia"/>
                  <w:lang w:eastAsia="zh-CN"/>
                </w:rPr>
                <w:delText>将训练后的本地模型上报至中心</w:delText>
              </w:r>
              <w:r w:rsidR="003008D9" w:rsidDel="00934B9F">
                <w:rPr>
                  <w:rFonts w:eastAsia="SimSun" w:hAnsi="Times New Roman" w:hint="eastAsia"/>
                  <w:lang w:eastAsia="zh-CN"/>
                </w:rPr>
                <w:delText>UE</w:delText>
              </w:r>
              <w:r w:rsidR="009E002E" w:rsidDel="00934B9F">
                <w:rPr>
                  <w:rFonts w:eastAsia="SimSun" w:hAnsi="Times New Roman" w:hint="eastAsia"/>
                  <w:lang w:eastAsia="zh-CN"/>
                </w:rPr>
                <w:delText>。</w:delText>
              </w:r>
            </w:del>
          </w:p>
          <w:p w14:paraId="151707C3" w14:textId="4D92E64B" w:rsidR="00AC096A" w:rsidRPr="0085710A" w:rsidDel="00934B9F" w:rsidRDefault="00AC096A" w:rsidP="00FA2A1D">
            <w:pPr>
              <w:autoSpaceDE w:val="0"/>
              <w:autoSpaceDN w:val="0"/>
              <w:textAlignment w:val="bottom"/>
              <w:rPr>
                <w:del w:id="22" w:author="Zheng, Ce" w:date="2022-07-10T10:47:00Z"/>
                <w:rFonts w:eastAsia="SimSun" w:hAnsi="Times New Roman"/>
                <w:b/>
                <w:bCs/>
                <w:lang w:eastAsia="zh-CN"/>
              </w:rPr>
            </w:pPr>
            <w:del w:id="23" w:author="Zheng, Ce" w:date="2022-07-10T10:47:00Z">
              <w:r w:rsidRPr="0085710A" w:rsidDel="00934B9F">
                <w:rPr>
                  <w:rFonts w:eastAsia="SimSun" w:hAnsi="Times New Roman" w:hint="eastAsia"/>
                  <w:b/>
                  <w:bCs/>
                  <w:lang w:eastAsia="zh-CN"/>
                </w:rPr>
                <w:delText>中心</w:delText>
              </w:r>
              <w:r w:rsidR="00DA33ED" w:rsidRPr="0085710A" w:rsidDel="00934B9F">
                <w:rPr>
                  <w:rFonts w:eastAsia="SimSun" w:hAnsi="Times New Roman" w:hint="eastAsia"/>
                  <w:b/>
                  <w:bCs/>
                  <w:lang w:eastAsia="zh-CN"/>
                </w:rPr>
                <w:delText>UE</w:delText>
              </w:r>
              <w:r w:rsidRPr="0085710A" w:rsidDel="00934B9F">
                <w:rPr>
                  <w:rFonts w:eastAsia="SimSun" w:hAnsi="Times New Roman" w:hint="eastAsia"/>
                  <w:b/>
                  <w:bCs/>
                  <w:lang w:eastAsia="zh-CN"/>
                </w:rPr>
                <w:delText>的功能</w:delText>
              </w:r>
              <w:r w:rsidR="005F003C" w:rsidRPr="0085710A" w:rsidDel="00934B9F">
                <w:rPr>
                  <w:rFonts w:eastAsia="SimSun" w:hAnsi="Times New Roman" w:hint="eastAsia"/>
                  <w:b/>
                  <w:bCs/>
                  <w:lang w:eastAsia="zh-CN"/>
                </w:rPr>
                <w:delText>：</w:delText>
              </w:r>
            </w:del>
          </w:p>
          <w:p w14:paraId="02C89165" w14:textId="6633123C" w:rsidR="00225148" w:rsidDel="00934B9F" w:rsidRDefault="006273D7">
            <w:pPr>
              <w:autoSpaceDE w:val="0"/>
              <w:autoSpaceDN w:val="0"/>
              <w:textAlignment w:val="bottom"/>
              <w:rPr>
                <w:del w:id="24" w:author="Zheng, Ce" w:date="2022-07-10T10:47:00Z"/>
                <w:rFonts w:eastAsia="SimSun" w:hAnsi="Times New Roman"/>
                <w:lang w:eastAsia="zh-CN"/>
              </w:rPr>
            </w:pPr>
            <w:del w:id="25" w:author="Zheng, Ce" w:date="2022-07-10T10:47:00Z">
              <w:r w:rsidDel="00934B9F">
                <w:rPr>
                  <w:rFonts w:eastAsia="SimSun" w:hAnsi="Times New Roman"/>
                  <w:lang w:eastAsia="zh-CN"/>
                </w:rPr>
                <w:delText xml:space="preserve">    </w:delText>
              </w:r>
              <w:r w:rsidR="0012093A" w:rsidDel="00934B9F">
                <w:rPr>
                  <w:rFonts w:eastAsia="SimSun" w:hAnsi="Times New Roman" w:hint="eastAsia"/>
                  <w:lang w:eastAsia="zh-CN"/>
                </w:rPr>
                <w:delText>接收来自</w:delText>
              </w:r>
              <w:r w:rsidR="009B335B" w:rsidDel="00934B9F">
                <w:rPr>
                  <w:rFonts w:eastAsia="SimSun" w:hAnsi="Times New Roman" w:hint="eastAsia"/>
                  <w:lang w:eastAsia="zh-CN"/>
                </w:rPr>
                <w:delText>于计算</w:delText>
              </w:r>
              <w:r w:rsidR="003E49A5" w:rsidDel="00934B9F">
                <w:rPr>
                  <w:rFonts w:eastAsia="SimSun" w:hAnsi="Times New Roman" w:hint="eastAsia"/>
                  <w:lang w:eastAsia="zh-CN"/>
                </w:rPr>
                <w:delText>U</w:delText>
              </w:r>
              <w:r w:rsidR="003E49A5" w:rsidDel="00934B9F">
                <w:rPr>
                  <w:rFonts w:eastAsia="SimSun" w:hAnsi="Times New Roman"/>
                  <w:lang w:eastAsia="zh-CN"/>
                </w:rPr>
                <w:delText>E</w:delText>
              </w:r>
              <w:r w:rsidR="009B335B" w:rsidDel="00934B9F">
                <w:rPr>
                  <w:rFonts w:eastAsia="SimSun" w:hAnsi="Times New Roman" w:hint="eastAsia"/>
                  <w:lang w:eastAsia="zh-CN"/>
                </w:rPr>
                <w:delText>的</w:delText>
              </w:r>
              <w:r w:rsidR="008E30D1" w:rsidDel="00934B9F">
                <w:rPr>
                  <w:rFonts w:eastAsia="SimSun" w:hAnsi="Times New Roman" w:hint="eastAsia"/>
                  <w:lang w:eastAsia="zh-CN"/>
                </w:rPr>
                <w:delText>本地</w:delText>
              </w:r>
              <w:r w:rsidR="00722664" w:rsidDel="00934B9F">
                <w:rPr>
                  <w:rFonts w:eastAsia="SimSun" w:hAnsi="Times New Roman" w:hint="eastAsia"/>
                  <w:lang w:eastAsia="zh-CN"/>
                </w:rPr>
                <w:delText>模型</w:delText>
              </w:r>
              <w:r w:rsidR="00AD3239" w:rsidDel="00934B9F">
                <w:rPr>
                  <w:rFonts w:eastAsia="SimSun" w:hAnsi="Times New Roman" w:hint="eastAsia"/>
                  <w:lang w:eastAsia="zh-CN"/>
                </w:rPr>
                <w:delText>；全局模型的聚合</w:delText>
              </w:r>
              <w:r w:rsidR="00665A50" w:rsidDel="00934B9F">
                <w:rPr>
                  <w:rFonts w:eastAsia="SimSun" w:hAnsi="Times New Roman" w:hint="eastAsia"/>
                  <w:lang w:eastAsia="zh-CN"/>
                </w:rPr>
                <w:delText>；</w:delText>
              </w:r>
              <w:r w:rsidR="007E37D7" w:rsidDel="00934B9F">
                <w:rPr>
                  <w:rFonts w:eastAsia="SimSun" w:hAnsi="Times New Roman" w:hint="eastAsia"/>
                  <w:lang w:eastAsia="zh-CN"/>
                </w:rPr>
                <w:delText>将全局模型下发至</w:delText>
              </w:r>
              <w:r w:rsidR="00D55E68" w:rsidDel="00934B9F">
                <w:rPr>
                  <w:rFonts w:eastAsia="SimSun" w:hAnsi="Times New Roman" w:hint="eastAsia"/>
                  <w:lang w:eastAsia="zh-CN"/>
                </w:rPr>
                <w:delText>各计算节点</w:delText>
              </w:r>
              <w:r w:rsidR="00811343" w:rsidDel="00934B9F">
                <w:rPr>
                  <w:rFonts w:eastAsia="SimSun" w:hAnsi="Times New Roman" w:hint="eastAsia"/>
                  <w:lang w:eastAsia="zh-CN"/>
                </w:rPr>
                <w:delText>；</w:delText>
              </w:r>
              <w:r w:rsidR="00DB3B20" w:rsidDel="00934B9F">
                <w:rPr>
                  <w:rFonts w:eastAsia="SimSun" w:hAnsi="Times New Roman" w:hint="eastAsia"/>
                  <w:lang w:eastAsia="zh-CN"/>
                </w:rPr>
                <w:delText>此外，中心</w:delText>
              </w:r>
              <w:r w:rsidR="00502552" w:rsidDel="00934B9F">
                <w:rPr>
                  <w:rFonts w:eastAsia="SimSun" w:hAnsi="Times New Roman" w:hint="eastAsia"/>
                  <w:lang w:eastAsia="zh-CN"/>
                </w:rPr>
                <w:delText>UE</w:delText>
              </w:r>
              <w:r w:rsidR="00DB3B20" w:rsidDel="00934B9F">
                <w:rPr>
                  <w:rFonts w:eastAsia="SimSun" w:hAnsi="Times New Roman" w:hint="eastAsia"/>
                  <w:lang w:eastAsia="zh-CN"/>
                </w:rPr>
                <w:delText>还</w:delText>
              </w:r>
              <w:r w:rsidR="00BC4D1E" w:rsidDel="00934B9F">
                <w:rPr>
                  <w:rFonts w:eastAsia="SimSun" w:hAnsi="Times New Roman" w:hint="eastAsia"/>
                  <w:lang w:eastAsia="zh-CN"/>
                </w:rPr>
                <w:delText>具有计算</w:delText>
              </w:r>
              <w:r w:rsidR="00BC4D1E" w:rsidDel="00934B9F">
                <w:rPr>
                  <w:rFonts w:eastAsia="SimSun" w:hAnsi="Times New Roman" w:hint="eastAsia"/>
                  <w:lang w:eastAsia="zh-CN"/>
                </w:rPr>
                <w:delText>UE</w:delText>
              </w:r>
              <w:r w:rsidR="00BC4D1E" w:rsidDel="00934B9F">
                <w:rPr>
                  <w:rFonts w:eastAsia="SimSun" w:hAnsi="Times New Roman" w:hint="eastAsia"/>
                  <w:lang w:eastAsia="zh-CN"/>
                </w:rPr>
                <w:delText>的功能，即</w:delText>
              </w:r>
              <w:r w:rsidR="007B6482" w:rsidDel="00934B9F">
                <w:rPr>
                  <w:rFonts w:eastAsia="SimSun" w:hAnsi="Times New Roman" w:hint="eastAsia"/>
                  <w:lang w:eastAsia="zh-CN"/>
                </w:rPr>
                <w:delText>中心</w:delText>
              </w:r>
              <w:r w:rsidR="007B6482" w:rsidDel="00934B9F">
                <w:rPr>
                  <w:rFonts w:eastAsia="SimSun" w:hAnsi="Times New Roman" w:hint="eastAsia"/>
                  <w:lang w:eastAsia="zh-CN"/>
                </w:rPr>
                <w:delText>UE</w:delText>
              </w:r>
              <w:r w:rsidR="00DB3B20" w:rsidDel="00934B9F">
                <w:rPr>
                  <w:rFonts w:eastAsia="SimSun" w:hAnsi="Times New Roman" w:hint="eastAsia"/>
                  <w:lang w:eastAsia="zh-CN"/>
                </w:rPr>
                <w:delText>可作为计算</w:delText>
              </w:r>
              <w:r w:rsidR="00502552" w:rsidDel="00934B9F">
                <w:rPr>
                  <w:rFonts w:eastAsia="SimSun" w:hAnsi="Times New Roman" w:hint="eastAsia"/>
                  <w:lang w:eastAsia="zh-CN"/>
                </w:rPr>
                <w:delText>U</w:delText>
              </w:r>
              <w:r w:rsidR="00502552" w:rsidDel="00934B9F">
                <w:rPr>
                  <w:rFonts w:eastAsia="SimSun" w:hAnsi="Times New Roman"/>
                  <w:lang w:eastAsia="zh-CN"/>
                </w:rPr>
                <w:delText>E</w:delText>
              </w:r>
              <w:r w:rsidR="00AD2D89" w:rsidDel="00934B9F">
                <w:rPr>
                  <w:rFonts w:eastAsia="SimSun" w:hAnsi="Times New Roman" w:hint="eastAsia"/>
                  <w:lang w:eastAsia="zh-CN"/>
                </w:rPr>
                <w:delText>进行</w:delText>
              </w:r>
              <w:r w:rsidR="00312430" w:rsidDel="00934B9F">
                <w:rPr>
                  <w:rFonts w:eastAsia="SimSun" w:hAnsi="Times New Roman" w:hint="eastAsia"/>
                  <w:lang w:eastAsia="zh-CN"/>
                </w:rPr>
                <w:delText>本地模型训练</w:delText>
              </w:r>
              <w:r w:rsidR="00F22CA0" w:rsidDel="00934B9F">
                <w:rPr>
                  <w:rFonts w:eastAsia="SimSun" w:hAnsi="Times New Roman" w:hint="eastAsia"/>
                  <w:lang w:eastAsia="zh-CN"/>
                </w:rPr>
                <w:delText>。</w:delText>
              </w:r>
            </w:del>
          </w:p>
          <w:p w14:paraId="676B5080" w14:textId="266F0FCF" w:rsidR="001D6440" w:rsidRPr="00122D65" w:rsidDel="00934B9F" w:rsidRDefault="004D62CA">
            <w:pPr>
              <w:autoSpaceDE w:val="0"/>
              <w:autoSpaceDN w:val="0"/>
              <w:textAlignment w:val="bottom"/>
              <w:rPr>
                <w:del w:id="26" w:author="Zheng, Ce" w:date="2022-07-10T10:47:00Z"/>
                <w:rFonts w:eastAsia="SimSun" w:hAnsi="Times New Roman"/>
                <w:lang w:eastAsia="zh-CN"/>
              </w:rPr>
            </w:pPr>
            <w:del w:id="27" w:author="Zheng, Ce" w:date="2022-07-10T10:47:00Z">
              <w:r w:rsidRPr="00122D65" w:rsidDel="00934B9F">
                <w:rPr>
                  <w:rFonts w:eastAsia="SimSun" w:hAnsi="Times New Roman" w:hint="eastAsia"/>
                  <w:lang w:eastAsia="zh-CN"/>
                </w:rPr>
                <w:delText>每个</w:delText>
              </w:r>
              <w:r w:rsidRPr="00122D65" w:rsidDel="00934B9F">
                <w:rPr>
                  <w:rFonts w:eastAsia="SimSun" w:hAnsi="Times New Roman" w:hint="eastAsia"/>
                  <w:lang w:eastAsia="zh-CN"/>
                </w:rPr>
                <w:delText>UE</w:delText>
              </w:r>
              <w:r w:rsidR="004E2B9D" w:rsidDel="00934B9F">
                <w:rPr>
                  <w:rFonts w:eastAsia="SimSun" w:hAnsi="Times New Roman" w:hint="eastAsia"/>
                  <w:lang w:eastAsia="zh-CN"/>
                </w:rPr>
                <w:delText>都具有</w:delText>
              </w:r>
              <w:r w:rsidR="00A703E4" w:rsidRPr="00122D65" w:rsidDel="00934B9F">
                <w:rPr>
                  <w:rFonts w:eastAsia="SimSun" w:hAnsi="Times New Roman" w:hint="eastAsia"/>
                  <w:lang w:eastAsia="zh-CN"/>
                </w:rPr>
                <w:delText>作为</w:delText>
              </w:r>
              <w:r w:rsidR="00A76E09" w:rsidRPr="00122D65" w:rsidDel="00934B9F">
                <w:rPr>
                  <w:rFonts w:eastAsia="SimSun" w:hAnsi="Times New Roman" w:hint="eastAsia"/>
                  <w:lang w:eastAsia="zh-CN"/>
                </w:rPr>
                <w:delText>计算</w:delText>
              </w:r>
              <w:r w:rsidR="008C43E4" w:rsidDel="00934B9F">
                <w:rPr>
                  <w:rFonts w:eastAsia="SimSun" w:hAnsi="Times New Roman" w:hint="eastAsia"/>
                  <w:lang w:eastAsia="zh-CN"/>
                </w:rPr>
                <w:delText>UE</w:delText>
              </w:r>
              <w:r w:rsidR="003B29D5" w:rsidRPr="00122D65" w:rsidDel="00934B9F">
                <w:rPr>
                  <w:rFonts w:eastAsia="SimSun" w:hAnsi="Times New Roman" w:hint="eastAsia"/>
                  <w:lang w:eastAsia="zh-CN"/>
                </w:rPr>
                <w:delText>或中心</w:delText>
              </w:r>
              <w:r w:rsidR="008C43E4" w:rsidDel="00934B9F">
                <w:rPr>
                  <w:rFonts w:eastAsia="SimSun" w:hAnsi="Times New Roman" w:hint="eastAsia"/>
                  <w:lang w:eastAsia="zh-CN"/>
                </w:rPr>
                <w:delText>U</w:delText>
              </w:r>
              <w:r w:rsidR="008C43E4" w:rsidDel="00934B9F">
                <w:rPr>
                  <w:rFonts w:eastAsia="SimSun" w:hAnsi="Times New Roman"/>
                  <w:lang w:eastAsia="zh-CN"/>
                </w:rPr>
                <w:delText>E</w:delText>
              </w:r>
              <w:r w:rsidR="000144F3" w:rsidDel="00934B9F">
                <w:rPr>
                  <w:rFonts w:eastAsia="SimSun" w:hAnsi="Times New Roman" w:hint="eastAsia"/>
                  <w:lang w:eastAsia="zh-CN"/>
                </w:rPr>
                <w:delText>的能力</w:delText>
              </w:r>
              <w:r w:rsidR="00996D32" w:rsidRPr="00122D65" w:rsidDel="00934B9F">
                <w:rPr>
                  <w:rFonts w:eastAsia="SimSun" w:hAnsi="Times New Roman" w:hint="eastAsia"/>
                  <w:lang w:eastAsia="zh-CN"/>
                </w:rPr>
                <w:delText>。</w:delText>
              </w:r>
              <w:r w:rsidR="008E672E" w:rsidDel="00934B9F">
                <w:rPr>
                  <w:rFonts w:eastAsia="SimSun" w:hAnsi="Times New Roman" w:hint="eastAsia"/>
                  <w:lang w:eastAsia="zh-CN"/>
                </w:rPr>
                <w:delText>但是，</w:delText>
              </w:r>
              <w:r w:rsidR="00AA63EE" w:rsidDel="00934B9F">
                <w:rPr>
                  <w:rFonts w:eastAsia="SimSun" w:hAnsi="Times New Roman" w:hint="eastAsia"/>
                  <w:lang w:eastAsia="zh-CN"/>
                </w:rPr>
                <w:delText>每次</w:delText>
              </w:r>
              <w:r w:rsidR="002A7D24" w:rsidDel="00934B9F">
                <w:rPr>
                  <w:rFonts w:eastAsia="SimSun" w:hAnsi="Times New Roman" w:hint="eastAsia"/>
                  <w:lang w:eastAsia="zh-CN"/>
                </w:rPr>
                <w:delText>训练</w:delText>
              </w:r>
              <w:r w:rsidR="00A70AFB" w:rsidDel="00934B9F">
                <w:rPr>
                  <w:rFonts w:eastAsia="SimSun" w:hAnsi="Times New Roman" w:hint="eastAsia"/>
                  <w:lang w:eastAsia="zh-CN"/>
                </w:rPr>
                <w:delText>过程中</w:delText>
              </w:r>
              <w:r w:rsidR="00460F06" w:rsidDel="00934B9F">
                <w:rPr>
                  <w:rFonts w:eastAsia="SimSun" w:hAnsi="Times New Roman" w:hint="eastAsia"/>
                  <w:lang w:eastAsia="zh-CN"/>
                </w:rPr>
                <w:delText>，</w:delText>
              </w:r>
              <w:r w:rsidR="00CD1EA2" w:rsidDel="00934B9F">
                <w:rPr>
                  <w:rFonts w:eastAsia="SimSun" w:hAnsi="Times New Roman" w:hint="eastAsia"/>
                  <w:lang w:eastAsia="zh-CN"/>
                </w:rPr>
                <w:delText>网络中只能有</w:delText>
              </w:r>
              <w:r w:rsidR="00FD036C" w:rsidDel="00934B9F">
                <w:rPr>
                  <w:rFonts w:eastAsia="SimSun" w:hAnsi="Times New Roman" w:hint="eastAsia"/>
                  <w:lang w:eastAsia="zh-CN"/>
                </w:rPr>
                <w:delText>一个中心</w:delText>
              </w:r>
              <w:r w:rsidR="00D32984" w:rsidDel="00934B9F">
                <w:rPr>
                  <w:rFonts w:eastAsia="SimSun" w:hAnsi="Times New Roman" w:hint="eastAsia"/>
                  <w:lang w:eastAsia="zh-CN"/>
                </w:rPr>
                <w:delText>UE</w:delText>
              </w:r>
              <w:r w:rsidR="001F0F32" w:rsidDel="00934B9F">
                <w:rPr>
                  <w:rFonts w:eastAsia="SimSun" w:hAnsi="Times New Roman" w:hint="eastAsia"/>
                  <w:lang w:eastAsia="zh-CN"/>
                </w:rPr>
                <w:delText>。</w:delText>
              </w:r>
              <w:r w:rsidR="001B6C56" w:rsidDel="00934B9F">
                <w:rPr>
                  <w:rFonts w:eastAsia="SimSun" w:hAnsi="Times New Roman" w:hint="eastAsia"/>
                  <w:lang w:eastAsia="zh-CN"/>
                </w:rPr>
                <w:delText>网络中的各个</w:delText>
              </w:r>
              <w:r w:rsidR="001B6C56" w:rsidDel="00934B9F">
                <w:rPr>
                  <w:rFonts w:eastAsia="SimSun" w:hAnsi="Times New Roman" w:hint="eastAsia"/>
                  <w:lang w:eastAsia="zh-CN"/>
                </w:rPr>
                <w:delText>UE</w:delText>
              </w:r>
              <w:r w:rsidR="00173878" w:rsidDel="00934B9F">
                <w:rPr>
                  <w:rFonts w:eastAsia="SimSun" w:hAnsi="Times New Roman" w:hint="eastAsia"/>
                  <w:lang w:eastAsia="zh-CN"/>
                </w:rPr>
                <w:delText>通过竞</w:delText>
              </w:r>
              <w:r w:rsidR="00C472BC" w:rsidDel="00934B9F">
                <w:rPr>
                  <w:rFonts w:eastAsia="SimSun" w:hAnsi="Times New Roman" w:hint="eastAsia"/>
                  <w:lang w:eastAsia="zh-CN"/>
                </w:rPr>
                <w:delText>选</w:delText>
              </w:r>
              <w:r w:rsidR="00203DE1" w:rsidDel="00934B9F">
                <w:rPr>
                  <w:rFonts w:eastAsia="SimSun" w:hAnsi="Times New Roman" w:hint="eastAsia"/>
                  <w:lang w:eastAsia="zh-CN"/>
                </w:rPr>
                <w:delText>选出中心</w:delText>
              </w:r>
              <w:r w:rsidR="00203DE1" w:rsidDel="00934B9F">
                <w:rPr>
                  <w:rFonts w:eastAsia="SimSun" w:hAnsi="Times New Roman" w:hint="eastAsia"/>
                  <w:lang w:eastAsia="zh-CN"/>
                </w:rPr>
                <w:delText>UE</w:delText>
              </w:r>
              <w:r w:rsidR="006C5536" w:rsidDel="00934B9F">
                <w:rPr>
                  <w:rFonts w:eastAsia="SimSun" w:hAnsi="Times New Roman" w:hint="eastAsia"/>
                  <w:lang w:eastAsia="zh-CN"/>
                </w:rPr>
                <w:delText>，中心</w:delText>
              </w:r>
              <w:r w:rsidR="006C5536" w:rsidDel="00934B9F">
                <w:rPr>
                  <w:rFonts w:eastAsia="SimSun" w:hAnsi="Times New Roman" w:hint="eastAsia"/>
                  <w:lang w:eastAsia="zh-CN"/>
                </w:rPr>
                <w:delText>UE</w:delText>
              </w:r>
              <w:r w:rsidR="006C5536" w:rsidDel="00934B9F">
                <w:rPr>
                  <w:rFonts w:eastAsia="SimSun" w:hAnsi="Times New Roman" w:hint="eastAsia"/>
                  <w:lang w:eastAsia="zh-CN"/>
                </w:rPr>
                <w:delText>可</w:delText>
              </w:r>
              <w:r w:rsidR="003B75D5" w:rsidDel="00934B9F">
                <w:rPr>
                  <w:rFonts w:eastAsia="SimSun" w:hAnsi="Times New Roman" w:hint="eastAsia"/>
                  <w:lang w:eastAsia="zh-CN"/>
                </w:rPr>
                <w:delText>实时更换</w:delText>
              </w:r>
              <w:r w:rsidR="00A041B4" w:rsidDel="00934B9F">
                <w:rPr>
                  <w:rFonts w:eastAsia="SimSun" w:hAnsi="Times New Roman" w:hint="eastAsia"/>
                  <w:lang w:eastAsia="zh-CN"/>
                </w:rPr>
                <w:delText>且</w:delText>
              </w:r>
              <w:r w:rsidR="006A122B" w:rsidDel="00934B9F">
                <w:rPr>
                  <w:rFonts w:eastAsia="SimSun" w:hAnsi="Times New Roman" w:hint="eastAsia"/>
                  <w:lang w:eastAsia="zh-CN"/>
                </w:rPr>
                <w:delText>在出现故障时</w:delText>
              </w:r>
              <w:r w:rsidR="00A041B4" w:rsidDel="00934B9F">
                <w:rPr>
                  <w:rFonts w:eastAsia="SimSun" w:hAnsi="Times New Roman" w:hint="eastAsia"/>
                  <w:lang w:eastAsia="zh-CN"/>
                </w:rPr>
                <w:delText>中心</w:delText>
              </w:r>
              <w:r w:rsidR="00A041B4" w:rsidDel="00934B9F">
                <w:rPr>
                  <w:rFonts w:eastAsia="SimSun" w:hAnsi="Times New Roman" w:hint="eastAsia"/>
                  <w:lang w:eastAsia="zh-CN"/>
                </w:rPr>
                <w:delText>UE</w:delText>
              </w:r>
              <w:r w:rsidR="006A122B" w:rsidDel="00934B9F">
                <w:rPr>
                  <w:rFonts w:eastAsia="SimSun" w:hAnsi="Times New Roman" w:hint="eastAsia"/>
                  <w:lang w:eastAsia="zh-CN"/>
                </w:rPr>
                <w:delText>由</w:delText>
              </w:r>
              <w:r w:rsidR="0081779A" w:rsidDel="00934B9F">
                <w:rPr>
                  <w:rFonts w:eastAsia="SimSun" w:hAnsi="Times New Roman" w:hint="eastAsia"/>
                  <w:lang w:eastAsia="zh-CN"/>
                </w:rPr>
                <w:delText>其他</w:delText>
              </w:r>
              <w:r w:rsidR="00A97932" w:rsidDel="00934B9F">
                <w:rPr>
                  <w:rFonts w:eastAsia="SimSun" w:hAnsi="Times New Roman" w:hint="eastAsia"/>
                  <w:lang w:eastAsia="zh-CN"/>
                </w:rPr>
                <w:delText>计算</w:delText>
              </w:r>
              <w:r w:rsidR="0081779A" w:rsidDel="00934B9F">
                <w:rPr>
                  <w:rFonts w:eastAsia="SimSun" w:hAnsi="Times New Roman" w:hint="eastAsia"/>
                  <w:lang w:eastAsia="zh-CN"/>
                </w:rPr>
                <w:delText>UE</w:delText>
              </w:r>
              <w:r w:rsidR="00725B1F" w:rsidDel="00934B9F">
                <w:rPr>
                  <w:rFonts w:eastAsia="SimSun" w:hAnsi="Times New Roman" w:hint="eastAsia"/>
                  <w:lang w:eastAsia="zh-CN"/>
                </w:rPr>
                <w:delText>担任</w:delText>
              </w:r>
              <w:r w:rsidR="00C7443D" w:rsidDel="00934B9F">
                <w:rPr>
                  <w:rFonts w:eastAsia="SimSun" w:hAnsi="Times New Roman" w:hint="eastAsia"/>
                  <w:lang w:eastAsia="zh-CN"/>
                </w:rPr>
                <w:delText>。</w:delText>
              </w:r>
              <w:r w:rsidR="00356C6F" w:rsidDel="00934B9F">
                <w:rPr>
                  <w:rFonts w:eastAsia="SimSun" w:hAnsi="Times New Roman" w:hint="eastAsia"/>
                  <w:lang w:eastAsia="zh-CN"/>
                </w:rPr>
                <w:delText>各</w:delText>
              </w:r>
              <w:r w:rsidR="00356C6F" w:rsidDel="00934B9F">
                <w:rPr>
                  <w:rFonts w:eastAsia="SimSun" w:hAnsi="Times New Roman" w:hint="eastAsia"/>
                  <w:lang w:eastAsia="zh-CN"/>
                </w:rPr>
                <w:delText>UE</w:delText>
              </w:r>
              <w:r w:rsidR="00356C6F" w:rsidDel="00934B9F">
                <w:rPr>
                  <w:rFonts w:eastAsia="SimSun" w:hAnsi="Times New Roman" w:hint="eastAsia"/>
                  <w:lang w:eastAsia="zh-CN"/>
                </w:rPr>
                <w:delText>之间</w:delText>
              </w:r>
              <w:r w:rsidR="00E604F4" w:rsidDel="00934B9F">
                <w:rPr>
                  <w:rFonts w:eastAsia="SimSun" w:hAnsi="Times New Roman" w:hint="eastAsia"/>
                  <w:lang w:eastAsia="zh-CN"/>
                </w:rPr>
                <w:delText>通过</w:delText>
              </w:r>
              <w:r w:rsidR="00E604F4" w:rsidDel="00934B9F">
                <w:rPr>
                  <w:rFonts w:eastAsia="SimSun" w:hAnsi="Times New Roman" w:hint="eastAsia"/>
                  <w:lang w:eastAsia="zh-CN"/>
                </w:rPr>
                <w:delText>P</w:delText>
              </w:r>
              <w:r w:rsidR="00E604F4" w:rsidDel="00934B9F">
                <w:rPr>
                  <w:rFonts w:eastAsia="SimSun" w:hAnsi="Times New Roman"/>
                  <w:lang w:eastAsia="zh-CN"/>
                </w:rPr>
                <w:delText>2P</w:delText>
              </w:r>
              <w:r w:rsidR="002F0A1C" w:rsidDel="00934B9F">
                <w:rPr>
                  <w:rFonts w:eastAsia="SimSun" w:hAnsi="Times New Roman" w:hint="eastAsia"/>
                  <w:lang w:eastAsia="zh-CN"/>
                </w:rPr>
                <w:delText>直接连接</w:delText>
              </w:r>
              <w:r w:rsidR="00E604F4" w:rsidDel="00934B9F">
                <w:rPr>
                  <w:rFonts w:eastAsia="SimSun" w:hAnsi="Times New Roman" w:hint="eastAsia"/>
                  <w:lang w:eastAsia="zh-CN"/>
                </w:rPr>
                <w:delText>(</w:delText>
              </w:r>
              <w:r w:rsidR="00E604F4" w:rsidDel="00934B9F">
                <w:rPr>
                  <w:rFonts w:eastAsia="SimSun" w:hAnsi="Times New Roman" w:hint="eastAsia"/>
                  <w:lang w:eastAsia="zh-CN"/>
                </w:rPr>
                <w:delText>如</w:delText>
              </w:r>
              <w:r w:rsidR="00266E73" w:rsidDel="00934B9F">
                <w:rPr>
                  <w:rFonts w:eastAsia="SimSun" w:hAnsi="Times New Roman" w:hint="eastAsia"/>
                  <w:lang w:eastAsia="zh-CN"/>
                </w:rPr>
                <w:delText>D</w:delText>
              </w:r>
              <w:r w:rsidR="00266E73" w:rsidDel="00934B9F">
                <w:rPr>
                  <w:rFonts w:eastAsia="SimSun" w:hAnsi="Times New Roman"/>
                  <w:lang w:eastAsia="zh-CN"/>
                </w:rPr>
                <w:delText>2</w:delText>
              </w:r>
              <w:r w:rsidR="00266E73" w:rsidDel="00934B9F">
                <w:rPr>
                  <w:rFonts w:eastAsia="SimSun" w:hAnsi="Times New Roman" w:hint="eastAsia"/>
                  <w:lang w:eastAsia="zh-CN"/>
                </w:rPr>
                <w:delText>D</w:delText>
              </w:r>
              <w:r w:rsidR="006B5247" w:rsidDel="00934B9F">
                <w:rPr>
                  <w:rFonts w:eastAsia="SimSun" w:hAnsi="Times New Roman"/>
                  <w:lang w:eastAsia="zh-CN"/>
                </w:rPr>
                <w:delText xml:space="preserve"> </w:delText>
              </w:r>
              <w:r w:rsidR="006B5247" w:rsidDel="00934B9F">
                <w:rPr>
                  <w:rFonts w:eastAsia="SimSun" w:hAnsi="Times New Roman" w:hint="eastAsia"/>
                  <w:lang w:eastAsia="zh-CN"/>
                </w:rPr>
                <w:delText>sidelink</w:delText>
              </w:r>
              <w:r w:rsidR="00E604F4" w:rsidDel="00934B9F">
                <w:rPr>
                  <w:rFonts w:eastAsia="SimSun" w:hAnsi="Times New Roman"/>
                  <w:lang w:eastAsia="zh-CN"/>
                </w:rPr>
                <w:delText>)</w:delText>
              </w:r>
              <w:r w:rsidR="007A3EFD" w:rsidDel="00934B9F">
                <w:rPr>
                  <w:rFonts w:eastAsia="SimSun" w:hAnsi="Times New Roman" w:hint="eastAsia"/>
                  <w:lang w:eastAsia="zh-CN"/>
                </w:rPr>
                <w:delText>。</w:delText>
              </w:r>
            </w:del>
          </w:p>
          <w:p w14:paraId="15C1DA10" w14:textId="383CA02A" w:rsidR="00151360" w:rsidRPr="00414813" w:rsidDel="00934B9F" w:rsidRDefault="00414813">
            <w:pPr>
              <w:autoSpaceDE w:val="0"/>
              <w:autoSpaceDN w:val="0"/>
              <w:textAlignment w:val="bottom"/>
              <w:rPr>
                <w:del w:id="28" w:author="Zheng, Ce" w:date="2022-07-10T10:47:00Z"/>
                <w:rFonts w:eastAsia="SimSun" w:hAnsi="Times New Roman"/>
                <w:b/>
                <w:bCs/>
                <w:lang w:eastAsia="zh-CN"/>
              </w:rPr>
            </w:pPr>
            <w:del w:id="29" w:author="Zheng, Ce" w:date="2022-07-10T10:47:00Z">
              <w:r w:rsidDel="00934B9F">
                <w:rPr>
                  <w:rFonts w:eastAsia="SimSun" w:hAnsi="Times New Roman" w:hint="eastAsia"/>
                  <w:b/>
                  <w:bCs/>
                  <w:lang w:eastAsia="zh-CN"/>
                </w:rPr>
                <w:delText>因此，</w:delText>
              </w:r>
              <w:r w:rsidR="00357631" w:rsidDel="00934B9F">
                <w:rPr>
                  <w:rFonts w:eastAsia="SimSun" w:hAnsi="Times New Roman" w:hint="eastAsia"/>
                  <w:b/>
                  <w:bCs/>
                  <w:lang w:eastAsia="zh-CN"/>
                </w:rPr>
                <w:delText>配置</w:delText>
              </w:r>
              <w:r w:rsidR="008D1F6F" w:rsidRPr="00930F27" w:rsidDel="00934B9F">
                <w:rPr>
                  <w:rFonts w:eastAsia="SimSun" w:hAnsi="Times New Roman"/>
                  <w:b/>
                  <w:bCs/>
                  <w:lang w:eastAsia="zh-CN"/>
                </w:rPr>
                <w:delText>在</w:delText>
              </w:r>
              <w:r w:rsidR="00CC09D3" w:rsidRPr="00930F27" w:rsidDel="00934B9F">
                <w:rPr>
                  <w:rFonts w:eastAsia="SimSun" w:hAnsi="Times New Roman"/>
                  <w:b/>
                  <w:bCs/>
                  <w:lang w:eastAsia="zh-CN"/>
                </w:rPr>
                <w:delText>UE</w:delText>
              </w:r>
              <w:r w:rsidR="00701F23" w:rsidRPr="00930F27" w:rsidDel="00934B9F">
                <w:rPr>
                  <w:rFonts w:eastAsia="SimSun" w:hAnsi="Times New Roman" w:hint="eastAsia"/>
                  <w:b/>
                  <w:bCs/>
                  <w:lang w:eastAsia="zh-CN"/>
                </w:rPr>
                <w:delText>节点</w:delText>
              </w:r>
              <w:r w:rsidR="008D1F6F" w:rsidRPr="00930F27" w:rsidDel="00934B9F">
                <w:rPr>
                  <w:rFonts w:eastAsia="SimSun" w:hAnsi="Times New Roman"/>
                  <w:b/>
                  <w:bCs/>
                  <w:lang w:eastAsia="zh-CN"/>
                </w:rPr>
                <w:delText>端的</w:delText>
              </w:r>
              <w:r w:rsidR="002B5091" w:rsidRPr="00930F27" w:rsidDel="00934B9F">
                <w:rPr>
                  <w:rFonts w:eastAsia="SimSun" w:hAnsi="Times New Roman"/>
                  <w:b/>
                  <w:bCs/>
                  <w:lang w:eastAsia="zh-CN"/>
                </w:rPr>
                <w:delText>设备</w:delText>
              </w:r>
              <w:r w:rsidR="00CC09D3" w:rsidRPr="00930F27" w:rsidDel="00934B9F">
                <w:rPr>
                  <w:rFonts w:eastAsia="SimSun" w:hAnsi="Times New Roman"/>
                  <w:lang w:eastAsia="zh-CN"/>
                </w:rPr>
                <w:delText>，</w:delText>
              </w:r>
              <w:r w:rsidR="003612A8" w:rsidRPr="00930F27" w:rsidDel="00934B9F">
                <w:rPr>
                  <w:rFonts w:eastAsia="SimSun" w:hAnsi="Times New Roman" w:hint="eastAsia"/>
                  <w:lang w:eastAsia="zh-CN"/>
                </w:rPr>
                <w:delText>具有以下功能</w:delText>
              </w:r>
              <w:r w:rsidR="00CC09D3" w:rsidRPr="00930F27" w:rsidDel="00934B9F">
                <w:rPr>
                  <w:rFonts w:eastAsia="SimSun" w:hAnsi="Times New Roman"/>
                  <w:lang w:eastAsia="zh-CN"/>
                </w:rPr>
                <w:delText>：</w:delText>
              </w:r>
            </w:del>
          </w:p>
          <w:p w14:paraId="22F70A6D" w14:textId="0104D714" w:rsidR="00151360" w:rsidRPr="00E82698" w:rsidDel="00934B9F" w:rsidRDefault="00151360" w:rsidP="00AA3206">
            <w:pPr>
              <w:autoSpaceDE w:val="0"/>
              <w:autoSpaceDN w:val="0"/>
              <w:textAlignment w:val="bottom"/>
              <w:rPr>
                <w:del w:id="30" w:author="Zheng, Ce" w:date="2022-07-10T10:47:00Z"/>
                <w:rFonts w:eastAsia="SimSun" w:hAnsi="Times New Roman"/>
                <w:lang w:eastAsia="zh-CN"/>
              </w:rPr>
            </w:pPr>
            <w:del w:id="31" w:author="Zheng, Ce" w:date="2022-07-10T10:47:00Z">
              <w:r w:rsidRPr="00214273" w:rsidDel="00934B9F">
                <w:rPr>
                  <w:rFonts w:eastAsia="SimSun" w:hAnsi="Times New Roman"/>
                  <w:lang w:eastAsia="zh-CN"/>
                </w:rPr>
                <w:delText>a).</w:delText>
              </w:r>
              <w:r w:rsidDel="00934B9F">
                <w:rPr>
                  <w:rFonts w:eastAsia="SimSun" w:hAnsi="Times New Roman"/>
                  <w:b/>
                  <w:bCs/>
                  <w:lang w:eastAsia="zh-CN"/>
                </w:rPr>
                <w:delText xml:space="preserve"> </w:delText>
              </w:r>
              <w:r w:rsidR="00CC09D3" w:rsidRPr="00151360" w:rsidDel="00934B9F">
                <w:rPr>
                  <w:rFonts w:eastAsia="SimSun" w:hAnsi="Times New Roman"/>
                  <w:lang w:eastAsia="zh-CN"/>
                </w:rPr>
                <w:delText>UE</w:delText>
              </w:r>
              <w:r w:rsidR="00615BC4" w:rsidDel="00934B9F">
                <w:rPr>
                  <w:rFonts w:eastAsia="SimSun" w:hAnsi="Times New Roman" w:hint="eastAsia"/>
                  <w:lang w:eastAsia="zh-CN"/>
                </w:rPr>
                <w:delText>本地</w:delText>
              </w:r>
              <w:r w:rsidR="00CC09D3" w:rsidRPr="00151360" w:rsidDel="00934B9F">
                <w:rPr>
                  <w:rFonts w:eastAsia="SimSun" w:hAnsi="Times New Roman"/>
                  <w:lang w:eastAsia="zh-CN"/>
                </w:rPr>
                <w:delText>数据的收集；本地模型的</w:delText>
              </w:r>
              <w:r w:rsidR="00246F9B" w:rsidDel="00934B9F">
                <w:rPr>
                  <w:rFonts w:eastAsia="SimSun" w:hAnsi="Times New Roman" w:hint="eastAsia"/>
                  <w:lang w:eastAsia="zh-CN"/>
                </w:rPr>
                <w:delText>训练</w:delText>
              </w:r>
              <w:r w:rsidR="00CC09D3" w:rsidRPr="00151360" w:rsidDel="00934B9F">
                <w:rPr>
                  <w:rFonts w:eastAsia="SimSun" w:hAnsi="Times New Roman"/>
                  <w:lang w:eastAsia="zh-CN"/>
                </w:rPr>
                <w:delText>与更新；</w:delText>
              </w:r>
              <w:r w:rsidR="00BC5C75" w:rsidRPr="00151360" w:rsidDel="00934B9F">
                <w:rPr>
                  <w:rFonts w:eastAsia="SimSun" w:hAnsi="Times New Roman" w:hint="eastAsia"/>
                  <w:lang w:eastAsia="zh-CN"/>
                </w:rPr>
                <w:delText xml:space="preserve"> </w:delText>
              </w:r>
              <w:r w:rsidR="00462D5D" w:rsidRPr="00151360" w:rsidDel="00934B9F">
                <w:rPr>
                  <w:rFonts w:eastAsia="SimSun" w:hAnsi="Times New Roman" w:hint="eastAsia"/>
                  <w:lang w:eastAsia="zh-CN"/>
                </w:rPr>
                <w:delText>UE</w:delText>
              </w:r>
              <w:r w:rsidR="00462D5D" w:rsidRPr="00151360" w:rsidDel="00934B9F">
                <w:rPr>
                  <w:rFonts w:eastAsia="SimSun" w:hAnsi="Times New Roman" w:hint="eastAsia"/>
                  <w:lang w:eastAsia="zh-CN"/>
                </w:rPr>
                <w:delText>自身状态信息</w:delText>
              </w:r>
              <w:r w:rsidR="00462D5D" w:rsidRPr="00151360" w:rsidDel="00934B9F">
                <w:rPr>
                  <w:rFonts w:eastAsia="SimSun" w:hAnsi="Times New Roman"/>
                  <w:lang w:eastAsia="zh-CN"/>
                </w:rPr>
                <w:delText xml:space="preserve">-- </w:delText>
              </w:r>
            </w:del>
            <m:oMath>
              <m:sSub>
                <m:sSubPr>
                  <m:ctrlPr>
                    <w:del w:id="32" w:author="Zheng, Ce" w:date="2022-07-10T10:47:00Z">
                      <w:rPr>
                        <w:rFonts w:ascii="Cambria Math" w:eastAsia="SimSun" w:hAnsi="Cambria Math"/>
                        <w:b/>
                        <w:bCs/>
                        <w:iCs/>
                        <w:szCs w:val="22"/>
                        <w:lang w:eastAsia="zh-CN"/>
                      </w:rPr>
                    </w:del>
                  </m:ctrlPr>
                </m:sSubPr>
                <m:e>
                  <m:r>
                    <w:del w:id="33" w:author="Zheng, Ce" w:date="2022-07-10T10:47:00Z">
                      <m:rPr>
                        <m:sty m:val="b"/>
                      </m:rPr>
                      <w:rPr>
                        <w:rFonts w:ascii="Cambria Math" w:eastAsia="SimSun" w:hAnsi="Cambria Math"/>
                        <w:szCs w:val="22"/>
                        <w:lang w:eastAsia="zh-CN"/>
                      </w:rPr>
                      <m:t>Info</m:t>
                    </w:del>
                  </m:r>
                </m:e>
                <m:sub>
                  <m:sSub>
                    <m:sSubPr>
                      <m:ctrlPr>
                        <w:del w:id="34" w:author="Zheng, Ce" w:date="2022-07-10T10:47:00Z">
                          <w:rPr>
                            <w:rFonts w:ascii="Cambria Math" w:eastAsia="SimSun" w:hAnsi="Cambria Math"/>
                            <w:b/>
                            <w:iCs/>
                            <w:szCs w:val="22"/>
                            <w:lang w:eastAsia="zh-CN"/>
                          </w:rPr>
                        </w:del>
                      </m:ctrlPr>
                    </m:sSubPr>
                    <m:e>
                      <m:r>
                        <w:del w:id="35" w:author="Zheng, Ce" w:date="2022-07-10T10:47:00Z">
                          <m:rPr>
                            <m:sty m:val="b"/>
                          </m:rPr>
                          <w:rPr>
                            <w:rFonts w:ascii="Cambria Math" w:eastAsia="SimSun" w:hAnsi="Cambria Math" w:hint="eastAsia"/>
                            <w:szCs w:val="22"/>
                            <w:lang w:eastAsia="zh-CN"/>
                          </w:rPr>
                          <m:t>U</m:t>
                        </w:del>
                      </m:r>
                    </m:e>
                    <m:sub>
                      <m:r>
                        <w:del w:id="36" w:author="Zheng, Ce" w:date="2022-07-10T10:47:00Z">
                          <m:rPr>
                            <m:sty m:val="b"/>
                          </m:rPr>
                          <w:rPr>
                            <w:rFonts w:ascii="Cambria Math" w:eastAsia="SimSun" w:hAnsi="Cambria Math"/>
                            <w:szCs w:val="22"/>
                            <w:lang w:eastAsia="zh-CN"/>
                          </w:rPr>
                          <m:t>i</m:t>
                        </w:del>
                      </m:r>
                    </m:sub>
                  </m:sSub>
                </m:sub>
              </m:sSub>
            </m:oMath>
            <w:del w:id="37" w:author="Zheng, Ce" w:date="2022-07-10T10:47:00Z">
              <w:r w:rsidR="00462D5D" w:rsidRPr="00151360" w:rsidDel="00934B9F">
                <w:rPr>
                  <w:rFonts w:eastAsia="SimSun" w:hAnsi="Times New Roman"/>
                  <w:lang w:eastAsia="zh-CN"/>
                </w:rPr>
                <w:delText>的</w:delText>
              </w:r>
              <w:r w:rsidR="00462D5D" w:rsidRPr="00151360" w:rsidDel="00934B9F">
                <w:rPr>
                  <w:rFonts w:eastAsia="SimSun" w:hAnsi="Times New Roman" w:hint="eastAsia"/>
                  <w:lang w:eastAsia="zh-CN"/>
                </w:rPr>
                <w:delText>估计</w:delText>
              </w:r>
              <w:r w:rsidR="00462D5D" w:rsidRPr="00151360" w:rsidDel="00934B9F">
                <w:rPr>
                  <w:rFonts w:eastAsia="SimSun" w:hAnsi="Times New Roman"/>
                  <w:lang w:eastAsia="zh-CN"/>
                </w:rPr>
                <w:delText>；</w:delText>
              </w:r>
              <w:r w:rsidR="00A2420F" w:rsidRPr="00151360" w:rsidDel="00934B9F">
                <w:rPr>
                  <w:rFonts w:eastAsia="SimSun" w:hAnsi="Times New Roman"/>
                  <w:lang w:eastAsia="zh-CN"/>
                </w:rPr>
                <w:delText>与</w:delText>
              </w:r>
              <w:r w:rsidR="00A2420F" w:rsidRPr="00151360" w:rsidDel="00934B9F">
                <w:rPr>
                  <w:rFonts w:eastAsia="SimSun" w:hAnsi="Times New Roman" w:hint="eastAsia"/>
                  <w:lang w:eastAsia="zh-CN"/>
                </w:rPr>
                <w:delText>训练</w:delText>
              </w:r>
              <w:r w:rsidR="00365210" w:rsidDel="00934B9F">
                <w:rPr>
                  <w:rFonts w:eastAsia="SimSun" w:hAnsi="Times New Roman" w:hint="eastAsia"/>
                  <w:lang w:eastAsia="zh-CN"/>
                </w:rPr>
                <w:delText>时间</w:delText>
              </w:r>
              <w:r w:rsidR="00A2420F" w:rsidRPr="00151360" w:rsidDel="00934B9F">
                <w:rPr>
                  <w:rFonts w:eastAsia="SimSun" w:hAnsi="Times New Roman" w:hint="eastAsia"/>
                  <w:lang w:eastAsia="zh-CN"/>
                </w:rPr>
                <w:delText>相</w:delText>
              </w:r>
              <w:r w:rsidR="00A2420F" w:rsidRPr="00151360" w:rsidDel="00934B9F">
                <w:rPr>
                  <w:rFonts w:eastAsia="SimSun" w:hAnsi="Times New Roman"/>
                  <w:lang w:eastAsia="zh-CN"/>
                </w:rPr>
                <w:delText>关的</w:delText>
              </w:r>
              <w:r w:rsidR="00A2420F" w:rsidRPr="00151360" w:rsidDel="00934B9F">
                <w:rPr>
                  <w:rFonts w:eastAsia="SimSun" w:hAnsi="Times New Roman" w:hint="eastAsia"/>
                  <w:lang w:eastAsia="zh-CN"/>
                </w:rPr>
                <w:delText>信息</w:delText>
              </w:r>
              <w:r w:rsidR="00A2420F" w:rsidRPr="00151360" w:rsidDel="00934B9F">
                <w:rPr>
                  <w:rFonts w:eastAsia="SimSun" w:hAnsi="Times New Roman"/>
                  <w:lang w:eastAsia="zh-CN"/>
                </w:rPr>
                <w:delText xml:space="preserve"> -- </w:delText>
              </w:r>
            </w:del>
            <m:oMath>
              <m:sSub>
                <m:sSubPr>
                  <m:ctrlPr>
                    <w:del w:id="38" w:author="Zheng, Ce" w:date="2022-07-10T10:47:00Z">
                      <w:rPr>
                        <w:rFonts w:ascii="Cambria Math" w:eastAsia="SimSun" w:hAnsi="Cambria Math"/>
                        <w:b/>
                        <w:bCs/>
                        <w:i/>
                        <w:szCs w:val="22"/>
                        <w:lang w:eastAsia="zh-CN"/>
                      </w:rPr>
                    </w:del>
                  </m:ctrlPr>
                </m:sSubPr>
                <m:e>
                  <m:r>
                    <w:del w:id="39" w:author="Zheng, Ce" w:date="2022-07-10T10:47:00Z">
                      <m:rPr>
                        <m:sty m:val="b"/>
                      </m:rPr>
                      <w:rPr>
                        <w:rFonts w:ascii="Cambria Math" w:eastAsia="SimSun" w:hAnsi="Cambria Math" w:hint="eastAsia"/>
                        <w:szCs w:val="22"/>
                        <w:lang w:eastAsia="zh-CN"/>
                      </w:rPr>
                      <m:t>In</m:t>
                    </w:del>
                  </m:r>
                  <m:r>
                    <w:del w:id="40" w:author="Zheng, Ce" w:date="2022-07-10T10:47:00Z">
                      <m:rPr>
                        <m:sty m:val="b"/>
                      </m:rPr>
                      <w:rPr>
                        <w:rFonts w:ascii="Cambria Math" w:eastAsia="SimSun" w:hAnsi="Cambria Math"/>
                        <w:szCs w:val="22"/>
                        <w:lang w:eastAsia="zh-CN"/>
                      </w:rPr>
                      <m:t>fo_T</m:t>
                    </w:del>
                  </m:r>
                </m:e>
                <m:sub>
                  <m:sSub>
                    <m:sSubPr>
                      <m:ctrlPr>
                        <w:del w:id="41" w:author="Zheng, Ce" w:date="2022-07-10T10:47:00Z">
                          <w:rPr>
                            <w:rFonts w:ascii="Cambria Math" w:eastAsia="SimSun" w:hAnsi="Cambria Math"/>
                            <w:b/>
                            <w:i/>
                            <w:szCs w:val="22"/>
                            <w:lang w:eastAsia="zh-CN"/>
                          </w:rPr>
                        </w:del>
                      </m:ctrlPr>
                    </m:sSubPr>
                    <m:e>
                      <m:r>
                        <w:del w:id="42" w:author="Zheng, Ce" w:date="2022-07-10T10:47:00Z">
                          <m:rPr>
                            <m:sty m:val="bi"/>
                          </m:rPr>
                          <w:rPr>
                            <w:rFonts w:ascii="Cambria Math" w:eastAsia="SimSun" w:hAnsi="Cambria Math" w:hint="eastAsia"/>
                            <w:szCs w:val="22"/>
                            <w:lang w:eastAsia="zh-CN"/>
                          </w:rPr>
                          <m:t>U</m:t>
                        </w:del>
                      </m:r>
                    </m:e>
                    <m:sub>
                      <m:r>
                        <w:del w:id="43" w:author="Zheng, Ce" w:date="2022-07-10T10:47:00Z">
                          <m:rPr>
                            <m:sty m:val="bi"/>
                          </m:rPr>
                          <w:rPr>
                            <w:rFonts w:ascii="Cambria Math" w:eastAsia="SimSun" w:hAnsi="Cambria Math"/>
                            <w:szCs w:val="22"/>
                            <w:lang w:eastAsia="zh-CN"/>
                          </w:rPr>
                          <m:t>i</m:t>
                        </w:del>
                      </m:r>
                    </m:sub>
                  </m:sSub>
                </m:sub>
              </m:sSub>
            </m:oMath>
            <w:del w:id="44" w:author="Zheng, Ce" w:date="2022-07-10T10:47:00Z">
              <w:r w:rsidR="00A2420F" w:rsidRPr="00151360" w:rsidDel="00934B9F">
                <w:rPr>
                  <w:rFonts w:eastAsia="SimSun" w:hAnsi="Times New Roman"/>
                  <w:lang w:eastAsia="zh-CN"/>
                </w:rPr>
                <w:delText>的估计；</w:delText>
              </w:r>
            </w:del>
          </w:p>
          <w:p w14:paraId="66BAD98C" w14:textId="12DBBB3D" w:rsidR="00F210E3" w:rsidRPr="00E82698" w:rsidDel="00934B9F" w:rsidRDefault="00151360" w:rsidP="00AA3206">
            <w:pPr>
              <w:autoSpaceDE w:val="0"/>
              <w:autoSpaceDN w:val="0"/>
              <w:textAlignment w:val="bottom"/>
              <w:rPr>
                <w:del w:id="45" w:author="Zheng, Ce" w:date="2022-07-10T10:47:00Z"/>
                <w:rFonts w:eastAsia="SimSun" w:hAnsi="Times New Roman"/>
                <w:lang w:eastAsia="zh-CN"/>
              </w:rPr>
            </w:pPr>
            <w:del w:id="46" w:author="Zheng, Ce" w:date="2022-07-10T10:47:00Z">
              <w:r w:rsidDel="00934B9F">
                <w:rPr>
                  <w:rFonts w:eastAsia="SimSun" w:hAnsi="Times New Roman" w:hint="eastAsia"/>
                  <w:lang w:eastAsia="zh-CN"/>
                </w:rPr>
                <w:delText>b</w:delText>
              </w:r>
              <w:r w:rsidDel="00934B9F">
                <w:rPr>
                  <w:rFonts w:eastAsia="SimSun" w:hAnsi="Times New Roman"/>
                  <w:lang w:eastAsia="zh-CN"/>
                </w:rPr>
                <w:delText>).</w:delText>
              </w:r>
              <w:r w:rsidR="00BC5C75" w:rsidRPr="00151360" w:rsidDel="00934B9F">
                <w:rPr>
                  <w:rFonts w:eastAsia="SimSun" w:hAnsi="Times New Roman"/>
                  <w:lang w:eastAsia="zh-CN"/>
                </w:rPr>
                <w:delText xml:space="preserve"> </w:delText>
              </w:r>
              <w:r w:rsidR="00BC5C75" w:rsidRPr="00151360" w:rsidDel="00934B9F">
                <w:rPr>
                  <w:rFonts w:eastAsia="SimSun" w:hAnsi="Times New Roman"/>
                  <w:lang w:eastAsia="zh-CN"/>
                </w:rPr>
                <w:delText>本地模型</w:delText>
              </w:r>
              <w:r w:rsidR="00BC5C75" w:rsidRPr="00151360" w:rsidDel="00934B9F">
                <w:rPr>
                  <w:rFonts w:eastAsia="SimSun" w:hAnsi="Times New Roman" w:hint="eastAsia"/>
                  <w:lang w:eastAsia="zh-CN"/>
                </w:rPr>
                <w:delText>的发送（</w:delText>
              </w:r>
              <w:r w:rsidR="00BC5C75" w:rsidRPr="00151360" w:rsidDel="00934B9F">
                <w:rPr>
                  <w:rFonts w:eastAsia="SimSun" w:hAnsi="Times New Roman"/>
                  <w:lang w:eastAsia="zh-CN"/>
                </w:rPr>
                <w:delText>至</w:delText>
              </w:r>
              <w:r w:rsidR="00BC5C75" w:rsidRPr="00151360" w:rsidDel="00934B9F">
                <w:rPr>
                  <w:rFonts w:eastAsia="SimSun" w:hAnsi="Times New Roman" w:hint="eastAsia"/>
                  <w:lang w:eastAsia="zh-CN"/>
                </w:rPr>
                <w:delText>中心</w:delText>
              </w:r>
              <w:r w:rsidR="00BC5C75" w:rsidRPr="00151360" w:rsidDel="00934B9F">
                <w:rPr>
                  <w:rFonts w:eastAsia="SimSun" w:hAnsi="Times New Roman" w:hint="eastAsia"/>
                  <w:lang w:eastAsia="zh-CN"/>
                </w:rPr>
                <w:delText>UE</w:delText>
              </w:r>
              <w:r w:rsidR="00BC5C75" w:rsidRPr="00151360" w:rsidDel="00934B9F">
                <w:rPr>
                  <w:rFonts w:eastAsia="SimSun" w:hAnsi="Times New Roman" w:hint="eastAsia"/>
                  <w:lang w:eastAsia="zh-CN"/>
                </w:rPr>
                <w:delText>节点）</w:delText>
              </w:r>
              <w:r w:rsidR="00BC5C75" w:rsidRPr="00151360" w:rsidDel="00934B9F">
                <w:rPr>
                  <w:rFonts w:eastAsia="SimSun" w:hAnsi="Times New Roman"/>
                  <w:lang w:eastAsia="zh-CN"/>
                </w:rPr>
                <w:delText>；</w:delText>
              </w:r>
              <w:r w:rsidR="00BC5C75" w:rsidDel="00934B9F">
                <w:rPr>
                  <w:rFonts w:eastAsia="SimSun" w:hAnsi="Times New Roman" w:hint="eastAsia"/>
                  <w:lang w:eastAsia="zh-CN"/>
                </w:rPr>
                <w:delText>上报</w:delText>
              </w:r>
            </w:del>
            <m:oMath>
              <m:sSub>
                <m:sSubPr>
                  <m:ctrlPr>
                    <w:del w:id="47" w:author="Zheng, Ce" w:date="2022-07-10T10:47:00Z">
                      <w:rPr>
                        <w:rFonts w:ascii="Cambria Math" w:eastAsia="SimSun" w:hAnsi="Cambria Math"/>
                        <w:b/>
                        <w:bCs/>
                        <w:iCs/>
                        <w:szCs w:val="22"/>
                        <w:lang w:eastAsia="zh-CN"/>
                      </w:rPr>
                    </w:del>
                  </m:ctrlPr>
                </m:sSubPr>
                <m:e>
                  <m:r>
                    <w:del w:id="48" w:author="Zheng, Ce" w:date="2022-07-10T10:47:00Z">
                      <m:rPr>
                        <m:sty m:val="b"/>
                      </m:rPr>
                      <w:rPr>
                        <w:rFonts w:ascii="Cambria Math" w:eastAsia="SimSun" w:hAnsi="Cambria Math"/>
                        <w:szCs w:val="22"/>
                        <w:lang w:eastAsia="zh-CN"/>
                      </w:rPr>
                      <m:t>Info</m:t>
                    </w:del>
                  </m:r>
                </m:e>
                <m:sub>
                  <m:sSub>
                    <m:sSubPr>
                      <m:ctrlPr>
                        <w:del w:id="49" w:author="Zheng, Ce" w:date="2022-07-10T10:47:00Z">
                          <w:rPr>
                            <w:rFonts w:ascii="Cambria Math" w:eastAsia="SimSun" w:hAnsi="Cambria Math"/>
                            <w:b/>
                            <w:iCs/>
                            <w:szCs w:val="22"/>
                            <w:lang w:eastAsia="zh-CN"/>
                          </w:rPr>
                        </w:del>
                      </m:ctrlPr>
                    </m:sSubPr>
                    <m:e>
                      <m:r>
                        <w:del w:id="50" w:author="Zheng, Ce" w:date="2022-07-10T10:47:00Z">
                          <m:rPr>
                            <m:sty m:val="b"/>
                          </m:rPr>
                          <w:rPr>
                            <w:rFonts w:ascii="Cambria Math" w:eastAsia="SimSun" w:hAnsi="Cambria Math" w:hint="eastAsia"/>
                            <w:szCs w:val="22"/>
                            <w:lang w:eastAsia="zh-CN"/>
                          </w:rPr>
                          <m:t>U</m:t>
                        </w:del>
                      </m:r>
                    </m:e>
                    <m:sub>
                      <m:r>
                        <w:del w:id="51" w:author="Zheng, Ce" w:date="2022-07-10T10:47:00Z">
                          <m:rPr>
                            <m:sty m:val="b"/>
                          </m:rPr>
                          <w:rPr>
                            <w:rFonts w:ascii="Cambria Math" w:eastAsia="SimSun" w:hAnsi="Cambria Math"/>
                            <w:szCs w:val="22"/>
                            <w:lang w:eastAsia="zh-CN"/>
                          </w:rPr>
                          <m:t>i</m:t>
                        </w:del>
                      </m:r>
                    </m:sub>
                  </m:sSub>
                </m:sub>
              </m:sSub>
            </m:oMath>
            <w:del w:id="52" w:author="Zheng, Ce" w:date="2022-07-10T10:47:00Z">
              <w:r w:rsidR="00BC5C75" w:rsidDel="00934B9F">
                <w:rPr>
                  <w:rFonts w:eastAsia="SimSun" w:hAnsi="Times New Roman" w:hint="eastAsia"/>
                  <w:lang w:eastAsia="zh-CN"/>
                </w:rPr>
                <w:delText>和</w:delText>
              </w:r>
            </w:del>
            <m:oMath>
              <m:sSub>
                <m:sSubPr>
                  <m:ctrlPr>
                    <w:del w:id="53" w:author="Zheng, Ce" w:date="2022-07-10T10:47:00Z">
                      <w:rPr>
                        <w:rFonts w:ascii="Cambria Math" w:eastAsia="SimSun" w:hAnsi="Cambria Math"/>
                        <w:b/>
                        <w:bCs/>
                        <w:i/>
                        <w:szCs w:val="22"/>
                        <w:lang w:eastAsia="zh-CN"/>
                      </w:rPr>
                    </w:del>
                  </m:ctrlPr>
                </m:sSubPr>
                <m:e>
                  <m:r>
                    <w:del w:id="54" w:author="Zheng, Ce" w:date="2022-07-10T10:47:00Z">
                      <m:rPr>
                        <m:sty m:val="bi"/>
                      </m:rPr>
                      <w:rPr>
                        <w:rFonts w:ascii="Cambria Math" w:eastAsia="SimSun" w:hAnsi="Cambria Math"/>
                        <w:szCs w:val="22"/>
                        <w:lang w:eastAsia="zh-CN"/>
                      </w:rPr>
                      <m:t>T</m:t>
                    </w:del>
                  </m:r>
                </m:e>
                <m:sub>
                  <m:sSub>
                    <m:sSubPr>
                      <m:ctrlPr>
                        <w:del w:id="55" w:author="Zheng, Ce" w:date="2022-07-10T10:47:00Z">
                          <w:rPr>
                            <w:rFonts w:ascii="Cambria Math" w:eastAsia="SimSun" w:hAnsi="Cambria Math"/>
                            <w:b/>
                            <w:i/>
                            <w:szCs w:val="22"/>
                            <w:lang w:eastAsia="zh-CN"/>
                          </w:rPr>
                        </w:del>
                      </m:ctrlPr>
                    </m:sSubPr>
                    <m:e>
                      <m:r>
                        <w:del w:id="56" w:author="Zheng, Ce" w:date="2022-07-10T10:47:00Z">
                          <m:rPr>
                            <m:sty m:val="bi"/>
                          </m:rPr>
                          <w:rPr>
                            <w:rFonts w:ascii="Cambria Math" w:eastAsia="SimSun" w:hAnsi="Cambria Math" w:hint="eastAsia"/>
                            <w:szCs w:val="22"/>
                            <w:lang w:eastAsia="zh-CN"/>
                          </w:rPr>
                          <m:t>U</m:t>
                        </w:del>
                      </m:r>
                    </m:e>
                    <m:sub>
                      <m:r>
                        <w:del w:id="57" w:author="Zheng, Ce" w:date="2022-07-10T10:47:00Z">
                          <m:rPr>
                            <m:sty m:val="bi"/>
                          </m:rPr>
                          <w:rPr>
                            <w:rFonts w:ascii="Cambria Math" w:eastAsia="SimSun" w:hAnsi="Cambria Math"/>
                            <w:szCs w:val="22"/>
                            <w:lang w:eastAsia="zh-CN"/>
                          </w:rPr>
                          <m:t>i</m:t>
                        </w:del>
                      </m:r>
                    </m:sub>
                  </m:sSub>
                </m:sub>
              </m:sSub>
            </m:oMath>
            <w:del w:id="58" w:author="Zheng, Ce" w:date="2022-07-10T10:47:00Z">
              <w:r w:rsidR="004227AF" w:rsidRPr="00151360" w:rsidDel="00934B9F">
                <w:rPr>
                  <w:rFonts w:eastAsia="SimSun" w:hAnsi="Times New Roman" w:hint="eastAsia"/>
                  <w:lang w:eastAsia="zh-CN"/>
                </w:rPr>
                <w:delText>（</w:delText>
              </w:r>
              <w:r w:rsidR="004227AF" w:rsidRPr="00151360" w:rsidDel="00934B9F">
                <w:rPr>
                  <w:rFonts w:eastAsia="SimSun" w:hAnsi="Times New Roman"/>
                  <w:lang w:eastAsia="zh-CN"/>
                </w:rPr>
                <w:delText>至</w:delText>
              </w:r>
              <w:r w:rsidR="004227AF" w:rsidRPr="00151360" w:rsidDel="00934B9F">
                <w:rPr>
                  <w:rFonts w:eastAsia="SimSun" w:hAnsi="Times New Roman" w:hint="eastAsia"/>
                  <w:lang w:eastAsia="zh-CN"/>
                </w:rPr>
                <w:delText>中心</w:delText>
              </w:r>
              <w:r w:rsidR="004227AF" w:rsidRPr="00151360" w:rsidDel="00934B9F">
                <w:rPr>
                  <w:rFonts w:eastAsia="SimSun" w:hAnsi="Times New Roman" w:hint="eastAsia"/>
                  <w:lang w:eastAsia="zh-CN"/>
                </w:rPr>
                <w:delText>UE</w:delText>
              </w:r>
              <w:r w:rsidR="004227AF" w:rsidRPr="00151360" w:rsidDel="00934B9F">
                <w:rPr>
                  <w:rFonts w:eastAsia="SimSun" w:hAnsi="Times New Roman" w:hint="eastAsia"/>
                  <w:lang w:eastAsia="zh-CN"/>
                </w:rPr>
                <w:delText>节点）</w:delText>
              </w:r>
              <w:r w:rsidR="00BC5C75" w:rsidDel="00934B9F">
                <w:rPr>
                  <w:rFonts w:eastAsia="SimSun" w:hAnsi="Times New Roman" w:hint="eastAsia"/>
                  <w:lang w:eastAsia="zh-CN"/>
                </w:rPr>
                <w:delText>；</w:delText>
              </w:r>
              <w:r w:rsidR="004910DD" w:rsidDel="00934B9F">
                <w:rPr>
                  <w:rFonts w:eastAsia="SimSun" w:hAnsi="Times New Roman" w:hint="eastAsia"/>
                  <w:lang w:eastAsia="zh-CN"/>
                </w:rPr>
                <w:delText>上报自身请求</w:delText>
              </w:r>
              <w:r w:rsidR="00EF62BE" w:rsidDel="00934B9F">
                <w:rPr>
                  <w:rFonts w:eastAsia="SimSun" w:hAnsi="Times New Roman" w:hint="eastAsia"/>
                  <w:lang w:eastAsia="zh-CN"/>
                </w:rPr>
                <w:delText>：如了</w:delText>
              </w:r>
              <w:r w:rsidR="007C1C06" w:rsidRPr="00EF62BE" w:rsidDel="00934B9F">
                <w:rPr>
                  <w:rFonts w:eastAsia="SimSun" w:hAnsi="Times New Roman" w:hint="eastAsia"/>
                  <w:lang w:eastAsia="zh-CN"/>
                </w:rPr>
                <w:delText>接入或离开请求</w:delText>
              </w:r>
              <w:r w:rsidR="004227AF" w:rsidRPr="00EF62BE" w:rsidDel="00934B9F">
                <w:rPr>
                  <w:rFonts w:eastAsia="SimSun" w:hAnsi="Times New Roman" w:hint="eastAsia"/>
                  <w:lang w:eastAsia="zh-CN"/>
                </w:rPr>
                <w:delText>（</w:delText>
              </w:r>
              <w:r w:rsidR="004227AF" w:rsidRPr="00EF62BE" w:rsidDel="00934B9F">
                <w:rPr>
                  <w:rFonts w:eastAsia="SimSun" w:hAnsi="Times New Roman"/>
                  <w:lang w:eastAsia="zh-CN"/>
                </w:rPr>
                <w:delText>至</w:delText>
              </w:r>
              <w:r w:rsidR="004227AF" w:rsidRPr="00EF62BE" w:rsidDel="00934B9F">
                <w:rPr>
                  <w:rFonts w:eastAsia="SimSun" w:hAnsi="Times New Roman" w:hint="eastAsia"/>
                  <w:lang w:eastAsia="zh-CN"/>
                </w:rPr>
                <w:delText>中心</w:delText>
              </w:r>
              <w:r w:rsidR="004227AF" w:rsidRPr="00EF62BE" w:rsidDel="00934B9F">
                <w:rPr>
                  <w:rFonts w:eastAsia="SimSun" w:hAnsi="Times New Roman" w:hint="eastAsia"/>
                  <w:lang w:eastAsia="zh-CN"/>
                </w:rPr>
                <w:delText>UE</w:delText>
              </w:r>
              <w:r w:rsidR="004227AF" w:rsidRPr="00EF62BE" w:rsidDel="00934B9F">
                <w:rPr>
                  <w:rFonts w:eastAsia="SimSun" w:hAnsi="Times New Roman" w:hint="eastAsia"/>
                  <w:lang w:eastAsia="zh-CN"/>
                </w:rPr>
                <w:delText>节点）</w:delText>
              </w:r>
              <w:r w:rsidR="00EF62BE" w:rsidDel="00934B9F">
                <w:rPr>
                  <w:rFonts w:eastAsia="SimSun" w:hAnsi="Times New Roman" w:hint="eastAsia"/>
                  <w:lang w:eastAsia="zh-CN"/>
                </w:rPr>
                <w:delText>，竞选中心节点请求</w:delText>
              </w:r>
              <w:r w:rsidR="00283E74" w:rsidDel="00934B9F">
                <w:rPr>
                  <w:rFonts w:eastAsia="SimSun" w:hAnsi="Times New Roman" w:hint="eastAsia"/>
                  <w:lang w:eastAsia="zh-CN"/>
                </w:rPr>
                <w:delText>等</w:delText>
              </w:r>
              <w:r w:rsidR="00B01E11" w:rsidRPr="00EF62BE" w:rsidDel="00934B9F">
                <w:rPr>
                  <w:rFonts w:eastAsia="SimSun" w:hAnsi="Times New Roman" w:hint="eastAsia"/>
                  <w:lang w:eastAsia="zh-CN"/>
                </w:rPr>
                <w:delText>；</w:delText>
              </w:r>
              <w:r w:rsidR="009A5730" w:rsidRPr="00EF62BE" w:rsidDel="00934B9F">
                <w:rPr>
                  <w:rFonts w:eastAsia="SimSun" w:hAnsi="Times New Roman"/>
                  <w:lang w:eastAsia="zh-CN"/>
                </w:rPr>
                <w:delText>接收来自于</w:delText>
              </w:r>
              <w:r w:rsidR="009A5730" w:rsidRPr="00EF62BE" w:rsidDel="00934B9F">
                <w:rPr>
                  <w:rFonts w:eastAsia="SimSun" w:hAnsi="Times New Roman" w:hint="eastAsia"/>
                  <w:lang w:eastAsia="zh-CN"/>
                </w:rPr>
                <w:delText>中心节点</w:delText>
              </w:r>
              <w:r w:rsidR="009A5730" w:rsidRPr="00EF62BE" w:rsidDel="00934B9F">
                <w:rPr>
                  <w:rFonts w:eastAsia="SimSun" w:hAnsi="Times New Roman"/>
                  <w:lang w:eastAsia="zh-CN"/>
                </w:rPr>
                <w:delText>决策并执行</w:delText>
              </w:r>
              <w:r w:rsidR="00B01E11" w:rsidRPr="00EF62BE" w:rsidDel="00934B9F">
                <w:rPr>
                  <w:rFonts w:eastAsia="SimSun" w:hAnsi="Times New Roman" w:hint="eastAsia"/>
                  <w:lang w:eastAsia="zh-CN"/>
                </w:rPr>
                <w:delText>；</w:delText>
              </w:r>
            </w:del>
          </w:p>
          <w:p w14:paraId="783EB55D" w14:textId="6487438C" w:rsidR="001565A2" w:rsidRPr="00E82698" w:rsidDel="00934B9F" w:rsidRDefault="00151360" w:rsidP="00AA3206">
            <w:pPr>
              <w:autoSpaceDE w:val="0"/>
              <w:autoSpaceDN w:val="0"/>
              <w:textAlignment w:val="bottom"/>
              <w:rPr>
                <w:del w:id="59" w:author="Zheng, Ce" w:date="2022-07-10T10:47:00Z"/>
                <w:rFonts w:eastAsia="SimSun" w:hAnsi="Times New Roman"/>
                <w:lang w:eastAsia="zh-CN"/>
              </w:rPr>
            </w:pPr>
            <w:del w:id="60" w:author="Zheng, Ce" w:date="2022-07-10T10:47:00Z">
              <w:r w:rsidDel="00934B9F">
                <w:rPr>
                  <w:rFonts w:eastAsia="SimSun" w:hAnsi="Times New Roman" w:hint="eastAsia"/>
                  <w:lang w:eastAsia="zh-CN"/>
                </w:rPr>
                <w:delText>c</w:delText>
              </w:r>
              <w:r w:rsidDel="00934B9F">
                <w:rPr>
                  <w:rFonts w:eastAsia="SimSun" w:hAnsi="Times New Roman"/>
                  <w:lang w:eastAsia="zh-CN"/>
                </w:rPr>
                <w:delText xml:space="preserve">). </w:delText>
              </w:r>
              <w:r w:rsidR="00CC09D3" w:rsidRPr="006523DC" w:rsidDel="00934B9F">
                <w:rPr>
                  <w:rFonts w:eastAsia="SimSun" w:hAnsi="Times New Roman"/>
                  <w:lang w:eastAsia="zh-CN"/>
                </w:rPr>
                <w:delText>接收来自于</w:delText>
              </w:r>
              <w:r w:rsidR="00EB059E" w:rsidDel="00934B9F">
                <w:rPr>
                  <w:rFonts w:eastAsia="SimSun" w:hAnsi="Times New Roman" w:hint="eastAsia"/>
                  <w:lang w:eastAsia="zh-CN"/>
                </w:rPr>
                <w:delText>其他节点的模型</w:delText>
              </w:r>
              <w:r w:rsidR="00EA10BE" w:rsidDel="00934B9F">
                <w:rPr>
                  <w:rFonts w:eastAsia="SimSun" w:hAnsi="Times New Roman" w:hint="eastAsia"/>
                  <w:lang w:eastAsia="zh-CN"/>
                </w:rPr>
                <w:delText>并进行</w:delText>
              </w:r>
              <w:r w:rsidR="000A011C" w:rsidDel="00934B9F">
                <w:rPr>
                  <w:rFonts w:eastAsia="SimSun" w:hAnsi="Times New Roman" w:hint="eastAsia"/>
                  <w:lang w:eastAsia="zh-CN"/>
                </w:rPr>
                <w:delText>聚合</w:delText>
              </w:r>
              <w:r w:rsidR="000F26CE" w:rsidDel="00934B9F">
                <w:rPr>
                  <w:rFonts w:eastAsia="SimSun" w:hAnsi="Times New Roman" w:hint="eastAsia"/>
                  <w:lang w:eastAsia="zh-CN"/>
                </w:rPr>
                <w:delText>；</w:delText>
              </w:r>
              <w:r w:rsidR="00D17053" w:rsidDel="00934B9F">
                <w:rPr>
                  <w:rFonts w:eastAsia="SimSun" w:hAnsi="Times New Roman" w:hint="eastAsia"/>
                  <w:lang w:eastAsia="zh-CN"/>
                </w:rPr>
                <w:delText>聚合后模型的广播；</w:delText>
              </w:r>
              <w:r w:rsidR="00202533" w:rsidDel="00934B9F">
                <w:rPr>
                  <w:rFonts w:eastAsia="SimSun" w:hAnsi="Times New Roman" w:hint="eastAsia"/>
                  <w:lang w:eastAsia="zh-CN"/>
                </w:rPr>
                <w:delText>与聚合相关的时间信息</w:delText>
              </w:r>
              <w:r w:rsidR="00202533" w:rsidDel="00934B9F">
                <w:rPr>
                  <w:rFonts w:eastAsia="SimSun" w:hAnsi="Times New Roman" w:hint="eastAsia"/>
                  <w:lang w:eastAsia="zh-CN"/>
                </w:rPr>
                <w:delText xml:space="preserve"> </w:delText>
              </w:r>
              <w:r w:rsidR="00202533" w:rsidDel="00934B9F">
                <w:rPr>
                  <w:rFonts w:eastAsia="SimSun" w:hAnsi="Times New Roman"/>
                  <w:lang w:eastAsia="zh-CN"/>
                </w:rPr>
                <w:delText xml:space="preserve">-- </w:delText>
              </w:r>
            </w:del>
            <m:oMath>
              <m:sSub>
                <m:sSubPr>
                  <m:ctrlPr>
                    <w:del w:id="61" w:author="Zheng, Ce" w:date="2022-07-10T10:47:00Z">
                      <w:rPr>
                        <w:rFonts w:ascii="Cambria Math" w:eastAsia="SimSun" w:hAnsi="Cambria Math"/>
                        <w:b/>
                        <w:bCs/>
                        <w:i/>
                        <w:szCs w:val="22"/>
                        <w:lang w:eastAsia="zh-CN"/>
                      </w:rPr>
                    </w:del>
                  </m:ctrlPr>
                </m:sSubPr>
                <m:e>
                  <m:r>
                    <w:del w:id="62" w:author="Zheng, Ce" w:date="2022-07-10T10:47:00Z">
                      <m:rPr>
                        <m:sty m:val="bi"/>
                      </m:rPr>
                      <w:rPr>
                        <w:rFonts w:ascii="Cambria Math" w:eastAsia="SimSun" w:hAnsi="Cambria Math"/>
                        <w:szCs w:val="22"/>
                        <w:lang w:eastAsia="zh-CN"/>
                      </w:rPr>
                      <m:t>T</m:t>
                    </w:del>
                  </m:r>
                </m:e>
                <m:sub>
                  <m:r>
                    <w:del w:id="63" w:author="Zheng, Ce" w:date="2022-07-10T10:47:00Z">
                      <m:rPr>
                        <m:sty m:val="bi"/>
                      </m:rPr>
                      <w:rPr>
                        <w:rFonts w:ascii="Cambria Math" w:eastAsia="SimSun" w:hAnsi="Cambria Math"/>
                        <w:szCs w:val="22"/>
                        <w:lang w:eastAsia="zh-CN"/>
                      </w:rPr>
                      <m:t>A</m:t>
                    </w:del>
                  </m:r>
                </m:sub>
              </m:sSub>
            </m:oMath>
            <w:del w:id="64" w:author="Zheng, Ce" w:date="2022-07-10T10:47:00Z">
              <w:r w:rsidR="00C21298" w:rsidDel="00934B9F">
                <w:rPr>
                  <w:rFonts w:eastAsia="SimSun" w:hAnsi="Times New Roman"/>
                  <w:b/>
                  <w:bCs/>
                  <w:szCs w:val="22"/>
                  <w:lang w:eastAsia="zh-CN"/>
                </w:rPr>
                <w:delText xml:space="preserve"> </w:delText>
              </w:r>
              <w:r w:rsidR="009C0F1D" w:rsidDel="00934B9F">
                <w:rPr>
                  <w:rFonts w:eastAsia="SimSun" w:hAnsi="Times New Roman" w:hint="eastAsia"/>
                  <w:lang w:eastAsia="zh-CN"/>
                </w:rPr>
                <w:delText>的估计；</w:delText>
              </w:r>
              <w:r w:rsidR="007A0AB3" w:rsidDel="00934B9F">
                <w:rPr>
                  <w:rFonts w:eastAsia="SimSun" w:hAnsi="Times New Roman" w:hint="eastAsia"/>
                  <w:lang w:eastAsia="zh-CN"/>
                </w:rPr>
                <w:delText>接收其他节点的请求</w:delText>
              </w:r>
              <w:r w:rsidR="00F43FB7" w:rsidDel="00934B9F">
                <w:rPr>
                  <w:rFonts w:eastAsia="SimSun" w:hAnsi="Times New Roman" w:hint="eastAsia"/>
                  <w:lang w:eastAsia="zh-CN"/>
                </w:rPr>
                <w:delText>并</w:delText>
              </w:r>
              <w:r w:rsidR="00154641" w:rsidDel="00934B9F">
                <w:rPr>
                  <w:rFonts w:eastAsia="SimSun" w:hAnsi="Times New Roman" w:hint="eastAsia"/>
                  <w:lang w:eastAsia="zh-CN"/>
                </w:rPr>
                <w:delText>做出</w:delText>
              </w:r>
              <w:r w:rsidR="00F43FB7" w:rsidDel="00934B9F">
                <w:rPr>
                  <w:rFonts w:eastAsia="SimSun" w:hAnsi="Times New Roman" w:hint="eastAsia"/>
                  <w:lang w:eastAsia="zh-CN"/>
                </w:rPr>
                <w:delText>决策</w:delText>
              </w:r>
              <w:r w:rsidR="00CC09D3" w:rsidRPr="006523DC" w:rsidDel="00934B9F">
                <w:rPr>
                  <w:rFonts w:eastAsia="SimSun" w:hAnsi="Times New Roman"/>
                  <w:lang w:eastAsia="zh-CN"/>
                </w:rPr>
                <w:delText>。</w:delText>
              </w:r>
            </w:del>
          </w:p>
          <w:p w14:paraId="57DF0981" w14:textId="006BF253" w:rsidR="002510F2" w:rsidRPr="008210AB" w:rsidRDefault="009D119E" w:rsidP="00934B9F">
            <w:pPr>
              <w:autoSpaceDE w:val="0"/>
              <w:autoSpaceDN w:val="0"/>
              <w:textAlignment w:val="bottom"/>
              <w:rPr>
                <w:rFonts w:eastAsia="SimSun" w:hAnsi="Times New Roman"/>
                <w:lang w:eastAsia="zh-CN"/>
              </w:rPr>
            </w:pPr>
            <w:del w:id="65" w:author="Zheng, Ce" w:date="2022-07-10T10:47:00Z">
              <w:r w:rsidDel="00934B9F">
                <w:rPr>
                  <w:rFonts w:eastAsia="SimSun" w:hAnsi="Times New Roman" w:hint="eastAsia"/>
                  <w:lang w:eastAsia="zh-CN"/>
                </w:rPr>
                <w:delText>其中，</w:delText>
              </w:r>
              <w:r w:rsidR="0033635B" w:rsidDel="00934B9F">
                <w:rPr>
                  <w:rFonts w:eastAsia="SimSun" w:hAnsi="Times New Roman" w:hint="eastAsia"/>
                  <w:lang w:eastAsia="zh-CN"/>
                </w:rPr>
                <w:delText>a</w:delText>
              </w:r>
              <w:r w:rsidR="0033635B" w:rsidDel="00934B9F">
                <w:rPr>
                  <w:rFonts w:eastAsia="SimSun" w:hAnsi="Times New Roman"/>
                  <w:lang w:eastAsia="zh-CN"/>
                </w:rPr>
                <w:delText xml:space="preserve">). </w:delText>
              </w:r>
              <w:r w:rsidR="0033635B" w:rsidDel="00934B9F">
                <w:rPr>
                  <w:rFonts w:eastAsia="SimSun" w:hAnsi="Times New Roman" w:hint="eastAsia"/>
                  <w:lang w:eastAsia="zh-CN"/>
                </w:rPr>
                <w:delText>为通用功</w:delText>
              </w:r>
            </w:del>
            <w:del w:id="66" w:author="Zheng, Ce" w:date="2022-07-10T10:46:00Z">
              <w:r w:rsidR="0033635B" w:rsidDel="00934B9F">
                <w:rPr>
                  <w:rFonts w:eastAsia="SimSun" w:hAnsi="Times New Roman" w:hint="eastAsia"/>
                  <w:lang w:eastAsia="zh-CN"/>
                </w:rPr>
                <w:delText>能；</w:delText>
              </w:r>
              <w:r w:rsidDel="00934B9F">
                <w:rPr>
                  <w:rFonts w:eastAsia="SimSun" w:hAnsi="Times New Roman" w:hint="eastAsia"/>
                  <w:lang w:eastAsia="zh-CN"/>
                </w:rPr>
                <w:delText>b)</w:delText>
              </w:r>
              <w:r w:rsidDel="00934B9F">
                <w:rPr>
                  <w:rFonts w:eastAsia="SimSun" w:hAnsi="Times New Roman"/>
                  <w:lang w:eastAsia="zh-CN"/>
                </w:rPr>
                <w:delText xml:space="preserve">. </w:delText>
              </w:r>
              <w:r w:rsidDel="00934B9F">
                <w:rPr>
                  <w:rFonts w:eastAsia="SimSun" w:hAnsi="Times New Roman" w:hint="eastAsia"/>
                  <w:lang w:eastAsia="zh-CN"/>
                </w:rPr>
                <w:delText>为</w:delText>
              </w:r>
              <w:r w:rsidDel="00934B9F">
                <w:rPr>
                  <w:rFonts w:eastAsia="SimSun" w:hAnsi="Times New Roman" w:hint="eastAsia"/>
                  <w:lang w:eastAsia="zh-CN"/>
                </w:rPr>
                <w:delText>UE</w:delText>
              </w:r>
              <w:r w:rsidDel="00934B9F">
                <w:rPr>
                  <w:rFonts w:eastAsia="SimSun" w:hAnsi="Times New Roman" w:hint="eastAsia"/>
                  <w:lang w:eastAsia="zh-CN"/>
                </w:rPr>
                <w:delText>单纯作为计算</w:delText>
              </w:r>
              <w:r w:rsidR="00F66E64" w:rsidDel="00934B9F">
                <w:rPr>
                  <w:rFonts w:eastAsia="SimSun" w:hAnsi="Times New Roman" w:hint="eastAsia"/>
                  <w:lang w:eastAsia="zh-CN"/>
                </w:rPr>
                <w:delText>UE</w:delText>
              </w:r>
              <w:r w:rsidDel="00934B9F">
                <w:rPr>
                  <w:rFonts w:eastAsia="SimSun" w:hAnsi="Times New Roman" w:hint="eastAsia"/>
                  <w:lang w:eastAsia="zh-CN"/>
                </w:rPr>
                <w:delText>时的功能</w:delText>
              </w:r>
              <w:r w:rsidR="003612A8" w:rsidDel="00934B9F">
                <w:rPr>
                  <w:rFonts w:eastAsia="SimSun" w:hAnsi="Times New Roman" w:hint="eastAsia"/>
                  <w:lang w:eastAsia="zh-CN"/>
                </w:rPr>
                <w:delText>；</w:delText>
              </w:r>
              <w:r w:rsidR="00877020" w:rsidDel="00934B9F">
                <w:rPr>
                  <w:rFonts w:eastAsia="SimSun" w:hAnsi="Times New Roman" w:hint="eastAsia"/>
                  <w:lang w:eastAsia="zh-CN"/>
                </w:rPr>
                <w:delText>c</w:delText>
              </w:r>
              <w:r w:rsidR="00877020" w:rsidDel="00934B9F">
                <w:rPr>
                  <w:rFonts w:eastAsia="SimSun" w:hAnsi="Times New Roman"/>
                  <w:lang w:eastAsia="zh-CN"/>
                </w:rPr>
                <w:delText xml:space="preserve">). </w:delText>
              </w:r>
              <w:r w:rsidR="00877020" w:rsidDel="00934B9F">
                <w:rPr>
                  <w:rFonts w:eastAsia="SimSun" w:hAnsi="Times New Roman" w:hint="eastAsia"/>
                  <w:lang w:eastAsia="zh-CN"/>
                </w:rPr>
                <w:delText>为</w:delText>
              </w:r>
              <w:r w:rsidR="00877020" w:rsidDel="00934B9F">
                <w:rPr>
                  <w:rFonts w:eastAsia="SimSun" w:hAnsi="Times New Roman" w:hint="eastAsia"/>
                  <w:lang w:eastAsia="zh-CN"/>
                </w:rPr>
                <w:delText>UE</w:delText>
              </w:r>
              <w:r w:rsidR="00877020" w:rsidDel="00934B9F">
                <w:rPr>
                  <w:rFonts w:eastAsia="SimSun" w:hAnsi="Times New Roman" w:hint="eastAsia"/>
                  <w:lang w:eastAsia="zh-CN"/>
                </w:rPr>
                <w:delText>作为</w:delText>
              </w:r>
              <w:r w:rsidR="00370B10" w:rsidDel="00934B9F">
                <w:rPr>
                  <w:rFonts w:eastAsia="SimSun" w:hAnsi="Times New Roman" w:hint="eastAsia"/>
                  <w:lang w:eastAsia="zh-CN"/>
                </w:rPr>
                <w:delText>中心节点时需</w:delText>
              </w:r>
              <w:r w:rsidR="00BB62E2" w:rsidDel="00934B9F">
                <w:rPr>
                  <w:rFonts w:eastAsia="SimSun" w:hAnsi="Times New Roman" w:hint="eastAsia"/>
                  <w:lang w:eastAsia="zh-CN"/>
                </w:rPr>
                <w:delText>具备</w:delText>
              </w:r>
              <w:r w:rsidR="00370B10" w:rsidDel="00934B9F">
                <w:rPr>
                  <w:rFonts w:eastAsia="SimSun" w:hAnsi="Times New Roman" w:hint="eastAsia"/>
                  <w:lang w:eastAsia="zh-CN"/>
                </w:rPr>
                <w:delText>的功能</w:delText>
              </w:r>
              <w:r w:rsidR="0033635B" w:rsidDel="00934B9F">
                <w:rPr>
                  <w:rFonts w:eastAsia="SimSun" w:hAnsi="Times New Roman" w:hint="eastAsia"/>
                  <w:lang w:eastAsia="zh-CN"/>
                </w:rPr>
                <w:delText>。</w:delText>
              </w:r>
            </w:del>
          </w:p>
        </w:tc>
        <w:tc>
          <w:tcPr>
            <w:tcW w:w="1915" w:type="dxa"/>
          </w:tcPr>
          <w:p w14:paraId="45DAE8C6" w14:textId="5E17E987" w:rsidR="004F33DB" w:rsidDel="004E2130" w:rsidRDefault="00560D2F" w:rsidP="00F13E61">
            <w:pPr>
              <w:autoSpaceDE w:val="0"/>
              <w:autoSpaceDN w:val="0"/>
              <w:textAlignment w:val="bottom"/>
              <w:rPr>
                <w:del w:id="67" w:author="Zheng, Ce" w:date="2022-07-08T14:45:00Z"/>
                <w:rFonts w:eastAsia="SimSun" w:hAnsi="Times New Roman"/>
                <w:szCs w:val="18"/>
                <w:lang w:eastAsia="zh-CN"/>
              </w:rPr>
            </w:pPr>
            <w:del w:id="68" w:author="Zheng, Ce" w:date="2022-07-08T14:45:00Z">
              <w:r w:rsidDel="004E2130">
                <w:rPr>
                  <w:rFonts w:eastAsia="SimSun" w:hAnsi="Times New Roman" w:hint="eastAsia"/>
                  <w:szCs w:val="18"/>
                  <w:lang w:eastAsia="zh-CN"/>
                </w:rPr>
                <w:delText>通过</w:delText>
              </w:r>
              <w:r w:rsidDel="004E2130">
                <w:rPr>
                  <w:rFonts w:eastAsia="SimSun" w:hAnsi="Times New Roman" w:hint="eastAsia"/>
                  <w:szCs w:val="18"/>
                  <w:lang w:eastAsia="zh-CN"/>
                </w:rPr>
                <w:delText>P</w:delText>
              </w:r>
              <w:r w:rsidDel="004E2130">
                <w:rPr>
                  <w:rFonts w:eastAsia="SimSun" w:hAnsi="Times New Roman"/>
                  <w:szCs w:val="18"/>
                  <w:lang w:eastAsia="zh-CN"/>
                </w:rPr>
                <w:delText>2P</w:delText>
              </w:r>
              <w:r w:rsidDel="004E2130">
                <w:rPr>
                  <w:rFonts w:eastAsia="SimSun" w:hAnsi="Times New Roman" w:hint="eastAsia"/>
                  <w:szCs w:val="18"/>
                  <w:lang w:eastAsia="zh-CN"/>
                </w:rPr>
                <w:delText>网络，避免或者降低了中心化的网络下，</w:delText>
              </w:r>
              <w:r w:rsidDel="004E2130">
                <w:rPr>
                  <w:rFonts w:eastAsia="SimSun" w:hAnsi="Times New Roman" w:hint="eastAsia"/>
                  <w:szCs w:val="18"/>
                  <w:lang w:eastAsia="zh-CN"/>
                </w:rPr>
                <w:delText>Server</w:delText>
              </w:r>
              <w:r w:rsidDel="004E2130">
                <w:rPr>
                  <w:rFonts w:eastAsia="SimSun" w:hAnsi="Times New Roman" w:hint="eastAsia"/>
                  <w:szCs w:val="18"/>
                  <w:lang w:eastAsia="zh-CN"/>
                </w:rPr>
                <w:delText>出现故障导致服务中断的情况</w:delText>
              </w:r>
              <w:r w:rsidR="00E56367" w:rsidDel="004E2130">
                <w:rPr>
                  <w:rFonts w:eastAsia="SimSun" w:hAnsi="Times New Roman" w:hint="eastAsia"/>
                  <w:szCs w:val="18"/>
                  <w:lang w:eastAsia="zh-CN"/>
                </w:rPr>
                <w:delText>。</w:delText>
              </w:r>
              <w:r w:rsidR="0051725E" w:rsidDel="004E2130">
                <w:rPr>
                  <w:rFonts w:eastAsia="SimSun" w:hAnsi="Times New Roman" w:hint="eastAsia"/>
                  <w:color w:val="FF0000"/>
                  <w:szCs w:val="18"/>
                  <w:highlight w:val="yellow"/>
                  <w:lang w:eastAsia="zh-CN"/>
                </w:rPr>
                <w:delText>P</w:delText>
              </w:r>
              <w:r w:rsidR="0051725E" w:rsidDel="004E2130">
                <w:rPr>
                  <w:rFonts w:eastAsia="SimSun" w:hAnsi="Times New Roman"/>
                  <w:color w:val="FF0000"/>
                  <w:szCs w:val="18"/>
                  <w:highlight w:val="yellow"/>
                  <w:lang w:eastAsia="zh-CN"/>
                </w:rPr>
                <w:delText>2P</w:delText>
              </w:r>
              <w:r w:rsidR="0051725E" w:rsidDel="004E2130">
                <w:rPr>
                  <w:rFonts w:eastAsia="SimSun" w:hAnsi="Times New Roman" w:hint="eastAsia"/>
                  <w:color w:val="FF0000"/>
                  <w:szCs w:val="18"/>
                  <w:highlight w:val="yellow"/>
                  <w:lang w:eastAsia="zh-CN"/>
                </w:rPr>
                <w:delText>的结构</w:delText>
              </w:r>
              <w:r w:rsidR="004E5868" w:rsidDel="004E2130">
                <w:rPr>
                  <w:rFonts w:eastAsia="SimSun" w:hAnsi="Times New Roman" w:hint="eastAsia"/>
                  <w:color w:val="FF0000"/>
                  <w:szCs w:val="18"/>
                  <w:highlight w:val="yellow"/>
                  <w:lang w:eastAsia="zh-CN"/>
                </w:rPr>
                <w:delText>应该已经有人提出，并不是本专利</w:delText>
              </w:r>
              <w:r w:rsidR="00BD4287" w:rsidRPr="00FF6D01" w:rsidDel="004E2130">
                <w:rPr>
                  <w:rFonts w:eastAsia="SimSun" w:hAnsi="Times New Roman" w:hint="eastAsia"/>
                  <w:color w:val="FF0000"/>
                  <w:szCs w:val="18"/>
                  <w:highlight w:val="yellow"/>
                  <w:lang w:eastAsia="zh-CN"/>
                </w:rPr>
                <w:delText>创新点</w:delText>
              </w:r>
            </w:del>
          </w:p>
          <w:p w14:paraId="5837E817" w14:textId="77777777" w:rsidR="004F33DB" w:rsidRDefault="004F33DB" w:rsidP="00F13E61">
            <w:pPr>
              <w:autoSpaceDE w:val="0"/>
              <w:autoSpaceDN w:val="0"/>
              <w:textAlignment w:val="bottom"/>
              <w:rPr>
                <w:rFonts w:eastAsia="SimSun" w:hAnsi="Times New Roman"/>
                <w:szCs w:val="18"/>
                <w:lang w:eastAsia="zh-CN"/>
              </w:rPr>
            </w:pPr>
          </w:p>
          <w:p w14:paraId="7EBCC517" w14:textId="77777777" w:rsidR="004F33DB" w:rsidRDefault="004F33DB" w:rsidP="00F13E61">
            <w:pPr>
              <w:autoSpaceDE w:val="0"/>
              <w:autoSpaceDN w:val="0"/>
              <w:textAlignment w:val="bottom"/>
              <w:rPr>
                <w:rFonts w:eastAsia="SimSun" w:hAnsi="Times New Roman"/>
                <w:szCs w:val="18"/>
                <w:lang w:eastAsia="zh-CN"/>
              </w:rPr>
            </w:pPr>
          </w:p>
          <w:p w14:paraId="227C7EDE" w14:textId="4F8B689A" w:rsidR="001D6440" w:rsidRPr="00167DD1" w:rsidRDefault="001D6440" w:rsidP="00F13E61">
            <w:pPr>
              <w:autoSpaceDE w:val="0"/>
              <w:autoSpaceDN w:val="0"/>
              <w:textAlignment w:val="bottom"/>
              <w:rPr>
                <w:rFonts w:eastAsia="SimSun" w:hAnsi="Times New Roman"/>
                <w:szCs w:val="18"/>
                <w:lang w:eastAsia="zh-CN"/>
              </w:rPr>
            </w:pPr>
          </w:p>
        </w:tc>
      </w:tr>
      <w:tr w:rsidR="00E672C1" w:rsidRPr="00C02F0C" w14:paraId="79E408B6" w14:textId="77777777" w:rsidTr="00935D08">
        <w:trPr>
          <w:trHeight w:val="1673"/>
        </w:trPr>
        <w:tc>
          <w:tcPr>
            <w:tcW w:w="7889" w:type="dxa"/>
          </w:tcPr>
          <w:p w14:paraId="49EDF869" w14:textId="56B932C3" w:rsidR="00A20FDE" w:rsidRPr="002D49A6" w:rsidRDefault="00E672C1" w:rsidP="00AA3206">
            <w:pPr>
              <w:pStyle w:val="af0"/>
              <w:numPr>
                <w:ilvl w:val="0"/>
                <w:numId w:val="1"/>
              </w:numPr>
              <w:autoSpaceDE w:val="0"/>
              <w:autoSpaceDN w:val="0"/>
              <w:ind w:firstLineChars="0"/>
              <w:textAlignment w:val="bottom"/>
              <w:rPr>
                <w:rFonts w:eastAsia="SimSun" w:hAnsi="Times New Roman"/>
                <w:szCs w:val="22"/>
                <w:lang w:eastAsia="zh-CN"/>
              </w:rPr>
            </w:pPr>
            <w:del w:id="69" w:author="Zheng, Ce" w:date="2022-07-08T14:45:00Z">
              <w:r w:rsidRPr="000F3E3A" w:rsidDel="00E75E1B">
                <w:rPr>
                  <w:rFonts w:eastAsia="SimSun" w:hAnsi="Times New Roman" w:hint="eastAsia"/>
                  <w:lang w:eastAsia="zh-CN"/>
                </w:rPr>
                <w:delText>基于</w:delText>
              </w:r>
            </w:del>
            <w:del w:id="70" w:author="Zheng, Ce" w:date="2022-07-08T14:44:00Z">
              <w:r w:rsidRPr="000F3E3A" w:rsidDel="00E75E1B">
                <w:rPr>
                  <w:rFonts w:eastAsia="SimSun" w:hAnsi="Times New Roman" w:hint="eastAsia"/>
                  <w:lang w:eastAsia="zh-CN"/>
                </w:rPr>
                <w:delText>该网络</w:delText>
              </w:r>
            </w:del>
            <w:ins w:id="71" w:author="Zheng, Ce" w:date="2022-07-08T14:44:00Z">
              <w:r w:rsidR="00E75E1B" w:rsidRPr="000F3E3A">
                <w:rPr>
                  <w:rFonts w:eastAsia="SimSun" w:hAnsi="Times New Roman" w:hint="eastAsia"/>
                  <w:lang w:eastAsia="zh-CN"/>
                </w:rPr>
                <w:t>联邦学习网络下</w:t>
              </w:r>
            </w:ins>
            <w:r w:rsidRPr="000F3E3A">
              <w:rPr>
                <w:rFonts w:eastAsia="SimSun" w:hAnsi="Times New Roman" w:hint="eastAsia"/>
                <w:lang w:eastAsia="zh-CN"/>
              </w:rPr>
              <w:t>的服务保障机制：对于</w:t>
            </w:r>
            <w:ins w:id="72" w:author="Zheng, Ce" w:date="2022-07-11T22:49:00Z">
              <w:r w:rsidR="00102CA6" w:rsidRPr="000F3E3A">
                <w:rPr>
                  <w:rFonts w:eastAsia="SimSun" w:hAnsi="Times New Roman" w:hint="eastAsia"/>
                  <w:szCs w:val="22"/>
                  <w:lang w:eastAsia="zh-CN"/>
                </w:rPr>
                <w:t>中心聚合节点</w:t>
              </w:r>
              <w:r w:rsidR="00102CA6">
                <w:rPr>
                  <w:rFonts w:eastAsia="SimSun" w:hAnsi="Times New Roman" w:hint="eastAsia"/>
                  <w:szCs w:val="22"/>
                  <w:lang w:eastAsia="zh-CN"/>
                </w:rPr>
                <w:t>或</w:t>
              </w:r>
            </w:ins>
            <w:r w:rsidRPr="000F3E3A">
              <w:rPr>
                <w:rFonts w:eastAsia="SimSun" w:hAnsi="Times New Roman" w:hint="eastAsia"/>
                <w:lang w:eastAsia="zh-CN"/>
              </w:rPr>
              <w:t>中心</w:t>
            </w:r>
            <w:r w:rsidR="00FB73BA" w:rsidRPr="000F3E3A">
              <w:rPr>
                <w:rFonts w:eastAsia="SimSun" w:hAnsi="Times New Roman"/>
                <w:szCs w:val="22"/>
                <w:lang w:eastAsia="zh-CN"/>
              </w:rPr>
              <w:t>UE</w:t>
            </w:r>
            <w:r w:rsidRPr="000F3E3A">
              <w:rPr>
                <w:rFonts w:eastAsia="SimSun" w:hAnsi="Times New Roman" w:hint="eastAsia"/>
                <w:lang w:eastAsia="zh-CN"/>
              </w:rPr>
              <w:t>的</w:t>
            </w:r>
            <w:r w:rsidR="00EB4A2F" w:rsidRPr="000F3E3A">
              <w:rPr>
                <w:rFonts w:eastAsia="SimSun" w:hAnsi="Times New Roman" w:hint="eastAsia"/>
                <w:lang w:eastAsia="zh-CN"/>
              </w:rPr>
              <w:t>切换</w:t>
            </w:r>
            <w:r w:rsidRPr="000F3E3A">
              <w:rPr>
                <w:rFonts w:eastAsia="SimSun" w:hAnsi="Times New Roman" w:hint="eastAsia"/>
                <w:lang w:eastAsia="zh-CN"/>
              </w:rPr>
              <w:t>，新</w:t>
            </w:r>
            <w:r w:rsidR="00104CBB" w:rsidRPr="000F3E3A">
              <w:rPr>
                <w:rFonts w:eastAsia="SimSun" w:hAnsi="Times New Roman" w:hint="eastAsia"/>
                <w:lang w:eastAsia="zh-CN"/>
              </w:rPr>
              <w:t>计算</w:t>
            </w:r>
            <w:r w:rsidR="00FB73BA" w:rsidRPr="000F3E3A">
              <w:rPr>
                <w:rFonts w:eastAsia="SimSun" w:hAnsi="Times New Roman"/>
                <w:szCs w:val="22"/>
                <w:lang w:eastAsia="zh-CN"/>
              </w:rPr>
              <w:t>UE</w:t>
            </w:r>
            <w:r w:rsidRPr="000F3E3A">
              <w:rPr>
                <w:rFonts w:eastAsia="SimSun" w:hAnsi="Times New Roman" w:hint="eastAsia"/>
                <w:lang w:eastAsia="zh-CN"/>
              </w:rPr>
              <w:t>的加入</w:t>
            </w:r>
            <w:r w:rsidR="007572F1" w:rsidRPr="000F3E3A">
              <w:rPr>
                <w:rFonts w:eastAsia="SimSun" w:hAnsi="Times New Roman" w:hint="eastAsia"/>
                <w:lang w:eastAsia="zh-CN"/>
              </w:rPr>
              <w:t>，</w:t>
            </w:r>
            <w:r w:rsidRPr="000F3E3A">
              <w:rPr>
                <w:rFonts w:eastAsia="SimSun" w:hAnsi="Times New Roman" w:hint="eastAsia"/>
                <w:lang w:eastAsia="zh-CN"/>
              </w:rPr>
              <w:t>应尽量</w:t>
            </w:r>
            <w:r w:rsidR="00B4586C" w:rsidRPr="000F3E3A">
              <w:rPr>
                <w:rFonts w:eastAsia="SimSun" w:hAnsi="Times New Roman" w:hint="eastAsia"/>
                <w:b/>
                <w:bCs/>
                <w:color w:val="FF0000"/>
                <w:highlight w:val="yellow"/>
                <w:lang w:eastAsia="zh-CN"/>
              </w:rPr>
              <w:t>选择</w:t>
            </w:r>
            <w:r w:rsidR="00DD5963" w:rsidRPr="000F3E3A">
              <w:rPr>
                <w:rFonts w:eastAsia="SimSun" w:hAnsi="Times New Roman" w:hint="eastAsia"/>
                <w:b/>
                <w:bCs/>
                <w:color w:val="FF0000"/>
                <w:highlight w:val="yellow"/>
                <w:lang w:eastAsia="zh-CN"/>
              </w:rPr>
              <w:t>或</w:t>
            </w:r>
            <w:r w:rsidR="00B4586C" w:rsidRPr="000F3E3A">
              <w:rPr>
                <w:rFonts w:eastAsia="SimSun" w:hAnsi="Times New Roman" w:hint="eastAsia"/>
                <w:b/>
                <w:bCs/>
                <w:color w:val="FF0000"/>
                <w:highlight w:val="yellow"/>
                <w:lang w:eastAsia="zh-CN"/>
              </w:rPr>
              <w:t>保障</w:t>
            </w:r>
            <w:r w:rsidRPr="000F3E3A">
              <w:rPr>
                <w:rFonts w:eastAsia="SimSun" w:hAnsi="Times New Roman" w:hint="eastAsia"/>
                <w:lang w:eastAsia="zh-CN"/>
              </w:rPr>
              <w:t>在</w:t>
            </w:r>
            <w:r w:rsidR="004A5011" w:rsidRPr="000F3E3A">
              <w:rPr>
                <w:rFonts w:eastAsia="SimSun" w:hAnsi="Times New Roman" w:hint="eastAsia"/>
                <w:lang w:eastAsia="zh-CN"/>
              </w:rPr>
              <w:t>全局模型</w:t>
            </w:r>
            <w:r w:rsidRPr="000F3E3A">
              <w:rPr>
                <w:rFonts w:eastAsia="SimSun" w:hAnsi="Times New Roman" w:hint="eastAsia"/>
                <w:lang w:eastAsia="zh-CN"/>
              </w:rPr>
              <w:t>聚合结束</w:t>
            </w:r>
            <w:r w:rsidR="00C913F7" w:rsidRPr="000F3E3A">
              <w:rPr>
                <w:rFonts w:eastAsia="SimSun" w:hAnsi="Times New Roman" w:hint="eastAsia"/>
                <w:lang w:eastAsia="zh-CN"/>
              </w:rPr>
              <w:t>并下发后</w:t>
            </w:r>
            <w:r w:rsidRPr="000F3E3A">
              <w:rPr>
                <w:rFonts w:eastAsia="SimSun" w:hAnsi="Times New Roman" w:hint="eastAsia"/>
                <w:lang w:eastAsia="zh-CN"/>
              </w:rPr>
              <w:t>实施</w:t>
            </w:r>
            <w:r w:rsidR="005F6CBA" w:rsidRPr="000F3E3A">
              <w:rPr>
                <w:rFonts w:eastAsia="SimSun" w:hAnsi="Times New Roman" w:hint="eastAsia"/>
                <w:lang w:eastAsia="zh-CN"/>
              </w:rPr>
              <w:t>；对于</w:t>
            </w:r>
            <w:r w:rsidR="00452178" w:rsidRPr="000F3E3A">
              <w:rPr>
                <w:rFonts w:eastAsia="SimSun" w:hAnsi="Times New Roman" w:hint="eastAsia"/>
                <w:lang w:eastAsia="zh-CN"/>
              </w:rPr>
              <w:t>正在参与</w:t>
            </w:r>
            <w:r w:rsidR="00452178" w:rsidRPr="000F3E3A">
              <w:rPr>
                <w:rFonts w:eastAsia="SimSun" w:hAnsi="Times New Roman"/>
                <w:lang w:eastAsia="zh-CN"/>
              </w:rPr>
              <w:t>FL</w:t>
            </w:r>
            <w:r w:rsidR="00452178" w:rsidRPr="000F3E3A">
              <w:rPr>
                <w:rFonts w:eastAsia="SimSun" w:hAnsi="Times New Roman" w:hint="eastAsia"/>
                <w:lang w:eastAsia="zh-CN"/>
              </w:rPr>
              <w:t>的计算</w:t>
            </w:r>
            <w:r w:rsidR="00452178" w:rsidRPr="000F3E3A">
              <w:rPr>
                <w:rFonts w:eastAsia="SimSun" w:hAnsi="Times New Roman"/>
                <w:lang w:eastAsia="zh-CN"/>
              </w:rPr>
              <w:t>UE</w:t>
            </w:r>
            <w:r w:rsidR="006A17C7" w:rsidRPr="000F3E3A">
              <w:rPr>
                <w:rFonts w:eastAsia="SimSun" w:hAnsi="Times New Roman" w:hint="eastAsia"/>
                <w:lang w:eastAsia="zh-CN"/>
              </w:rPr>
              <w:t>的</w:t>
            </w:r>
            <w:r w:rsidR="00452178" w:rsidRPr="000F3E3A">
              <w:rPr>
                <w:rFonts w:eastAsia="SimSun" w:hAnsi="Times New Roman" w:hint="eastAsia"/>
                <w:lang w:eastAsia="zh-CN"/>
              </w:rPr>
              <w:t>退出</w:t>
            </w:r>
            <w:r w:rsidR="009F33AE" w:rsidRPr="000F3E3A">
              <w:rPr>
                <w:rFonts w:eastAsia="SimSun" w:hAnsi="Times New Roman" w:hint="eastAsia"/>
                <w:lang w:eastAsia="zh-CN"/>
              </w:rPr>
              <w:t>，</w:t>
            </w:r>
            <w:r w:rsidR="00DD5963" w:rsidRPr="000F3E3A">
              <w:rPr>
                <w:rFonts w:eastAsia="SimSun" w:hAnsi="Times New Roman" w:hint="eastAsia"/>
                <w:lang w:eastAsia="zh-CN"/>
              </w:rPr>
              <w:t>应尽量</w:t>
            </w:r>
            <w:r w:rsidR="00CD248D" w:rsidRPr="000F3E3A">
              <w:rPr>
                <w:rFonts w:eastAsia="SimSun" w:hAnsi="Times New Roman" w:hint="eastAsia"/>
                <w:b/>
                <w:bCs/>
                <w:color w:val="FF0000"/>
                <w:highlight w:val="yellow"/>
                <w:lang w:eastAsia="zh-CN"/>
              </w:rPr>
              <w:t>选择或保障</w:t>
            </w:r>
            <w:r w:rsidR="00CD248D" w:rsidRPr="000F3E3A">
              <w:rPr>
                <w:rFonts w:eastAsia="SimSun" w:hAnsi="Times New Roman" w:hint="eastAsia"/>
                <w:lang w:eastAsia="zh-CN"/>
              </w:rPr>
              <w:t>其</w:t>
            </w:r>
            <w:r w:rsidR="002D0764" w:rsidRPr="000F3E3A">
              <w:rPr>
                <w:rFonts w:eastAsia="SimSun" w:hAnsi="Times New Roman" w:hint="eastAsia"/>
                <w:lang w:eastAsia="zh-CN"/>
              </w:rPr>
              <w:t>在</w:t>
            </w:r>
            <w:r w:rsidR="009F33AE" w:rsidRPr="000F3E3A">
              <w:rPr>
                <w:rFonts w:ascii="SimSun" w:eastAsia="SimSun" w:hAnsi="SimSun" w:hint="eastAsia"/>
                <w:noProof/>
                <w:szCs w:val="22"/>
                <w:lang w:eastAsia="zh-CN"/>
              </w:rPr>
              <w:t>本地模型成功上传</w:t>
            </w:r>
            <w:r w:rsidR="005D1781" w:rsidRPr="000F3E3A">
              <w:rPr>
                <w:rFonts w:ascii="SimSun" w:eastAsia="SimSun" w:hAnsi="SimSun" w:hint="eastAsia"/>
                <w:noProof/>
                <w:szCs w:val="22"/>
                <w:lang w:eastAsia="zh-CN"/>
              </w:rPr>
              <w:t>后实施</w:t>
            </w:r>
            <w:r w:rsidR="002F2A01" w:rsidRPr="000F3E3A">
              <w:rPr>
                <w:rFonts w:ascii="SimSun" w:eastAsia="SimSun" w:hAnsi="SimSun" w:hint="eastAsia"/>
                <w:noProof/>
                <w:szCs w:val="22"/>
                <w:lang w:eastAsia="zh-CN"/>
              </w:rPr>
              <w:t>。</w:t>
            </w:r>
          </w:p>
        </w:tc>
        <w:tc>
          <w:tcPr>
            <w:tcW w:w="1915" w:type="dxa"/>
          </w:tcPr>
          <w:p w14:paraId="495FC3B6" w14:textId="36CA6664" w:rsidR="00E672C1" w:rsidRPr="00EF56C0" w:rsidRDefault="00E60BCD" w:rsidP="00F13E61">
            <w:pPr>
              <w:autoSpaceDE w:val="0"/>
              <w:autoSpaceDN w:val="0"/>
              <w:textAlignment w:val="bottom"/>
              <w:rPr>
                <w:rFonts w:eastAsia="SimSun" w:hAnsi="Times New Roman"/>
                <w:szCs w:val="18"/>
                <w:highlight w:val="green"/>
                <w:lang w:eastAsia="zh-CN"/>
              </w:rPr>
            </w:pPr>
            <w:r w:rsidRPr="00EF56C0">
              <w:rPr>
                <w:rFonts w:eastAsia="SimSun" w:hAnsi="Times New Roman" w:hint="eastAsia"/>
                <w:color w:val="FF0000"/>
                <w:szCs w:val="18"/>
                <w:highlight w:val="green"/>
                <w:lang w:eastAsia="zh-CN"/>
              </w:rPr>
              <w:t>该项为本专利主要创新点</w:t>
            </w:r>
            <w:r w:rsidR="00241268" w:rsidRPr="00EF56C0">
              <w:rPr>
                <w:rFonts w:eastAsia="SimSun" w:hAnsi="Times New Roman" w:hint="eastAsia"/>
                <w:color w:val="FF0000"/>
                <w:szCs w:val="18"/>
                <w:highlight w:val="green"/>
                <w:lang w:eastAsia="zh-CN"/>
              </w:rPr>
              <w:t>。</w:t>
            </w:r>
            <w:ins w:id="73" w:author="Zheng, Ce" w:date="2022-07-12T01:16:00Z">
              <w:r w:rsidR="004E14F6" w:rsidRPr="0071617D">
                <w:rPr>
                  <w:rFonts w:eastAsia="SimSun" w:hAnsi="Times New Roman" w:hint="eastAsia"/>
                  <w:color w:val="FF0000"/>
                  <w:szCs w:val="18"/>
                  <w:highlight w:val="green"/>
                  <w:lang w:eastAsia="zh-CN"/>
                </w:rPr>
                <w:t>本</w:t>
              </w:r>
            </w:ins>
            <w:ins w:id="74" w:author="Zheng, Ce" w:date="2022-07-12T01:17:00Z">
              <w:r w:rsidR="00BC7632" w:rsidRPr="00EF56C0">
                <w:rPr>
                  <w:rFonts w:eastAsia="SimSun" w:hAnsi="Times New Roman" w:hint="eastAsia"/>
                  <w:color w:val="FF0000"/>
                  <w:szCs w:val="18"/>
                  <w:highlight w:val="green"/>
                  <w:lang w:eastAsia="zh-CN"/>
                </w:rPr>
                <w:t>权利要求</w:t>
              </w:r>
            </w:ins>
            <w:ins w:id="75" w:author="Zheng, Ce" w:date="2022-07-12T01:16:00Z">
              <w:r w:rsidR="004E14F6" w:rsidRPr="00EF56C0">
                <w:rPr>
                  <w:rFonts w:eastAsia="SimSun" w:hAnsi="Times New Roman" w:hint="eastAsia"/>
                  <w:color w:val="FF0000"/>
                  <w:szCs w:val="18"/>
                  <w:highlight w:val="green"/>
                  <w:lang w:eastAsia="zh-CN"/>
                </w:rPr>
                <w:t>还适应于具有类似</w:t>
              </w:r>
              <w:r w:rsidR="004E14F6" w:rsidRPr="00037CEE">
                <w:rPr>
                  <w:rFonts w:eastAsia="SimSun" w:hAnsi="Times New Roman" w:hint="eastAsia"/>
                  <w:color w:val="FF0000"/>
                  <w:szCs w:val="18"/>
                  <w:highlight w:val="green"/>
                  <w:lang w:eastAsia="zh-CN"/>
                </w:rPr>
                <w:t>情况的</w:t>
              </w:r>
              <w:r w:rsidR="004E14F6" w:rsidRPr="00C928B1">
                <w:rPr>
                  <w:rFonts w:eastAsia="SimSun" w:hAnsi="Times New Roman" w:hint="eastAsia"/>
                  <w:color w:val="FF0000"/>
                  <w:szCs w:val="18"/>
                  <w:highlight w:val="green"/>
                  <w:lang w:eastAsia="zh-CN"/>
                </w:rPr>
                <w:t>分布式计算</w:t>
              </w:r>
              <w:r w:rsidR="004E14F6" w:rsidRPr="00B333F6">
                <w:rPr>
                  <w:rFonts w:eastAsia="SimSun" w:hAnsi="Times New Roman" w:hint="eastAsia"/>
                  <w:color w:val="FF0000"/>
                  <w:szCs w:val="18"/>
                  <w:highlight w:val="green"/>
                  <w:lang w:eastAsia="zh-CN"/>
                </w:rPr>
                <w:t>任务</w:t>
              </w:r>
            </w:ins>
            <w:ins w:id="76" w:author="Zheng, Ce" w:date="2022-07-12T10:05:00Z">
              <w:r w:rsidR="00122EC8" w:rsidRPr="0063794C">
                <w:rPr>
                  <w:rFonts w:eastAsia="SimSun" w:hAnsi="Times New Roman" w:hint="eastAsia"/>
                  <w:color w:val="FF0000"/>
                  <w:szCs w:val="18"/>
                  <w:highlight w:val="green"/>
                  <w:lang w:eastAsia="zh-CN"/>
                </w:rPr>
                <w:t>，</w:t>
              </w:r>
              <w:r w:rsidR="00122EC8" w:rsidRPr="000868D4">
                <w:rPr>
                  <w:rFonts w:eastAsia="SimSun" w:hAnsi="Times New Roman" w:hint="eastAsia"/>
                  <w:color w:val="FF0000"/>
                  <w:szCs w:val="18"/>
                  <w:highlight w:val="green"/>
                  <w:lang w:eastAsia="zh-CN"/>
                </w:rPr>
                <w:t>即</w:t>
              </w:r>
            </w:ins>
            <w:ins w:id="77" w:author="Zheng, Ce" w:date="2022-07-12T11:24:00Z">
              <w:r w:rsidR="00096C29" w:rsidRPr="00F708FA">
                <w:rPr>
                  <w:rFonts w:eastAsia="SimSun" w:hAnsi="Times New Roman" w:hint="eastAsia"/>
                  <w:color w:val="FF0000"/>
                  <w:szCs w:val="18"/>
                  <w:highlight w:val="green"/>
                  <w:lang w:eastAsia="zh-CN"/>
                </w:rPr>
                <w:t>可将</w:t>
              </w:r>
              <w:r w:rsidR="00096C29" w:rsidRPr="00BB5EE2">
                <w:rPr>
                  <w:rFonts w:eastAsia="SimSun" w:hAnsi="Times New Roman" w:hint="eastAsia"/>
                  <w:color w:val="FF0000"/>
                  <w:szCs w:val="18"/>
                  <w:highlight w:val="green"/>
                  <w:lang w:eastAsia="zh-CN"/>
                </w:rPr>
                <w:t>一个</w:t>
              </w:r>
              <w:r w:rsidR="00096C29" w:rsidRPr="00891CB2">
                <w:rPr>
                  <w:rFonts w:eastAsia="SimSun" w:hAnsi="Times New Roman" w:hint="eastAsia"/>
                  <w:color w:val="FF0000"/>
                  <w:szCs w:val="18"/>
                  <w:highlight w:val="green"/>
                  <w:lang w:eastAsia="zh-CN"/>
                </w:rPr>
                <w:t>大</w:t>
              </w:r>
              <w:r w:rsidR="00096C29" w:rsidRPr="00C20A7B">
                <w:rPr>
                  <w:rFonts w:eastAsia="SimSun" w:hAnsi="Times New Roman" w:hint="eastAsia"/>
                  <w:color w:val="FF0000"/>
                  <w:szCs w:val="18"/>
                  <w:highlight w:val="green"/>
                  <w:lang w:eastAsia="zh-CN"/>
                </w:rPr>
                <w:t>任务</w:t>
              </w:r>
            </w:ins>
            <w:ins w:id="78" w:author="Zheng, Ce" w:date="2022-07-12T11:25:00Z">
              <w:r w:rsidR="00182B7E" w:rsidRPr="00EF56C0">
                <w:rPr>
                  <w:rFonts w:eastAsia="SimSun" w:hAnsi="Times New Roman" w:hint="eastAsia"/>
                  <w:color w:val="FF0000"/>
                  <w:szCs w:val="18"/>
                  <w:highlight w:val="green"/>
                  <w:lang w:eastAsia="zh-CN"/>
                </w:rPr>
                <w:t>拆分成多个小任务</w:t>
              </w:r>
            </w:ins>
            <w:ins w:id="79" w:author="Zheng, Ce" w:date="2022-07-12T11:27:00Z">
              <w:r w:rsidR="00B26D29" w:rsidRPr="00EF56C0">
                <w:rPr>
                  <w:rFonts w:eastAsia="SimSun" w:hAnsi="Times New Roman" w:hint="eastAsia"/>
                  <w:color w:val="FF0000"/>
                  <w:szCs w:val="18"/>
                  <w:highlight w:val="green"/>
                  <w:lang w:eastAsia="zh-CN"/>
                </w:rPr>
                <w:t>并分发到不同计算节点上并行计算</w:t>
              </w:r>
            </w:ins>
            <w:ins w:id="80" w:author="Zheng, Ce" w:date="2022-07-12T11:25:00Z">
              <w:r w:rsidR="00182B7E" w:rsidRPr="00EF56C0">
                <w:rPr>
                  <w:rFonts w:eastAsia="SimSun" w:hAnsi="Times New Roman" w:hint="eastAsia"/>
                  <w:color w:val="FF0000"/>
                  <w:szCs w:val="18"/>
                  <w:highlight w:val="green"/>
                  <w:lang w:eastAsia="zh-CN"/>
                </w:rPr>
                <w:t>，再合并各小任务的结果以得</w:t>
              </w:r>
              <w:r w:rsidR="00182B7E" w:rsidRPr="00EF56C0">
                <w:rPr>
                  <w:rFonts w:eastAsia="SimSun" w:hAnsi="Times New Roman" w:hint="eastAsia"/>
                  <w:color w:val="FF0000"/>
                  <w:szCs w:val="18"/>
                  <w:highlight w:val="green"/>
                  <w:lang w:eastAsia="zh-CN"/>
                </w:rPr>
                <w:lastRenderedPageBreak/>
                <w:t>到大任务的计算结果</w:t>
              </w:r>
            </w:ins>
            <w:ins w:id="81" w:author="Zheng, Ce" w:date="2022-07-12T11:27:00Z">
              <w:r w:rsidR="00D05EB9" w:rsidRPr="00EF56C0">
                <w:rPr>
                  <w:rFonts w:eastAsia="SimSun" w:hAnsi="Times New Roman" w:hint="eastAsia"/>
                  <w:color w:val="FF0000"/>
                  <w:szCs w:val="18"/>
                  <w:highlight w:val="green"/>
                  <w:lang w:eastAsia="zh-CN"/>
                </w:rPr>
                <w:t>，如</w:t>
              </w:r>
              <w:r w:rsidR="00D05EB9" w:rsidRPr="00037CEE">
                <w:rPr>
                  <w:rFonts w:eastAsia="SimSun" w:hAnsi="Times New Roman" w:hint="eastAsia"/>
                  <w:b/>
                  <w:bCs/>
                  <w:color w:val="FF0000"/>
                  <w:szCs w:val="18"/>
                  <w:highlight w:val="green"/>
                  <w:lang w:eastAsia="zh-CN"/>
                </w:rPr>
                <w:t>MapReduce</w:t>
              </w:r>
              <w:commentRangeStart w:id="82"/>
              <w:r w:rsidR="00D05EB9" w:rsidRPr="00EF56C0">
                <w:rPr>
                  <w:rFonts w:eastAsia="SimSun" w:hAnsi="Times New Roman" w:hint="eastAsia"/>
                  <w:color w:val="FF0000"/>
                  <w:szCs w:val="18"/>
                  <w:highlight w:val="green"/>
                  <w:lang w:eastAsia="zh-CN"/>
                </w:rPr>
                <w:t>等</w:t>
              </w:r>
            </w:ins>
            <w:commentRangeEnd w:id="82"/>
            <w:ins w:id="83" w:author="Zheng, Ce" w:date="2022-07-12T11:46:00Z">
              <w:r w:rsidR="005E279E">
                <w:rPr>
                  <w:rStyle w:val="af3"/>
                  <w:rFonts w:eastAsia="SimSun" w:hAnsi="Times New Roman"/>
                  <w:lang w:val="en-GB" w:eastAsia="en-US"/>
                </w:rPr>
                <w:commentReference w:id="82"/>
              </w:r>
            </w:ins>
            <w:ins w:id="84" w:author="Zheng, Ce" w:date="2022-07-12T11:27:00Z">
              <w:r w:rsidR="009944D9" w:rsidRPr="00EF56C0">
                <w:rPr>
                  <w:rFonts w:eastAsia="SimSun" w:hAnsi="Times New Roman" w:hint="eastAsia"/>
                  <w:color w:val="FF0000"/>
                  <w:szCs w:val="18"/>
                  <w:highlight w:val="green"/>
                  <w:lang w:eastAsia="zh-CN"/>
                </w:rPr>
                <w:t>。</w:t>
              </w:r>
            </w:ins>
          </w:p>
        </w:tc>
      </w:tr>
      <w:tr w:rsidR="001F2B37" w:rsidRPr="00C02F0C" w14:paraId="21611FDC" w14:textId="77777777" w:rsidTr="008C5D5B">
        <w:trPr>
          <w:trHeight w:val="34"/>
          <w:ins w:id="85" w:author="Zheng, Ce" w:date="2022-07-11T11:06:00Z"/>
        </w:trPr>
        <w:tc>
          <w:tcPr>
            <w:tcW w:w="7889" w:type="dxa"/>
          </w:tcPr>
          <w:p w14:paraId="3203124C" w14:textId="77777777" w:rsidR="001F2B37" w:rsidRPr="00BC5292" w:rsidRDefault="001F2B37" w:rsidP="001F2B37">
            <w:pPr>
              <w:pStyle w:val="af0"/>
              <w:numPr>
                <w:ilvl w:val="0"/>
                <w:numId w:val="1"/>
              </w:numPr>
              <w:autoSpaceDE w:val="0"/>
              <w:autoSpaceDN w:val="0"/>
              <w:ind w:firstLineChars="0"/>
              <w:textAlignment w:val="bottom"/>
              <w:rPr>
                <w:ins w:id="86" w:author="Zheng, Ce" w:date="2022-07-11T11:06:00Z"/>
                <w:rFonts w:eastAsia="SimSun" w:hAnsi="Times New Roman"/>
                <w:szCs w:val="22"/>
                <w:lang w:eastAsia="zh-CN"/>
              </w:rPr>
            </w:pPr>
            <w:ins w:id="87" w:author="Zheng, Ce" w:date="2022-07-11T11:06:00Z">
              <w:r w:rsidRPr="00BC5292">
                <w:rPr>
                  <w:rFonts w:ascii="Microsoft YaHei" w:eastAsia="SimSun" w:hAnsi="Times New Roman" w:cs="Microsoft YaHei" w:hint="eastAsia"/>
                  <w:szCs w:val="22"/>
                  <w:lang w:eastAsia="zh-CN"/>
                </w:rPr>
                <w:lastRenderedPageBreak/>
                <w:t>联</w:t>
              </w:r>
              <w:r w:rsidRPr="00BC5292">
                <w:rPr>
                  <w:rFonts w:ascii="MS Mincho" w:eastAsia="SimSun" w:hAnsi="Times New Roman" w:cs="MS Mincho" w:hint="eastAsia"/>
                  <w:szCs w:val="22"/>
                  <w:lang w:eastAsia="zh-CN"/>
                </w:rPr>
                <w:t>邦学</w:t>
              </w:r>
              <w:r w:rsidRPr="00BC5292">
                <w:rPr>
                  <w:rFonts w:ascii="Microsoft YaHei" w:eastAsia="SimSun" w:hAnsi="Times New Roman" w:cs="Microsoft YaHei" w:hint="eastAsia"/>
                  <w:szCs w:val="22"/>
                  <w:lang w:eastAsia="zh-CN"/>
                </w:rPr>
                <w:t>习</w:t>
              </w:r>
              <w:r w:rsidRPr="00BC5292">
                <w:rPr>
                  <w:rFonts w:eastAsia="SimSun" w:hAnsi="Times New Roman" w:hint="eastAsia"/>
                  <w:szCs w:val="22"/>
                  <w:lang w:eastAsia="zh-CN"/>
                </w:rPr>
                <w:t>的网络结构包括两种形式：</w:t>
              </w:r>
              <w:r w:rsidRPr="00BC5292">
                <w:rPr>
                  <w:rFonts w:eastAsia="SimSun" w:hAnsi="Times New Roman" w:hint="eastAsia"/>
                  <w:szCs w:val="22"/>
                  <w:lang w:eastAsia="zh-CN"/>
                </w:rPr>
                <w:t>Client</w:t>
              </w:r>
              <w:r>
                <w:rPr>
                  <w:rFonts w:eastAsia="SimSun" w:hAnsi="Times New Roman"/>
                  <w:szCs w:val="22"/>
                  <w:lang w:eastAsia="zh-CN"/>
                </w:rPr>
                <w:t>-</w:t>
              </w:r>
              <w:r w:rsidRPr="00BC5292">
                <w:rPr>
                  <w:rFonts w:eastAsia="SimSun" w:hAnsi="Times New Roman"/>
                  <w:szCs w:val="22"/>
                  <w:lang w:eastAsia="zh-CN"/>
                </w:rPr>
                <w:t>server</w:t>
              </w:r>
              <w:r w:rsidRPr="00BC5292">
                <w:rPr>
                  <w:rFonts w:eastAsia="SimSun" w:hAnsi="Times New Roman" w:hint="eastAsia"/>
                  <w:szCs w:val="22"/>
                  <w:lang w:eastAsia="zh-CN"/>
                </w:rPr>
                <w:t>和</w:t>
              </w:r>
              <w:r w:rsidRPr="00BC5292">
                <w:rPr>
                  <w:rFonts w:eastAsia="SimSun" w:hAnsi="Times New Roman" w:hint="eastAsia"/>
                  <w:szCs w:val="22"/>
                  <w:lang w:eastAsia="zh-CN"/>
                </w:rPr>
                <w:t>Peer</w:t>
              </w:r>
              <w:r w:rsidRPr="00BC5292">
                <w:rPr>
                  <w:rFonts w:eastAsia="SimSun" w:hAnsi="Times New Roman"/>
                  <w:szCs w:val="22"/>
                  <w:lang w:eastAsia="zh-CN"/>
                </w:rPr>
                <w:t>-</w:t>
              </w:r>
              <w:r w:rsidRPr="00BC5292">
                <w:rPr>
                  <w:rFonts w:eastAsia="SimSun" w:hAnsi="Times New Roman" w:hint="eastAsia"/>
                  <w:szCs w:val="22"/>
                  <w:lang w:eastAsia="zh-CN"/>
                </w:rPr>
                <w:t>to</w:t>
              </w:r>
              <w:r w:rsidRPr="00BC5292">
                <w:rPr>
                  <w:rFonts w:eastAsia="SimSun" w:hAnsi="Times New Roman"/>
                  <w:szCs w:val="22"/>
                  <w:lang w:eastAsia="zh-CN"/>
                </w:rPr>
                <w:t>-Peer</w:t>
              </w:r>
              <w:r w:rsidRPr="00BC5292">
                <w:rPr>
                  <w:rFonts w:eastAsia="SimSun" w:hAnsi="Times New Roman" w:hint="eastAsia"/>
                  <w:szCs w:val="22"/>
                  <w:lang w:eastAsia="zh-CN"/>
                </w:rPr>
                <w:t>（</w:t>
              </w:r>
              <w:r w:rsidRPr="00BC5292">
                <w:rPr>
                  <w:rFonts w:eastAsia="SimSun" w:hAnsi="Times New Roman" w:hint="eastAsia"/>
                  <w:szCs w:val="22"/>
                  <w:lang w:eastAsia="zh-CN"/>
                </w:rPr>
                <w:t>P</w:t>
              </w:r>
              <w:r w:rsidRPr="00BC5292">
                <w:rPr>
                  <w:rFonts w:eastAsia="SimSun" w:hAnsi="Times New Roman"/>
                  <w:szCs w:val="22"/>
                  <w:lang w:eastAsia="zh-CN"/>
                </w:rPr>
                <w:t>2P</w:t>
              </w:r>
              <w:r w:rsidRPr="00BC5292">
                <w:rPr>
                  <w:rFonts w:eastAsia="SimSun" w:hAnsi="Times New Roman" w:hint="eastAsia"/>
                  <w:szCs w:val="22"/>
                  <w:lang w:eastAsia="zh-CN"/>
                </w:rPr>
                <w:t>）。其</w:t>
              </w:r>
              <w:commentRangeStart w:id="88"/>
              <w:r w:rsidRPr="00BC5292">
                <w:rPr>
                  <w:rFonts w:eastAsia="SimSun" w:hAnsi="Times New Roman" w:hint="eastAsia"/>
                  <w:szCs w:val="22"/>
                  <w:lang w:eastAsia="zh-CN"/>
                </w:rPr>
                <w:t>主要</w:t>
              </w:r>
            </w:ins>
            <w:commentRangeEnd w:id="88"/>
            <w:ins w:id="89" w:author="Zheng, Ce" w:date="2022-07-12T11:46:00Z">
              <w:r w:rsidR="00457C9B">
                <w:rPr>
                  <w:rStyle w:val="af3"/>
                  <w:rFonts w:eastAsia="SimSun" w:hAnsi="Times New Roman"/>
                  <w:lang w:val="en-GB" w:eastAsia="en-US"/>
                </w:rPr>
                <w:commentReference w:id="88"/>
              </w:r>
            </w:ins>
            <w:ins w:id="90" w:author="Zheng, Ce" w:date="2022-07-11T11:06:00Z">
              <w:r w:rsidRPr="00BC5292">
                <w:rPr>
                  <w:rFonts w:eastAsia="SimSun" w:hAnsi="Times New Roman" w:hint="eastAsia"/>
                  <w:szCs w:val="22"/>
                  <w:lang w:eastAsia="zh-CN"/>
                </w:rPr>
                <w:t>不同在于是否存在</w:t>
              </w:r>
              <w:r w:rsidRPr="00BC5292">
                <w:rPr>
                  <w:rFonts w:eastAsia="SimSun" w:hAnsi="Times New Roman" w:hint="eastAsia"/>
                  <w:szCs w:val="22"/>
                  <w:highlight w:val="green"/>
                  <w:lang w:eastAsia="zh-CN"/>
                </w:rPr>
                <w:t>独立的中心聚合节点</w:t>
              </w:r>
              <w:r w:rsidRPr="00BC5292">
                <w:rPr>
                  <w:rFonts w:eastAsia="SimSun" w:hAnsi="Times New Roman" w:hint="eastAsia"/>
                  <w:szCs w:val="22"/>
                  <w:lang w:eastAsia="zh-CN"/>
                </w:rPr>
                <w:t>。</w:t>
              </w:r>
            </w:ins>
          </w:p>
          <w:p w14:paraId="3AE1C700" w14:textId="77777777" w:rsidR="001F2B37" w:rsidRDefault="001F2B37" w:rsidP="001F2B37">
            <w:pPr>
              <w:autoSpaceDE w:val="0"/>
              <w:autoSpaceDN w:val="0"/>
              <w:textAlignment w:val="bottom"/>
              <w:rPr>
                <w:ins w:id="91" w:author="Zheng, Ce" w:date="2022-07-11T11:06:00Z"/>
                <w:rFonts w:eastAsia="SimSun" w:hAnsi="Times New Roman"/>
                <w:szCs w:val="22"/>
                <w:lang w:eastAsia="zh-CN"/>
              </w:rPr>
            </w:pPr>
            <w:ins w:id="92" w:author="Zheng, Ce" w:date="2022-07-11T11:06:00Z">
              <w:r>
                <w:rPr>
                  <w:rFonts w:eastAsia="SimSun" w:hAnsi="Times New Roman"/>
                  <w:szCs w:val="22"/>
                  <w:lang w:eastAsia="zh-CN"/>
                </w:rPr>
                <w:t>1</w:t>
              </w:r>
              <w:r>
                <w:rPr>
                  <w:rFonts w:eastAsia="SimSun" w:hAnsi="Times New Roman" w:hint="eastAsia"/>
                  <w:szCs w:val="22"/>
                  <w:lang w:eastAsia="zh-CN"/>
                </w:rPr>
                <w:t>).</w:t>
              </w:r>
              <w:r>
                <w:rPr>
                  <w:rFonts w:eastAsia="SimSun" w:hAnsi="Times New Roman"/>
                  <w:szCs w:val="22"/>
                  <w:lang w:eastAsia="zh-CN"/>
                </w:rPr>
                <w:t xml:space="preserve">  </w:t>
              </w:r>
              <w:r>
                <w:rPr>
                  <w:rFonts w:eastAsia="SimSun" w:hAnsi="Times New Roman" w:hint="eastAsia"/>
                  <w:szCs w:val="22"/>
                  <w:lang w:eastAsia="zh-CN"/>
                </w:rPr>
                <w:t>Client</w:t>
              </w:r>
              <w:r>
                <w:rPr>
                  <w:rFonts w:eastAsia="SimSun" w:hAnsi="Times New Roman"/>
                  <w:szCs w:val="22"/>
                  <w:lang w:eastAsia="zh-CN"/>
                </w:rPr>
                <w:t>-server</w:t>
              </w:r>
              <w:r>
                <w:rPr>
                  <w:rFonts w:eastAsia="SimSun" w:hAnsi="Times New Roman" w:hint="eastAsia"/>
                  <w:szCs w:val="22"/>
                  <w:lang w:eastAsia="zh-CN"/>
                </w:rPr>
                <w:t>结构：一个中心聚合节点和多个计算</w:t>
              </w:r>
              <w:r>
                <w:rPr>
                  <w:rFonts w:eastAsia="SimSun" w:hAnsi="Times New Roman" w:hint="eastAsia"/>
                  <w:szCs w:val="22"/>
                  <w:lang w:eastAsia="zh-CN"/>
                </w:rPr>
                <w:t>UE</w:t>
              </w:r>
              <w:r>
                <w:rPr>
                  <w:rFonts w:eastAsia="SimSun" w:hAnsi="Times New Roman" w:hint="eastAsia"/>
                  <w:szCs w:val="22"/>
                  <w:lang w:eastAsia="zh-CN"/>
                </w:rPr>
                <w:t>。计算</w:t>
              </w:r>
              <w:r>
                <w:rPr>
                  <w:rFonts w:eastAsia="SimSun" w:hAnsi="Times New Roman" w:hint="eastAsia"/>
                  <w:szCs w:val="22"/>
                  <w:lang w:eastAsia="zh-CN"/>
                </w:rPr>
                <w:t>UE</w:t>
              </w:r>
              <w:r>
                <w:rPr>
                  <w:rFonts w:eastAsia="SimSun" w:hAnsi="Times New Roman" w:hint="eastAsia"/>
                  <w:szCs w:val="22"/>
                  <w:lang w:eastAsia="zh-CN"/>
                </w:rPr>
                <w:t>负责本地模型训练与更新；中心聚合节点负责全局模型的聚合。</w:t>
              </w:r>
            </w:ins>
          </w:p>
          <w:p w14:paraId="1C5FEE06" w14:textId="45537D90" w:rsidR="001F2B37" w:rsidRPr="009D5427" w:rsidDel="00E75E1B" w:rsidRDefault="001F2B37" w:rsidP="009D5427">
            <w:pPr>
              <w:autoSpaceDE w:val="0"/>
              <w:autoSpaceDN w:val="0"/>
              <w:textAlignment w:val="bottom"/>
              <w:rPr>
                <w:ins w:id="93" w:author="Zheng, Ce" w:date="2022-07-11T11:06:00Z"/>
                <w:rFonts w:eastAsia="SimSun" w:hAnsi="Times New Roman"/>
                <w:szCs w:val="22"/>
                <w:lang w:eastAsia="zh-CN"/>
              </w:rPr>
            </w:pPr>
            <w:ins w:id="94" w:author="Zheng, Ce" w:date="2022-07-11T11:06:00Z">
              <w:r>
                <w:rPr>
                  <w:rFonts w:eastAsia="SimSun" w:hAnsi="Times New Roman"/>
                  <w:szCs w:val="22"/>
                  <w:lang w:eastAsia="zh-CN"/>
                </w:rPr>
                <w:t xml:space="preserve">2).  </w:t>
              </w:r>
              <w:r>
                <w:rPr>
                  <w:rFonts w:eastAsia="SimSun" w:hAnsi="Times New Roman" w:hint="eastAsia"/>
                  <w:szCs w:val="22"/>
                  <w:lang w:eastAsia="zh-CN"/>
                </w:rPr>
                <w:t>P</w:t>
              </w:r>
              <w:r>
                <w:rPr>
                  <w:rFonts w:eastAsia="SimSun" w:hAnsi="Times New Roman"/>
                  <w:szCs w:val="22"/>
                  <w:lang w:eastAsia="zh-CN"/>
                </w:rPr>
                <w:t>2P</w:t>
              </w:r>
              <w:r>
                <w:rPr>
                  <w:rFonts w:eastAsia="SimSun" w:hAnsi="Times New Roman" w:hint="eastAsia"/>
                  <w:szCs w:val="22"/>
                  <w:lang w:eastAsia="zh-CN"/>
                </w:rPr>
                <w:t>结构：</w:t>
              </w:r>
              <w:r w:rsidRPr="00BC5292">
                <w:rPr>
                  <w:rFonts w:eastAsia="SimSun" w:hAnsi="Times New Roman" w:hint="eastAsia"/>
                  <w:lang w:eastAsia="zh-CN"/>
                </w:rPr>
                <w:t>多个</w:t>
              </w:r>
              <w:r>
                <w:rPr>
                  <w:rFonts w:eastAsia="SimSun" w:hAnsi="Times New Roman" w:hint="eastAsia"/>
                  <w:lang w:eastAsia="zh-CN"/>
                </w:rPr>
                <w:t>计算</w:t>
              </w:r>
              <w:r w:rsidRPr="00BC5292">
                <w:rPr>
                  <w:rFonts w:eastAsia="SimSun" w:hAnsi="Times New Roman" w:hint="eastAsia"/>
                  <w:lang w:eastAsia="zh-CN"/>
                </w:rPr>
                <w:t>用户（</w:t>
              </w:r>
              <w:r w:rsidRPr="00BC5292">
                <w:rPr>
                  <w:rFonts w:eastAsia="SimSun" w:hAnsi="Times New Roman" w:hint="eastAsia"/>
                  <w:lang w:eastAsia="zh-CN"/>
                </w:rPr>
                <w:t>UE</w:t>
              </w:r>
              <w:r w:rsidRPr="00BC5292">
                <w:rPr>
                  <w:rFonts w:eastAsia="SimSun" w:hAnsi="Times New Roman" w:hint="eastAsia"/>
                  <w:lang w:eastAsia="zh-CN"/>
                </w:rPr>
                <w:t>）组成，其中包括一个</w:t>
              </w:r>
              <w:r>
                <w:rPr>
                  <w:rFonts w:eastAsia="SimSun" w:hAnsi="Times New Roman" w:hint="eastAsia"/>
                  <w:lang w:eastAsia="zh-CN"/>
                </w:rPr>
                <w:t>计算</w:t>
              </w:r>
              <w:r w:rsidRPr="00BC5292">
                <w:rPr>
                  <w:rFonts w:eastAsia="SimSun" w:hAnsi="Times New Roman" w:hint="eastAsia"/>
                  <w:lang w:eastAsia="zh-CN"/>
                </w:rPr>
                <w:t>UE</w:t>
              </w:r>
              <w:r>
                <w:rPr>
                  <w:rFonts w:eastAsia="SimSun" w:hAnsi="Times New Roman" w:hint="eastAsia"/>
                  <w:lang w:eastAsia="zh-CN"/>
                </w:rPr>
                <w:t>作为中心</w:t>
              </w:r>
              <w:r>
                <w:rPr>
                  <w:rFonts w:eastAsia="SimSun" w:hAnsi="Times New Roman" w:hint="eastAsia"/>
                  <w:lang w:eastAsia="zh-CN"/>
                </w:rPr>
                <w:t>UE</w:t>
              </w:r>
              <w:r>
                <w:rPr>
                  <w:rFonts w:eastAsia="SimSun" w:hAnsi="Times New Roman" w:hint="eastAsia"/>
                  <w:lang w:eastAsia="zh-CN"/>
                </w:rPr>
                <w:t>实现中心聚合节点的功能</w:t>
              </w:r>
              <w:r w:rsidRPr="00521806">
                <w:rPr>
                  <w:rFonts w:eastAsia="SimSun" w:hAnsi="Times New Roman" w:hint="eastAsia"/>
                  <w:lang w:eastAsia="zh-CN"/>
                </w:rPr>
                <w:t>。计算</w:t>
              </w:r>
              <w:r w:rsidRPr="00521806">
                <w:rPr>
                  <w:rFonts w:eastAsia="SimSun" w:hAnsi="Times New Roman" w:hint="eastAsia"/>
                  <w:lang w:eastAsia="zh-CN"/>
                </w:rPr>
                <w:t>UE</w:t>
              </w:r>
              <w:r w:rsidRPr="00521806">
                <w:rPr>
                  <w:rFonts w:eastAsia="SimSun" w:hAnsi="Times New Roman" w:hint="eastAsia"/>
                  <w:lang w:eastAsia="zh-CN"/>
                </w:rPr>
                <w:t>负责本地模型训练与更新；中心</w:t>
              </w:r>
              <w:r w:rsidRPr="00521806">
                <w:rPr>
                  <w:rFonts w:eastAsia="SimSun" w:hAnsi="Times New Roman" w:hint="eastAsia"/>
                  <w:lang w:eastAsia="zh-CN"/>
                </w:rPr>
                <w:t>UE</w:t>
              </w:r>
              <w:r w:rsidRPr="00BC5292">
                <w:rPr>
                  <w:rFonts w:eastAsia="SimSun" w:hAnsi="Times New Roman" w:hint="eastAsia"/>
                  <w:lang w:eastAsia="zh-CN"/>
                </w:rPr>
                <w:t>负责全局模型聚合，此外也可实现计算</w:t>
              </w:r>
              <w:r w:rsidRPr="00BC5292">
                <w:rPr>
                  <w:rFonts w:eastAsia="SimSun" w:hAnsi="Times New Roman" w:hint="eastAsia"/>
                  <w:lang w:eastAsia="zh-CN"/>
                </w:rPr>
                <w:t>UE</w:t>
              </w:r>
              <w:r w:rsidRPr="00BC5292">
                <w:rPr>
                  <w:rFonts w:eastAsia="SimSun" w:hAnsi="Times New Roman" w:hint="eastAsia"/>
                  <w:lang w:eastAsia="zh-CN"/>
                </w:rPr>
                <w:t>的功能。</w:t>
              </w:r>
            </w:ins>
          </w:p>
        </w:tc>
        <w:tc>
          <w:tcPr>
            <w:tcW w:w="1915" w:type="dxa"/>
          </w:tcPr>
          <w:p w14:paraId="273B19FF" w14:textId="77777777" w:rsidR="001F2B37" w:rsidRPr="0092067A" w:rsidRDefault="001F2B37" w:rsidP="00F13E61">
            <w:pPr>
              <w:autoSpaceDE w:val="0"/>
              <w:autoSpaceDN w:val="0"/>
              <w:textAlignment w:val="bottom"/>
              <w:rPr>
                <w:ins w:id="95" w:author="Zheng, Ce" w:date="2022-07-11T11:06:00Z"/>
                <w:rFonts w:eastAsia="SimSun" w:hAnsi="Times New Roman"/>
                <w:color w:val="FF0000"/>
                <w:szCs w:val="18"/>
                <w:highlight w:val="yellow"/>
                <w:lang w:eastAsia="zh-CN"/>
              </w:rPr>
            </w:pPr>
          </w:p>
        </w:tc>
      </w:tr>
      <w:tr w:rsidR="00C22ED9" w:rsidRPr="00C02F0C" w14:paraId="2D600392" w14:textId="77777777" w:rsidTr="009D5427">
        <w:trPr>
          <w:trHeight w:val="3730"/>
          <w:ins w:id="96" w:author="Zheng, Ce" w:date="2022-07-10T11:04:00Z"/>
        </w:trPr>
        <w:tc>
          <w:tcPr>
            <w:tcW w:w="7889" w:type="dxa"/>
          </w:tcPr>
          <w:p w14:paraId="4B59157A" w14:textId="77777777" w:rsidR="00C22ED9" w:rsidRDefault="00E27D6D" w:rsidP="000F3E3A">
            <w:pPr>
              <w:pStyle w:val="af0"/>
              <w:numPr>
                <w:ilvl w:val="0"/>
                <w:numId w:val="1"/>
              </w:numPr>
              <w:autoSpaceDE w:val="0"/>
              <w:autoSpaceDN w:val="0"/>
              <w:ind w:firstLineChars="0"/>
              <w:textAlignment w:val="bottom"/>
              <w:rPr>
                <w:ins w:id="97" w:author="Zheng, Ce" w:date="2022-07-10T11:07:00Z"/>
                <w:rFonts w:eastAsia="SimSun" w:hAnsi="Times New Roman"/>
                <w:lang w:eastAsia="zh-CN"/>
              </w:rPr>
            </w:pPr>
            <w:ins w:id="98" w:author="Zheng, Ce" w:date="2022-07-10T11:06:00Z">
              <w:r>
                <w:rPr>
                  <w:rFonts w:eastAsia="SimSun" w:hAnsi="Times New Roman" w:hint="eastAsia"/>
                  <w:lang w:eastAsia="zh-CN"/>
                </w:rPr>
                <w:t>根据权利要求</w:t>
              </w:r>
              <w:r>
                <w:rPr>
                  <w:rFonts w:eastAsia="SimSun" w:hAnsi="Times New Roman" w:hint="eastAsia"/>
                  <w:lang w:eastAsia="zh-CN"/>
                </w:rPr>
                <w:t>2</w:t>
              </w:r>
              <w:r w:rsidR="005E3EEE">
                <w:rPr>
                  <w:rFonts w:eastAsia="SimSun" w:hAnsi="Times New Roman" w:hint="eastAsia"/>
                  <w:lang w:eastAsia="zh-CN"/>
                </w:rPr>
                <w:t>，</w:t>
              </w:r>
              <w:r w:rsidR="00900160">
                <w:rPr>
                  <w:rFonts w:eastAsia="SimSun" w:hAnsi="Times New Roman" w:hint="eastAsia"/>
                  <w:lang w:eastAsia="zh-CN"/>
                </w:rPr>
                <w:t>Client</w:t>
              </w:r>
              <w:r w:rsidR="001C6841">
                <w:rPr>
                  <w:rFonts w:eastAsia="SimSun" w:hAnsi="Times New Roman"/>
                  <w:lang w:eastAsia="zh-CN"/>
                </w:rPr>
                <w:t>-</w:t>
              </w:r>
              <w:r w:rsidR="00900160">
                <w:rPr>
                  <w:rFonts w:eastAsia="SimSun" w:hAnsi="Times New Roman"/>
                  <w:lang w:eastAsia="zh-CN"/>
                </w:rPr>
                <w:t>server</w:t>
              </w:r>
              <w:r w:rsidR="006A4504">
                <w:rPr>
                  <w:rFonts w:eastAsia="SimSun" w:hAnsi="Times New Roman" w:hint="eastAsia"/>
                  <w:lang w:eastAsia="zh-CN"/>
                </w:rPr>
                <w:t>的</w:t>
              </w:r>
              <w:r w:rsidR="00864F45">
                <w:rPr>
                  <w:rFonts w:eastAsia="SimSun" w:hAnsi="Times New Roman" w:hint="eastAsia"/>
                  <w:lang w:eastAsia="zh-CN"/>
                </w:rPr>
                <w:t>结构及功能</w:t>
              </w:r>
            </w:ins>
            <w:ins w:id="99" w:author="Zheng, Ce" w:date="2022-07-10T11:07:00Z">
              <w:r w:rsidR="00D60628">
                <w:rPr>
                  <w:rFonts w:eastAsia="SimSun" w:hAnsi="Times New Roman" w:hint="eastAsia"/>
                  <w:lang w:eastAsia="zh-CN"/>
                </w:rPr>
                <w:t>如下：</w:t>
              </w:r>
            </w:ins>
          </w:p>
          <w:p w14:paraId="45657034" w14:textId="0130F9CA" w:rsidR="00A61F17" w:rsidRPr="0085710A" w:rsidRDefault="00A61F17" w:rsidP="00A61F17">
            <w:pPr>
              <w:autoSpaceDE w:val="0"/>
              <w:autoSpaceDN w:val="0"/>
              <w:textAlignment w:val="bottom"/>
              <w:rPr>
                <w:ins w:id="100" w:author="Zheng, Ce" w:date="2022-07-10T11:07:00Z"/>
                <w:rFonts w:eastAsia="SimSun" w:hAnsi="Times New Roman"/>
                <w:b/>
                <w:bCs/>
                <w:lang w:eastAsia="zh-CN"/>
              </w:rPr>
            </w:pPr>
            <w:ins w:id="101" w:author="Zheng, Ce" w:date="2022-07-10T11:07:00Z">
              <w:r w:rsidRPr="0085710A">
                <w:rPr>
                  <w:rFonts w:eastAsia="SimSun" w:hAnsi="Times New Roman" w:hint="eastAsia"/>
                  <w:b/>
                  <w:bCs/>
                  <w:lang w:eastAsia="zh-CN"/>
                </w:rPr>
                <w:t>计算</w:t>
              </w:r>
              <w:r w:rsidRPr="0085710A">
                <w:rPr>
                  <w:rFonts w:eastAsia="SimSun" w:hAnsi="Times New Roman" w:hint="eastAsia"/>
                  <w:b/>
                  <w:bCs/>
                  <w:lang w:eastAsia="zh-CN"/>
                </w:rPr>
                <w:t>UE</w:t>
              </w:r>
              <w:r w:rsidRPr="0085710A">
                <w:rPr>
                  <w:rFonts w:eastAsia="SimSun" w:hAnsi="Times New Roman" w:hint="eastAsia"/>
                  <w:b/>
                  <w:bCs/>
                  <w:lang w:eastAsia="zh-CN"/>
                </w:rPr>
                <w:t>：</w:t>
              </w:r>
            </w:ins>
          </w:p>
          <w:p w14:paraId="5F8E5E3E" w14:textId="50E97069" w:rsidR="00A61F17" w:rsidRDefault="00A61F17" w:rsidP="00A61F17">
            <w:pPr>
              <w:autoSpaceDE w:val="0"/>
              <w:autoSpaceDN w:val="0"/>
              <w:textAlignment w:val="bottom"/>
              <w:rPr>
                <w:ins w:id="102" w:author="Zheng, Ce" w:date="2022-07-10T11:07:00Z"/>
                <w:rFonts w:eastAsia="SimSun" w:hAnsi="Times New Roman"/>
                <w:lang w:eastAsia="zh-CN"/>
              </w:rPr>
            </w:pPr>
            <w:ins w:id="103" w:author="Zheng, Ce" w:date="2022-07-10T11:07:00Z">
              <w:r>
                <w:rPr>
                  <w:rFonts w:eastAsia="SimSun" w:hAnsi="Times New Roman"/>
                  <w:lang w:eastAsia="zh-CN"/>
                </w:rPr>
                <w:t xml:space="preserve">   </w:t>
              </w:r>
            </w:ins>
            <w:ins w:id="104" w:author="Zheng, Ce" w:date="2022-07-10T11:08:00Z">
              <w:r w:rsidR="0031554E">
                <w:rPr>
                  <w:rFonts w:eastAsia="SimSun" w:hAnsi="Times New Roman"/>
                  <w:lang w:eastAsia="zh-CN"/>
                </w:rPr>
                <w:t xml:space="preserve"> </w:t>
              </w:r>
            </w:ins>
            <w:ins w:id="105" w:author="Zheng, Ce" w:date="2022-07-10T11:07:00Z">
              <w:r w:rsidRPr="00151360">
                <w:rPr>
                  <w:rFonts w:eastAsia="SimSun" w:hAnsi="Times New Roman"/>
                  <w:lang w:eastAsia="zh-CN"/>
                </w:rPr>
                <w:t>UE</w:t>
              </w:r>
            </w:ins>
            <w:ins w:id="106" w:author="Zheng, Ce" w:date="2022-07-10T23:39:00Z">
              <w:r w:rsidR="00AF1205">
                <w:rPr>
                  <w:rFonts w:eastAsia="SimSun" w:hAnsi="Times New Roman" w:hint="eastAsia"/>
                  <w:lang w:eastAsia="zh-CN"/>
                </w:rPr>
                <w:t>本地</w:t>
              </w:r>
            </w:ins>
            <w:ins w:id="107" w:author="Zheng, Ce" w:date="2022-07-10T11:07:00Z">
              <w:r w:rsidRPr="00151360">
                <w:rPr>
                  <w:rFonts w:eastAsia="SimSun" w:hAnsi="Times New Roman"/>
                  <w:lang w:eastAsia="zh-CN"/>
                </w:rPr>
                <w:t>数据的收集；</w:t>
              </w:r>
              <w:r>
                <w:rPr>
                  <w:rFonts w:eastAsia="SimSun" w:hAnsi="Times New Roman" w:hint="eastAsia"/>
                  <w:lang w:eastAsia="zh-CN"/>
                </w:rPr>
                <w:t>接收来自于中心</w:t>
              </w:r>
            </w:ins>
            <w:ins w:id="108" w:author="Zheng, Ce" w:date="2022-07-11T10:36:00Z">
              <w:r w:rsidR="0031741B">
                <w:rPr>
                  <w:rFonts w:eastAsia="SimSun" w:hAnsi="Times New Roman" w:hint="eastAsia"/>
                  <w:lang w:eastAsia="zh-CN"/>
                </w:rPr>
                <w:t>聚合节点</w:t>
              </w:r>
            </w:ins>
            <w:ins w:id="109" w:author="Zheng, Ce" w:date="2022-07-10T11:07:00Z">
              <w:r>
                <w:rPr>
                  <w:rFonts w:eastAsia="SimSun" w:hAnsi="Times New Roman" w:hint="eastAsia"/>
                  <w:lang w:eastAsia="zh-CN"/>
                </w:rPr>
                <w:t>的全局模型；基于本地数据进行</w:t>
              </w:r>
              <w:r w:rsidRPr="00151360">
                <w:rPr>
                  <w:rFonts w:eastAsia="SimSun" w:hAnsi="Times New Roman"/>
                  <w:lang w:eastAsia="zh-CN"/>
                </w:rPr>
                <w:t>本地模型的</w:t>
              </w:r>
              <w:r>
                <w:rPr>
                  <w:rFonts w:eastAsia="SimSun" w:hAnsi="Times New Roman" w:hint="eastAsia"/>
                  <w:lang w:eastAsia="zh-CN"/>
                </w:rPr>
                <w:t>训练</w:t>
              </w:r>
              <w:r w:rsidRPr="00151360">
                <w:rPr>
                  <w:rFonts w:eastAsia="SimSun" w:hAnsi="Times New Roman"/>
                  <w:lang w:eastAsia="zh-CN"/>
                </w:rPr>
                <w:t>与更新；</w:t>
              </w:r>
              <w:r>
                <w:rPr>
                  <w:rFonts w:eastAsia="SimSun" w:hAnsi="Times New Roman" w:hint="eastAsia"/>
                  <w:lang w:eastAsia="zh-CN"/>
                </w:rPr>
                <w:t>将训练后的本地模型上报至中心</w:t>
              </w:r>
            </w:ins>
            <w:ins w:id="110" w:author="Zheng, Ce" w:date="2022-07-10T23:40:00Z">
              <w:r w:rsidR="00F1367F">
                <w:rPr>
                  <w:rFonts w:eastAsia="SimSun" w:hAnsi="Times New Roman" w:hint="eastAsia"/>
                  <w:lang w:eastAsia="zh-CN"/>
                </w:rPr>
                <w:t>聚合节点</w:t>
              </w:r>
              <w:r w:rsidR="00EA5B18">
                <w:rPr>
                  <w:rFonts w:eastAsia="SimSun" w:hAnsi="Times New Roman" w:hint="eastAsia"/>
                  <w:lang w:eastAsia="zh-CN"/>
                </w:rPr>
                <w:t>；</w:t>
              </w:r>
              <w:r w:rsidR="00EA5B18" w:rsidRPr="00151360">
                <w:rPr>
                  <w:rFonts w:eastAsia="SimSun" w:hAnsi="Times New Roman" w:hint="eastAsia"/>
                  <w:lang w:eastAsia="zh-CN"/>
                </w:rPr>
                <w:t>UE</w:t>
              </w:r>
              <w:r w:rsidR="00EA5B18" w:rsidRPr="00151360">
                <w:rPr>
                  <w:rFonts w:eastAsia="SimSun" w:hAnsi="Times New Roman" w:hint="eastAsia"/>
                  <w:lang w:eastAsia="zh-CN"/>
                </w:rPr>
                <w:t>自身状态信息</w:t>
              </w:r>
              <w:r w:rsidR="00EA5B18" w:rsidRPr="00151360">
                <w:rPr>
                  <w:rFonts w:eastAsia="SimSun" w:hAnsi="Times New Roman"/>
                  <w:lang w:eastAsia="zh-CN"/>
                </w:rPr>
                <w:t xml:space="preserve">-- </w:t>
              </w:r>
            </w:ins>
            <m:oMath>
              <m:sSub>
                <m:sSubPr>
                  <m:ctrlPr>
                    <w:ins w:id="111" w:author="Zheng, Ce" w:date="2022-07-10T23:40:00Z">
                      <w:rPr>
                        <w:rFonts w:ascii="Cambria Math" w:eastAsia="SimSun" w:hAnsi="Cambria Math"/>
                        <w:b/>
                        <w:bCs/>
                        <w:szCs w:val="22"/>
                        <w:lang w:eastAsia="zh-CN"/>
                      </w:rPr>
                    </w:ins>
                  </m:ctrlPr>
                </m:sSubPr>
                <m:e>
                  <m:r>
                    <w:ins w:id="112" w:author="Zheng, Ce" w:date="2022-07-10T23:40:00Z">
                      <m:rPr>
                        <m:sty m:val="b"/>
                      </m:rPr>
                      <w:rPr>
                        <w:rFonts w:ascii="Cambria Math" w:eastAsia="SimSun" w:hAnsi="Cambria Math"/>
                        <w:szCs w:val="22"/>
                        <w:lang w:eastAsia="zh-CN"/>
                      </w:rPr>
                      <m:t>Info</m:t>
                    </w:ins>
                  </m:r>
                  <m:r>
                    <w:ins w:id="113" w:author="Zheng, Ce" w:date="2022-07-11T21:16:00Z">
                      <m:rPr>
                        <m:sty m:val="b"/>
                      </m:rPr>
                      <w:rPr>
                        <w:rFonts w:ascii="Cambria Math" w:eastAsia="SimSun" w:hAnsi="Cambria Math"/>
                        <w:szCs w:val="22"/>
                        <w:lang w:eastAsia="zh-CN"/>
                      </w:rPr>
                      <m:t>_S</m:t>
                    </w:ins>
                  </m:r>
                </m:e>
                <m:sub>
                  <m:sSub>
                    <m:sSubPr>
                      <m:ctrlPr>
                        <w:ins w:id="114" w:author="Zheng, Ce" w:date="2022-07-10T23:40:00Z">
                          <w:rPr>
                            <w:rFonts w:ascii="Cambria Math" w:eastAsia="SimSun" w:hAnsi="Cambria Math"/>
                            <w:b/>
                            <w:szCs w:val="22"/>
                            <w:lang w:eastAsia="zh-CN"/>
                          </w:rPr>
                        </w:ins>
                      </m:ctrlPr>
                    </m:sSubPr>
                    <m:e>
                      <m:r>
                        <w:ins w:id="115" w:author="Zheng, Ce" w:date="2022-07-10T23:40:00Z">
                          <m:rPr>
                            <m:sty m:val="b"/>
                          </m:rPr>
                          <w:rPr>
                            <w:rFonts w:ascii="Cambria Math" w:eastAsia="SimSun" w:hAnsi="Cambria Math"/>
                            <w:szCs w:val="22"/>
                            <w:lang w:eastAsia="zh-CN"/>
                          </w:rPr>
                          <m:t>U</m:t>
                        </w:ins>
                      </m:r>
                    </m:e>
                    <m:sub>
                      <m:r>
                        <w:ins w:id="116" w:author="Zheng, Ce" w:date="2022-07-10T23:40:00Z">
                          <m:rPr>
                            <m:sty m:val="b"/>
                          </m:rPr>
                          <w:rPr>
                            <w:rFonts w:ascii="Cambria Math" w:eastAsia="SimSun" w:hAnsi="Cambria Math"/>
                            <w:szCs w:val="22"/>
                            <w:lang w:eastAsia="zh-CN"/>
                          </w:rPr>
                          <m:t>i</m:t>
                        </w:ins>
                      </m:r>
                    </m:sub>
                  </m:sSub>
                </m:sub>
              </m:sSub>
            </m:oMath>
            <w:ins w:id="117" w:author="Zheng, Ce" w:date="2022-07-10T23:40:00Z">
              <w:r w:rsidR="00EA5B18" w:rsidRPr="00151360">
                <w:rPr>
                  <w:rFonts w:eastAsia="SimSun" w:hAnsi="Times New Roman"/>
                  <w:lang w:eastAsia="zh-CN"/>
                </w:rPr>
                <w:t>的</w:t>
              </w:r>
              <w:r w:rsidR="00EA5B18" w:rsidRPr="00151360">
                <w:rPr>
                  <w:rFonts w:eastAsia="SimSun" w:hAnsi="Times New Roman" w:hint="eastAsia"/>
                  <w:lang w:eastAsia="zh-CN"/>
                </w:rPr>
                <w:t>估计</w:t>
              </w:r>
              <w:r w:rsidR="00EA5B18" w:rsidRPr="00151360">
                <w:rPr>
                  <w:rFonts w:eastAsia="SimSun" w:hAnsi="Times New Roman"/>
                  <w:lang w:eastAsia="zh-CN"/>
                </w:rPr>
                <w:t>；与</w:t>
              </w:r>
              <w:r w:rsidR="00EA5B18" w:rsidRPr="00151360">
                <w:rPr>
                  <w:rFonts w:eastAsia="SimSun" w:hAnsi="Times New Roman" w:hint="eastAsia"/>
                  <w:lang w:eastAsia="zh-CN"/>
                </w:rPr>
                <w:t>训练</w:t>
              </w:r>
              <w:r w:rsidR="00EA5B18">
                <w:rPr>
                  <w:rFonts w:eastAsia="SimSun" w:hAnsi="Times New Roman" w:hint="eastAsia"/>
                  <w:lang w:eastAsia="zh-CN"/>
                </w:rPr>
                <w:t>时间</w:t>
              </w:r>
              <w:r w:rsidR="00EA5B18" w:rsidRPr="00151360">
                <w:rPr>
                  <w:rFonts w:eastAsia="SimSun" w:hAnsi="Times New Roman" w:hint="eastAsia"/>
                  <w:lang w:eastAsia="zh-CN"/>
                </w:rPr>
                <w:t>相</w:t>
              </w:r>
              <w:r w:rsidR="00EA5B18" w:rsidRPr="00151360">
                <w:rPr>
                  <w:rFonts w:eastAsia="SimSun" w:hAnsi="Times New Roman"/>
                  <w:lang w:eastAsia="zh-CN"/>
                </w:rPr>
                <w:t>关的</w:t>
              </w:r>
              <w:r w:rsidR="00EA5B18" w:rsidRPr="00151360">
                <w:rPr>
                  <w:rFonts w:eastAsia="SimSun" w:hAnsi="Times New Roman" w:hint="eastAsia"/>
                  <w:lang w:eastAsia="zh-CN"/>
                </w:rPr>
                <w:t>信息</w:t>
              </w:r>
              <w:r w:rsidR="00EA5B18" w:rsidRPr="00151360">
                <w:rPr>
                  <w:rFonts w:eastAsia="SimSun" w:hAnsi="Times New Roman"/>
                  <w:lang w:eastAsia="zh-CN"/>
                </w:rPr>
                <w:t xml:space="preserve"> -- </w:t>
              </w:r>
            </w:ins>
            <m:oMath>
              <m:r>
                <w:ins w:id="118" w:author="Zheng, Ce" w:date="2022-07-11T21:23:00Z">
                  <m:rPr>
                    <m:sty m:val="b"/>
                  </m:rPr>
                  <w:rPr>
                    <w:rFonts w:ascii="Cambria Math" w:eastAsia="SimSun" w:hAnsi="Cambria Math"/>
                    <w:szCs w:val="22"/>
                    <w:lang w:eastAsia="zh-CN"/>
                  </w:rPr>
                  <m:t>Info_</m:t>
                </w:ins>
              </m:r>
              <m:sSub>
                <m:sSubPr>
                  <m:ctrlPr>
                    <w:ins w:id="119" w:author="Zheng, Ce" w:date="2022-07-10T23:40:00Z">
                      <w:rPr>
                        <w:rFonts w:ascii="Cambria Math" w:eastAsia="SimSun" w:hAnsi="Cambria Math"/>
                        <w:b/>
                        <w:bCs/>
                        <w:iCs/>
                        <w:szCs w:val="22"/>
                        <w:lang w:eastAsia="zh-CN"/>
                      </w:rPr>
                    </w:ins>
                  </m:ctrlPr>
                </m:sSubPr>
                <m:e>
                  <m:r>
                    <w:ins w:id="120" w:author="Zheng, Ce" w:date="2022-07-10T23:40:00Z">
                      <m:rPr>
                        <m:sty m:val="b"/>
                      </m:rPr>
                      <w:rPr>
                        <w:rFonts w:ascii="Cambria Math" w:eastAsia="SimSun" w:hAnsi="Cambria Math"/>
                        <w:szCs w:val="22"/>
                        <w:lang w:eastAsia="zh-CN"/>
                      </w:rPr>
                      <m:t>T</m:t>
                    </w:ins>
                  </m:r>
                </m:e>
                <m:sub>
                  <m:sSub>
                    <m:sSubPr>
                      <m:ctrlPr>
                        <w:ins w:id="121" w:author="Zheng, Ce" w:date="2022-07-10T23:40:00Z">
                          <w:rPr>
                            <w:rFonts w:ascii="Cambria Math" w:eastAsia="SimSun" w:hAnsi="Cambria Math"/>
                            <w:b/>
                            <w:iCs/>
                            <w:szCs w:val="22"/>
                            <w:lang w:eastAsia="zh-CN"/>
                          </w:rPr>
                        </w:ins>
                      </m:ctrlPr>
                    </m:sSubPr>
                    <m:e>
                      <m:r>
                        <w:ins w:id="122" w:author="Zheng, Ce" w:date="2022-07-10T23:40:00Z">
                          <m:rPr>
                            <m:sty m:val="b"/>
                          </m:rPr>
                          <w:rPr>
                            <w:rFonts w:ascii="Cambria Math" w:eastAsia="SimSun" w:hAnsi="Cambria Math" w:hint="eastAsia"/>
                            <w:szCs w:val="22"/>
                            <w:lang w:eastAsia="zh-CN"/>
                          </w:rPr>
                          <m:t>U</m:t>
                        </w:ins>
                      </m:r>
                    </m:e>
                    <m:sub>
                      <m:r>
                        <w:ins w:id="123" w:author="Zheng, Ce" w:date="2022-07-10T23:40:00Z">
                          <m:rPr>
                            <m:sty m:val="b"/>
                          </m:rPr>
                          <w:rPr>
                            <w:rFonts w:ascii="Cambria Math" w:eastAsia="SimSun" w:hAnsi="Cambria Math"/>
                            <w:szCs w:val="22"/>
                            <w:lang w:eastAsia="zh-CN"/>
                          </w:rPr>
                          <m:t>i</m:t>
                        </w:ins>
                      </m:r>
                    </m:sub>
                  </m:sSub>
                </m:sub>
              </m:sSub>
            </m:oMath>
            <w:ins w:id="124" w:author="Zheng, Ce" w:date="2022-07-10T23:40:00Z">
              <w:r w:rsidR="00EA5B18" w:rsidRPr="00151360">
                <w:rPr>
                  <w:rFonts w:eastAsia="SimSun" w:hAnsi="Times New Roman"/>
                  <w:lang w:eastAsia="zh-CN"/>
                </w:rPr>
                <w:t>的估计；</w:t>
              </w:r>
            </w:ins>
            <w:ins w:id="125" w:author="Zheng, Ce" w:date="2022-07-10T23:41:00Z">
              <w:r w:rsidR="00844F60">
                <w:rPr>
                  <w:rFonts w:eastAsia="SimSun" w:hAnsi="Times New Roman" w:hint="eastAsia"/>
                  <w:lang w:eastAsia="zh-CN"/>
                </w:rPr>
                <w:t>上报</w:t>
              </w:r>
            </w:ins>
            <m:oMath>
              <m:sSub>
                <m:sSubPr>
                  <m:ctrlPr>
                    <w:ins w:id="126" w:author="Zheng, Ce" w:date="2022-07-10T23:41:00Z">
                      <w:rPr>
                        <w:rFonts w:ascii="Cambria Math" w:eastAsia="SimSun" w:hAnsi="Cambria Math"/>
                        <w:b/>
                        <w:bCs/>
                        <w:szCs w:val="22"/>
                        <w:lang w:eastAsia="zh-CN"/>
                      </w:rPr>
                    </w:ins>
                  </m:ctrlPr>
                </m:sSubPr>
                <m:e>
                  <m:r>
                    <w:ins w:id="127" w:author="Zheng, Ce" w:date="2022-07-10T23:41:00Z">
                      <m:rPr>
                        <m:sty m:val="b"/>
                      </m:rPr>
                      <w:rPr>
                        <w:rFonts w:ascii="Cambria Math" w:eastAsia="SimSun" w:hAnsi="Cambria Math"/>
                        <w:szCs w:val="22"/>
                        <w:lang w:eastAsia="zh-CN"/>
                      </w:rPr>
                      <m:t>Info</m:t>
                    </w:ins>
                  </m:r>
                  <m:r>
                    <w:ins w:id="128" w:author="Zheng, Ce" w:date="2022-07-11T21:23:00Z">
                      <m:rPr>
                        <m:sty m:val="b"/>
                      </m:rPr>
                      <w:rPr>
                        <w:rFonts w:ascii="Cambria Math" w:eastAsia="SimSun" w:hAnsi="Cambria Math"/>
                        <w:szCs w:val="22"/>
                        <w:lang w:eastAsia="zh-CN"/>
                      </w:rPr>
                      <m:t>_S</m:t>
                    </w:ins>
                  </m:r>
                </m:e>
                <m:sub>
                  <m:sSub>
                    <m:sSubPr>
                      <m:ctrlPr>
                        <w:ins w:id="129" w:author="Zheng, Ce" w:date="2022-07-10T23:41:00Z">
                          <w:rPr>
                            <w:rFonts w:ascii="Cambria Math" w:eastAsia="SimSun" w:hAnsi="Cambria Math"/>
                            <w:b/>
                            <w:szCs w:val="22"/>
                            <w:lang w:eastAsia="zh-CN"/>
                          </w:rPr>
                        </w:ins>
                      </m:ctrlPr>
                    </m:sSubPr>
                    <m:e>
                      <m:r>
                        <w:ins w:id="130" w:author="Zheng, Ce" w:date="2022-07-10T23:41:00Z">
                          <m:rPr>
                            <m:sty m:val="b"/>
                          </m:rPr>
                          <w:rPr>
                            <w:rFonts w:ascii="Cambria Math" w:eastAsia="SimSun" w:hAnsi="Cambria Math"/>
                            <w:szCs w:val="22"/>
                            <w:lang w:eastAsia="zh-CN"/>
                          </w:rPr>
                          <m:t>U</m:t>
                        </w:ins>
                      </m:r>
                    </m:e>
                    <m:sub>
                      <m:r>
                        <w:ins w:id="131" w:author="Zheng, Ce" w:date="2022-07-10T23:41:00Z">
                          <m:rPr>
                            <m:sty m:val="b"/>
                          </m:rPr>
                          <w:rPr>
                            <w:rFonts w:ascii="Cambria Math" w:eastAsia="SimSun" w:hAnsi="Cambria Math"/>
                            <w:szCs w:val="22"/>
                            <w:lang w:eastAsia="zh-CN"/>
                          </w:rPr>
                          <m:t>i</m:t>
                        </w:ins>
                      </m:r>
                    </m:sub>
                  </m:sSub>
                </m:sub>
              </m:sSub>
            </m:oMath>
            <w:ins w:id="132" w:author="Zheng, Ce" w:date="2022-07-10T23:41:00Z">
              <w:r w:rsidR="00844F60">
                <w:rPr>
                  <w:rFonts w:eastAsia="SimSun" w:hAnsi="Times New Roman" w:hint="eastAsia"/>
                  <w:lang w:eastAsia="zh-CN"/>
                </w:rPr>
                <w:t>和</w:t>
              </w:r>
            </w:ins>
            <m:oMath>
              <m:sSub>
                <m:sSubPr>
                  <m:ctrlPr>
                    <w:ins w:id="133" w:author="Zheng, Ce" w:date="2022-07-10T23:41:00Z">
                      <w:rPr>
                        <w:rFonts w:ascii="Cambria Math" w:eastAsia="SimSun" w:hAnsi="Cambria Math"/>
                        <w:b/>
                        <w:bCs/>
                        <w:iCs/>
                        <w:szCs w:val="22"/>
                        <w:lang w:eastAsia="zh-CN"/>
                      </w:rPr>
                    </w:ins>
                  </m:ctrlPr>
                </m:sSubPr>
                <m:e>
                  <m:r>
                    <w:ins w:id="134" w:author="Zheng, Ce" w:date="2022-07-11T21:23:00Z">
                      <m:rPr>
                        <m:sty m:val="b"/>
                      </m:rPr>
                      <w:rPr>
                        <w:rFonts w:ascii="Cambria Math" w:eastAsia="SimSun" w:hAnsi="Cambria Math"/>
                        <w:szCs w:val="22"/>
                        <w:lang w:eastAsia="zh-CN"/>
                      </w:rPr>
                      <m:t>Info_</m:t>
                    </w:ins>
                  </m:r>
                  <m:r>
                    <w:ins w:id="135" w:author="Zheng, Ce" w:date="2022-07-10T23:41:00Z">
                      <m:rPr>
                        <m:sty m:val="b"/>
                      </m:rPr>
                      <w:rPr>
                        <w:rFonts w:ascii="Cambria Math" w:eastAsia="SimSun" w:hAnsi="Cambria Math"/>
                        <w:szCs w:val="22"/>
                        <w:lang w:eastAsia="zh-CN"/>
                      </w:rPr>
                      <m:t>T</m:t>
                    </w:ins>
                  </m:r>
                </m:e>
                <m:sub>
                  <m:sSub>
                    <m:sSubPr>
                      <m:ctrlPr>
                        <w:ins w:id="136" w:author="Zheng, Ce" w:date="2022-07-10T23:41:00Z">
                          <w:rPr>
                            <w:rFonts w:ascii="Cambria Math" w:eastAsia="SimSun" w:hAnsi="Cambria Math"/>
                            <w:b/>
                            <w:iCs/>
                            <w:szCs w:val="22"/>
                            <w:lang w:eastAsia="zh-CN"/>
                          </w:rPr>
                        </w:ins>
                      </m:ctrlPr>
                    </m:sSubPr>
                    <m:e>
                      <m:r>
                        <w:ins w:id="137" w:author="Zheng, Ce" w:date="2022-07-10T23:41:00Z">
                          <m:rPr>
                            <m:sty m:val="b"/>
                          </m:rPr>
                          <w:rPr>
                            <w:rFonts w:ascii="Cambria Math" w:eastAsia="SimSun" w:hAnsi="Cambria Math" w:hint="eastAsia"/>
                            <w:szCs w:val="22"/>
                            <w:lang w:eastAsia="zh-CN"/>
                          </w:rPr>
                          <m:t>U</m:t>
                        </w:ins>
                      </m:r>
                    </m:e>
                    <m:sub>
                      <m:r>
                        <w:ins w:id="138" w:author="Zheng, Ce" w:date="2022-07-10T23:41:00Z">
                          <m:rPr>
                            <m:sty m:val="b"/>
                          </m:rPr>
                          <w:rPr>
                            <w:rFonts w:ascii="Cambria Math" w:eastAsia="SimSun" w:hAnsi="Cambria Math"/>
                            <w:szCs w:val="22"/>
                            <w:lang w:eastAsia="zh-CN"/>
                          </w:rPr>
                          <m:t>i</m:t>
                        </w:ins>
                      </m:r>
                    </m:sub>
                  </m:sSub>
                </m:sub>
              </m:sSub>
            </m:oMath>
            <w:ins w:id="139" w:author="Zheng, Ce" w:date="2022-07-10T23:41:00Z">
              <w:r w:rsidR="004B529C">
                <w:rPr>
                  <w:rFonts w:eastAsia="SimSun" w:hAnsi="Times New Roman" w:hint="eastAsia"/>
                  <w:lang w:eastAsia="zh-CN"/>
                </w:rPr>
                <w:t>至</w:t>
              </w:r>
              <w:r w:rsidR="001D35B4">
                <w:rPr>
                  <w:rFonts w:eastAsia="SimSun" w:hAnsi="Times New Roman" w:hint="eastAsia"/>
                  <w:lang w:eastAsia="zh-CN"/>
                </w:rPr>
                <w:t>中心聚合节点</w:t>
              </w:r>
            </w:ins>
            <w:ins w:id="140" w:author="Zheng, Ce" w:date="2022-07-10T23:57:00Z">
              <w:r w:rsidR="00472802">
                <w:rPr>
                  <w:rFonts w:eastAsia="SimSun" w:hAnsi="Times New Roman" w:hint="eastAsia"/>
                  <w:lang w:eastAsia="zh-CN"/>
                </w:rPr>
                <w:t>；上报其他请求至中心聚合节点</w:t>
              </w:r>
            </w:ins>
            <w:ins w:id="141" w:author="Zheng, Ce" w:date="2022-07-11T10:40:00Z">
              <w:r w:rsidR="008930E8">
                <w:rPr>
                  <w:rFonts w:eastAsia="SimSun" w:hAnsi="Times New Roman" w:hint="eastAsia"/>
                  <w:lang w:eastAsia="zh-CN"/>
                </w:rPr>
                <w:t>：</w:t>
              </w:r>
            </w:ins>
            <w:ins w:id="142" w:author="Zheng, Ce" w:date="2022-07-11T10:41:00Z">
              <w:r w:rsidR="005C1C21">
                <w:rPr>
                  <w:rFonts w:eastAsia="SimSun" w:hAnsi="Times New Roman" w:hint="eastAsia"/>
                  <w:lang w:eastAsia="zh-CN"/>
                </w:rPr>
                <w:t>如</w:t>
              </w:r>
            </w:ins>
            <w:ins w:id="143" w:author="Zheng, Ce" w:date="2022-07-11T00:21:00Z">
              <w:r w:rsidR="00E35584">
                <w:rPr>
                  <w:rFonts w:eastAsia="SimSun" w:hAnsi="Times New Roman" w:hint="eastAsia"/>
                  <w:lang w:eastAsia="zh-CN"/>
                </w:rPr>
                <w:t>加入或离开联邦学习训练</w:t>
              </w:r>
            </w:ins>
            <w:ins w:id="144" w:author="Zheng, Ce" w:date="2022-07-11T10:42:00Z">
              <w:r w:rsidR="00175489">
                <w:rPr>
                  <w:rFonts w:eastAsia="SimSun" w:hAnsi="Times New Roman" w:hint="eastAsia"/>
                  <w:lang w:eastAsia="zh-CN"/>
                </w:rPr>
                <w:t>等</w:t>
              </w:r>
              <w:r w:rsidR="00F37ADF">
                <w:rPr>
                  <w:rFonts w:eastAsia="SimSun" w:hAnsi="Times New Roman" w:hint="eastAsia"/>
                  <w:lang w:eastAsia="zh-CN"/>
                </w:rPr>
                <w:t>；接受来自于中心</w:t>
              </w:r>
            </w:ins>
            <w:ins w:id="145" w:author="Zheng, Ce" w:date="2022-07-11T10:43:00Z">
              <w:r w:rsidR="00E17055">
                <w:rPr>
                  <w:rFonts w:eastAsia="SimSun" w:hAnsi="Times New Roman" w:hint="eastAsia"/>
                  <w:lang w:eastAsia="zh-CN"/>
                </w:rPr>
                <w:t>聚合节点</w:t>
              </w:r>
            </w:ins>
            <w:ins w:id="146" w:author="Zheng, Ce" w:date="2022-07-11T10:42:00Z">
              <w:r w:rsidR="00F37ADF">
                <w:rPr>
                  <w:rFonts w:eastAsia="SimSun" w:hAnsi="Times New Roman" w:hint="eastAsia"/>
                  <w:lang w:eastAsia="zh-CN"/>
                </w:rPr>
                <w:t>的决策并执行</w:t>
              </w:r>
              <w:r w:rsidR="006E7CFA">
                <w:rPr>
                  <w:rFonts w:eastAsia="SimSun" w:hAnsi="Times New Roman" w:hint="eastAsia"/>
                  <w:lang w:eastAsia="zh-CN"/>
                </w:rPr>
                <w:t>。</w:t>
              </w:r>
            </w:ins>
          </w:p>
          <w:p w14:paraId="5361578C" w14:textId="7A1C12ED" w:rsidR="001868F2" w:rsidRPr="0085710A" w:rsidRDefault="001868F2" w:rsidP="001868F2">
            <w:pPr>
              <w:autoSpaceDE w:val="0"/>
              <w:autoSpaceDN w:val="0"/>
              <w:textAlignment w:val="bottom"/>
              <w:rPr>
                <w:ins w:id="147" w:author="Zheng, Ce" w:date="2022-07-10T11:07:00Z"/>
                <w:rFonts w:eastAsia="SimSun" w:hAnsi="Times New Roman"/>
                <w:b/>
                <w:bCs/>
                <w:lang w:eastAsia="zh-CN"/>
              </w:rPr>
            </w:pPr>
            <w:ins w:id="148" w:author="Zheng, Ce" w:date="2022-07-10T11:07:00Z">
              <w:r w:rsidRPr="0085710A">
                <w:rPr>
                  <w:rFonts w:eastAsia="SimSun" w:hAnsi="Times New Roman" w:hint="eastAsia"/>
                  <w:b/>
                  <w:bCs/>
                  <w:lang w:eastAsia="zh-CN"/>
                </w:rPr>
                <w:t>中心</w:t>
              </w:r>
              <w:r>
                <w:rPr>
                  <w:rFonts w:eastAsia="SimSun" w:hAnsi="Times New Roman" w:hint="eastAsia"/>
                  <w:b/>
                  <w:bCs/>
                  <w:lang w:eastAsia="zh-CN"/>
                </w:rPr>
                <w:t>聚合节点</w:t>
              </w:r>
              <w:r w:rsidRPr="0085710A">
                <w:rPr>
                  <w:rFonts w:eastAsia="SimSun" w:hAnsi="Times New Roman" w:hint="eastAsia"/>
                  <w:b/>
                  <w:bCs/>
                  <w:lang w:eastAsia="zh-CN"/>
                </w:rPr>
                <w:t>：</w:t>
              </w:r>
            </w:ins>
          </w:p>
          <w:p w14:paraId="325D7E4F" w14:textId="2A9F17B3" w:rsidR="00C96C6C" w:rsidRPr="005901ED" w:rsidDel="00E75E1B" w:rsidRDefault="001868F2" w:rsidP="005901ED">
            <w:pPr>
              <w:autoSpaceDE w:val="0"/>
              <w:autoSpaceDN w:val="0"/>
              <w:textAlignment w:val="bottom"/>
              <w:rPr>
                <w:ins w:id="149" w:author="Zheng, Ce" w:date="2022-07-10T11:04:00Z"/>
                <w:rFonts w:eastAsia="SimSun" w:hAnsi="Times New Roman"/>
                <w:lang w:eastAsia="zh-CN"/>
              </w:rPr>
            </w:pPr>
            <w:ins w:id="150" w:author="Zheng, Ce" w:date="2022-07-10T11:07:00Z">
              <w:r>
                <w:rPr>
                  <w:rFonts w:eastAsia="SimSun" w:hAnsi="Times New Roman"/>
                  <w:lang w:eastAsia="zh-CN"/>
                </w:rPr>
                <w:t xml:space="preserve">   </w:t>
              </w:r>
            </w:ins>
            <w:ins w:id="151" w:author="Zheng, Ce" w:date="2022-07-10T11:09:00Z">
              <w:r w:rsidR="0031554E">
                <w:rPr>
                  <w:rFonts w:eastAsia="SimSun" w:hAnsi="Times New Roman"/>
                  <w:lang w:eastAsia="zh-CN"/>
                </w:rPr>
                <w:t xml:space="preserve"> </w:t>
              </w:r>
            </w:ins>
            <w:ins w:id="152" w:author="Zheng, Ce" w:date="2022-07-10T11:07:00Z">
              <w:r>
                <w:rPr>
                  <w:rFonts w:eastAsia="SimSun" w:hAnsi="Times New Roman" w:hint="eastAsia"/>
                  <w:lang w:eastAsia="zh-CN"/>
                </w:rPr>
                <w:t>接收来自于计算</w:t>
              </w:r>
              <w:r>
                <w:rPr>
                  <w:rFonts w:eastAsia="SimSun" w:hAnsi="Times New Roman" w:hint="eastAsia"/>
                  <w:lang w:eastAsia="zh-CN"/>
                </w:rPr>
                <w:t>U</w:t>
              </w:r>
              <w:r>
                <w:rPr>
                  <w:rFonts w:eastAsia="SimSun" w:hAnsi="Times New Roman"/>
                  <w:lang w:eastAsia="zh-CN"/>
                </w:rPr>
                <w:t>E</w:t>
              </w:r>
              <w:r>
                <w:rPr>
                  <w:rFonts w:eastAsia="SimSun" w:hAnsi="Times New Roman" w:hint="eastAsia"/>
                  <w:lang w:eastAsia="zh-CN"/>
                </w:rPr>
                <w:t>的本地模型；全局模型的聚合；将全局模型下发至各计算</w:t>
              </w:r>
            </w:ins>
            <w:ins w:id="153" w:author="Zheng, Ce" w:date="2022-07-10T23:42:00Z">
              <w:r w:rsidR="00A80C2B">
                <w:rPr>
                  <w:rFonts w:eastAsia="SimSun" w:hAnsi="Times New Roman" w:hint="eastAsia"/>
                  <w:lang w:eastAsia="zh-CN"/>
                </w:rPr>
                <w:t>UE</w:t>
              </w:r>
              <w:r w:rsidR="00B93B7C">
                <w:rPr>
                  <w:rFonts w:eastAsia="SimSun" w:hAnsi="Times New Roman" w:hint="eastAsia"/>
                  <w:lang w:eastAsia="zh-CN"/>
                </w:rPr>
                <w:t>；</w:t>
              </w:r>
              <w:r w:rsidR="00803A0B">
                <w:rPr>
                  <w:rFonts w:eastAsia="SimSun" w:hAnsi="Times New Roman" w:hint="eastAsia"/>
                  <w:lang w:eastAsia="zh-CN"/>
                </w:rPr>
                <w:t>与聚合相关的时间信息</w:t>
              </w:r>
              <w:r w:rsidR="00803A0B">
                <w:rPr>
                  <w:rFonts w:eastAsia="SimSun" w:hAnsi="Times New Roman" w:hint="eastAsia"/>
                  <w:lang w:eastAsia="zh-CN"/>
                </w:rPr>
                <w:t xml:space="preserve"> </w:t>
              </w:r>
              <w:r w:rsidR="00803A0B">
                <w:rPr>
                  <w:rFonts w:eastAsia="SimSun" w:hAnsi="Times New Roman"/>
                  <w:lang w:eastAsia="zh-CN"/>
                </w:rPr>
                <w:t xml:space="preserve">-- </w:t>
              </w:r>
            </w:ins>
            <m:oMath>
              <m:r>
                <w:ins w:id="154" w:author="Zheng, Ce" w:date="2022-07-11T21:23:00Z">
                  <m:rPr>
                    <m:sty m:val="b"/>
                  </m:rPr>
                  <w:rPr>
                    <w:rFonts w:ascii="Cambria Math" w:eastAsia="SimSun" w:hAnsi="Cambria Math"/>
                    <w:szCs w:val="22"/>
                    <w:lang w:eastAsia="zh-CN"/>
                  </w:rPr>
                  <m:t>Info_</m:t>
                </w:ins>
              </m:r>
              <m:sSub>
                <m:sSubPr>
                  <m:ctrlPr>
                    <w:ins w:id="155" w:author="Zheng, Ce" w:date="2022-07-10T23:42:00Z">
                      <w:rPr>
                        <w:rFonts w:ascii="Cambria Math" w:eastAsia="SimSun" w:hAnsi="Cambria Math"/>
                        <w:b/>
                        <w:bCs/>
                        <w:iCs/>
                        <w:szCs w:val="22"/>
                        <w:lang w:eastAsia="zh-CN"/>
                      </w:rPr>
                    </w:ins>
                  </m:ctrlPr>
                </m:sSubPr>
                <m:e>
                  <m:r>
                    <w:ins w:id="156" w:author="Zheng, Ce" w:date="2022-07-10T23:42:00Z">
                      <m:rPr>
                        <m:sty m:val="b"/>
                      </m:rPr>
                      <w:rPr>
                        <w:rFonts w:ascii="Cambria Math" w:eastAsia="SimSun" w:hAnsi="Cambria Math"/>
                        <w:szCs w:val="22"/>
                        <w:lang w:eastAsia="zh-CN"/>
                      </w:rPr>
                      <m:t>T</m:t>
                    </w:ins>
                  </m:r>
                </m:e>
                <m:sub>
                  <m:r>
                    <w:ins w:id="157" w:author="Zheng, Ce" w:date="2022-07-10T23:42:00Z">
                      <m:rPr>
                        <m:sty m:val="b"/>
                      </m:rPr>
                      <w:rPr>
                        <w:rFonts w:ascii="Cambria Math" w:eastAsia="SimSun" w:hAnsi="Cambria Math"/>
                        <w:szCs w:val="22"/>
                        <w:lang w:eastAsia="zh-CN"/>
                      </w:rPr>
                      <m:t>A</m:t>
                    </w:ins>
                  </m:r>
                </m:sub>
              </m:sSub>
            </m:oMath>
            <w:ins w:id="158" w:author="Zheng, Ce" w:date="2022-07-10T23:42:00Z">
              <w:r w:rsidR="00803A0B">
                <w:rPr>
                  <w:rFonts w:eastAsia="SimSun" w:hAnsi="Times New Roman" w:hint="eastAsia"/>
                  <w:lang w:eastAsia="zh-CN"/>
                </w:rPr>
                <w:t>的估计；接收</w:t>
              </w:r>
            </w:ins>
            <w:ins w:id="159" w:author="Zheng, Ce" w:date="2022-07-10T23:57:00Z">
              <w:r w:rsidR="008E240D">
                <w:rPr>
                  <w:rFonts w:eastAsia="SimSun" w:hAnsi="Times New Roman" w:hint="eastAsia"/>
                  <w:lang w:eastAsia="zh-CN"/>
                </w:rPr>
                <w:t>计算</w:t>
              </w:r>
              <w:r w:rsidR="008E240D">
                <w:rPr>
                  <w:rFonts w:eastAsia="SimSun" w:hAnsi="Times New Roman" w:hint="eastAsia"/>
                  <w:lang w:eastAsia="zh-CN"/>
                </w:rPr>
                <w:t>UE</w:t>
              </w:r>
            </w:ins>
            <w:ins w:id="160" w:author="Zheng, Ce" w:date="2022-07-10T23:42:00Z">
              <w:r w:rsidR="00803A0B">
                <w:rPr>
                  <w:rFonts w:eastAsia="SimSun" w:hAnsi="Times New Roman" w:hint="eastAsia"/>
                  <w:lang w:eastAsia="zh-CN"/>
                </w:rPr>
                <w:t>的请求并做出决策</w:t>
              </w:r>
              <w:r w:rsidR="00803A0B" w:rsidRPr="006523DC">
                <w:rPr>
                  <w:rFonts w:eastAsia="SimSun" w:hAnsi="Times New Roman"/>
                  <w:lang w:eastAsia="zh-CN"/>
                </w:rPr>
                <w:t>。</w:t>
              </w:r>
            </w:ins>
          </w:p>
        </w:tc>
        <w:tc>
          <w:tcPr>
            <w:tcW w:w="1915" w:type="dxa"/>
          </w:tcPr>
          <w:p w14:paraId="47C360A9" w14:textId="77777777" w:rsidR="00C22ED9" w:rsidRPr="0092067A" w:rsidRDefault="00C22ED9" w:rsidP="00F13E61">
            <w:pPr>
              <w:autoSpaceDE w:val="0"/>
              <w:autoSpaceDN w:val="0"/>
              <w:textAlignment w:val="bottom"/>
              <w:rPr>
                <w:ins w:id="161" w:author="Zheng, Ce" w:date="2022-07-10T11:04:00Z"/>
                <w:rFonts w:eastAsia="SimSun" w:hAnsi="Times New Roman"/>
                <w:color w:val="FF0000"/>
                <w:szCs w:val="18"/>
                <w:highlight w:val="yellow"/>
                <w:lang w:eastAsia="zh-CN"/>
              </w:rPr>
            </w:pPr>
          </w:p>
        </w:tc>
      </w:tr>
      <w:tr w:rsidR="00823DC0" w:rsidRPr="00C02F0C" w14:paraId="34B09DF1" w14:textId="77777777" w:rsidTr="00935D08">
        <w:trPr>
          <w:trHeight w:val="5654"/>
          <w:ins w:id="162" w:author="Zheng, Ce" w:date="2022-07-10T10:50:00Z"/>
        </w:trPr>
        <w:tc>
          <w:tcPr>
            <w:tcW w:w="7889" w:type="dxa"/>
          </w:tcPr>
          <w:p w14:paraId="5B7BF3F3" w14:textId="66D74844" w:rsidR="00823DC0" w:rsidRDefault="00AA1B91" w:rsidP="00823DC0">
            <w:pPr>
              <w:pStyle w:val="af0"/>
              <w:numPr>
                <w:ilvl w:val="0"/>
                <w:numId w:val="1"/>
              </w:numPr>
              <w:autoSpaceDE w:val="0"/>
              <w:autoSpaceDN w:val="0"/>
              <w:ind w:firstLineChars="0"/>
              <w:textAlignment w:val="bottom"/>
              <w:rPr>
                <w:ins w:id="163" w:author="Zheng, Ce" w:date="2022-07-10T11:08:00Z"/>
                <w:rFonts w:eastAsia="SimSun" w:hAnsi="Times New Roman"/>
                <w:szCs w:val="22"/>
                <w:lang w:eastAsia="zh-CN"/>
              </w:rPr>
            </w:pPr>
            <w:ins w:id="164" w:author="Zheng, Ce" w:date="2022-07-10T11:07:00Z">
              <w:r>
                <w:rPr>
                  <w:rFonts w:eastAsia="SimSun" w:hAnsi="Times New Roman" w:hint="eastAsia"/>
                  <w:szCs w:val="22"/>
                  <w:lang w:eastAsia="zh-CN"/>
                </w:rPr>
                <w:t>根据权利要求</w:t>
              </w:r>
              <w:r>
                <w:rPr>
                  <w:rFonts w:eastAsia="SimSun" w:hAnsi="Times New Roman" w:hint="eastAsia"/>
                  <w:szCs w:val="22"/>
                  <w:lang w:eastAsia="zh-CN"/>
                </w:rPr>
                <w:t>2</w:t>
              </w:r>
              <w:r w:rsidR="007916A2">
                <w:rPr>
                  <w:rFonts w:eastAsia="SimSun" w:hAnsi="Times New Roman" w:hint="eastAsia"/>
                  <w:szCs w:val="22"/>
                  <w:lang w:eastAsia="zh-CN"/>
                </w:rPr>
                <w:t>，</w:t>
              </w:r>
              <w:r w:rsidR="007916A2">
                <w:rPr>
                  <w:rFonts w:eastAsia="SimSun" w:hAnsi="Times New Roman" w:hint="eastAsia"/>
                  <w:szCs w:val="22"/>
                  <w:lang w:eastAsia="zh-CN"/>
                </w:rPr>
                <w:t>P</w:t>
              </w:r>
              <w:r w:rsidR="007916A2">
                <w:rPr>
                  <w:rFonts w:eastAsia="SimSun" w:hAnsi="Times New Roman"/>
                  <w:szCs w:val="22"/>
                  <w:lang w:eastAsia="zh-CN"/>
                </w:rPr>
                <w:t>2</w:t>
              </w:r>
              <w:r w:rsidR="007916A2">
                <w:rPr>
                  <w:rFonts w:eastAsia="SimSun" w:hAnsi="Times New Roman" w:hint="eastAsia"/>
                  <w:szCs w:val="22"/>
                  <w:lang w:eastAsia="zh-CN"/>
                </w:rPr>
                <w:t>P</w:t>
              </w:r>
              <w:r w:rsidR="007916A2">
                <w:rPr>
                  <w:rFonts w:eastAsia="SimSun" w:hAnsi="Times New Roman" w:hint="eastAsia"/>
                  <w:szCs w:val="22"/>
                  <w:lang w:eastAsia="zh-CN"/>
                </w:rPr>
                <w:t>的</w:t>
              </w:r>
            </w:ins>
            <w:ins w:id="165" w:author="Zheng, Ce" w:date="2022-07-10T11:08:00Z">
              <w:r w:rsidR="009646B7">
                <w:rPr>
                  <w:rFonts w:eastAsia="SimSun" w:hAnsi="Times New Roman" w:hint="eastAsia"/>
                  <w:szCs w:val="22"/>
                  <w:lang w:eastAsia="zh-CN"/>
                </w:rPr>
                <w:t>结构</w:t>
              </w:r>
            </w:ins>
            <w:ins w:id="166" w:author="Zheng, Ce" w:date="2022-07-11T11:08:00Z">
              <w:r w:rsidR="00ED3DC2">
                <w:rPr>
                  <w:rFonts w:eastAsia="SimSun" w:hAnsi="Times New Roman" w:hint="eastAsia"/>
                  <w:szCs w:val="22"/>
                  <w:lang w:eastAsia="zh-CN"/>
                </w:rPr>
                <w:t>与权利要求</w:t>
              </w:r>
              <w:r w:rsidR="00ED3DC2">
                <w:rPr>
                  <w:rFonts w:eastAsia="SimSun" w:hAnsi="Times New Roman" w:hint="eastAsia"/>
                  <w:szCs w:val="22"/>
                  <w:lang w:eastAsia="zh-CN"/>
                </w:rPr>
                <w:t>3</w:t>
              </w:r>
              <w:r w:rsidR="00ED3DC2">
                <w:rPr>
                  <w:rFonts w:eastAsia="SimSun" w:hAnsi="Times New Roman" w:hint="eastAsia"/>
                  <w:szCs w:val="22"/>
                  <w:lang w:eastAsia="zh-CN"/>
                </w:rPr>
                <w:t>中的</w:t>
              </w:r>
              <w:r w:rsidR="00ED3DC2">
                <w:rPr>
                  <w:rFonts w:eastAsia="SimSun" w:hAnsi="Times New Roman" w:hint="eastAsia"/>
                  <w:szCs w:val="22"/>
                  <w:lang w:eastAsia="zh-CN"/>
                </w:rPr>
                <w:t>Client</w:t>
              </w:r>
              <w:r w:rsidR="00ED3DC2">
                <w:rPr>
                  <w:rFonts w:eastAsia="SimSun" w:hAnsi="Times New Roman"/>
                  <w:szCs w:val="22"/>
                  <w:lang w:eastAsia="zh-CN"/>
                </w:rPr>
                <w:t>-</w:t>
              </w:r>
              <w:r w:rsidR="00ED3DC2">
                <w:rPr>
                  <w:rFonts w:eastAsia="SimSun" w:hAnsi="Times New Roman" w:hint="eastAsia"/>
                  <w:szCs w:val="22"/>
                  <w:lang w:eastAsia="zh-CN"/>
                </w:rPr>
                <w:t>server</w:t>
              </w:r>
              <w:r w:rsidR="00ED3DC2">
                <w:rPr>
                  <w:rFonts w:eastAsia="SimSun" w:hAnsi="Times New Roman" w:hint="eastAsia"/>
                  <w:szCs w:val="22"/>
                  <w:lang w:eastAsia="zh-CN"/>
                </w:rPr>
                <w:t>类似。不同之处在于中心聚合节点由</w:t>
              </w:r>
            </w:ins>
            <w:ins w:id="167" w:author="Zheng, Ce" w:date="2022-07-11T11:09:00Z">
              <w:r w:rsidR="00ED3DC2">
                <w:rPr>
                  <w:rFonts w:eastAsia="SimSun" w:hAnsi="Times New Roman" w:hint="eastAsia"/>
                  <w:szCs w:val="22"/>
                  <w:lang w:eastAsia="zh-CN"/>
                </w:rPr>
                <w:t>其中的一个计算</w:t>
              </w:r>
              <w:r w:rsidR="00ED3DC2">
                <w:rPr>
                  <w:rFonts w:eastAsia="SimSun" w:hAnsi="Times New Roman" w:hint="eastAsia"/>
                  <w:szCs w:val="22"/>
                  <w:lang w:eastAsia="zh-CN"/>
                </w:rPr>
                <w:t>UE</w:t>
              </w:r>
              <w:r w:rsidR="00ED3DC2">
                <w:rPr>
                  <w:rFonts w:eastAsia="SimSun" w:hAnsi="Times New Roman" w:hint="eastAsia"/>
                  <w:szCs w:val="22"/>
                  <w:lang w:eastAsia="zh-CN"/>
                </w:rPr>
                <w:t>来承担</w:t>
              </w:r>
              <w:r w:rsidR="005F4132">
                <w:rPr>
                  <w:rFonts w:eastAsia="SimSun" w:hAnsi="Times New Roman" w:hint="eastAsia"/>
                  <w:szCs w:val="22"/>
                  <w:lang w:eastAsia="zh-CN"/>
                </w:rPr>
                <w:t>。其结构和</w:t>
              </w:r>
            </w:ins>
            <w:ins w:id="168" w:author="Zheng, Ce" w:date="2022-07-10T11:07:00Z">
              <w:r w:rsidR="007916A2">
                <w:rPr>
                  <w:rFonts w:eastAsia="SimSun" w:hAnsi="Times New Roman" w:hint="eastAsia"/>
                  <w:szCs w:val="22"/>
                  <w:lang w:eastAsia="zh-CN"/>
                </w:rPr>
                <w:t>功能如下：</w:t>
              </w:r>
            </w:ins>
          </w:p>
          <w:p w14:paraId="3FE533D8" w14:textId="0D7AAADD" w:rsidR="009839FD" w:rsidRPr="0085710A" w:rsidRDefault="009839FD" w:rsidP="009839FD">
            <w:pPr>
              <w:autoSpaceDE w:val="0"/>
              <w:autoSpaceDN w:val="0"/>
              <w:textAlignment w:val="bottom"/>
              <w:rPr>
                <w:ins w:id="169" w:author="Zheng, Ce" w:date="2022-07-10T11:08:00Z"/>
                <w:rFonts w:eastAsia="SimSun" w:hAnsi="Times New Roman"/>
                <w:b/>
                <w:bCs/>
                <w:lang w:eastAsia="zh-CN"/>
              </w:rPr>
            </w:pPr>
            <w:ins w:id="170" w:author="Zheng, Ce" w:date="2022-07-10T11:08:00Z">
              <w:r w:rsidRPr="0085710A">
                <w:rPr>
                  <w:rFonts w:eastAsia="SimSun" w:hAnsi="Times New Roman" w:hint="eastAsia"/>
                  <w:b/>
                  <w:bCs/>
                  <w:lang w:eastAsia="zh-CN"/>
                </w:rPr>
                <w:t>计算</w:t>
              </w:r>
              <w:r w:rsidRPr="0085710A">
                <w:rPr>
                  <w:rFonts w:eastAsia="SimSun" w:hAnsi="Times New Roman" w:hint="eastAsia"/>
                  <w:b/>
                  <w:bCs/>
                  <w:lang w:eastAsia="zh-CN"/>
                </w:rPr>
                <w:t>UE</w:t>
              </w:r>
              <w:r w:rsidRPr="0085710A">
                <w:rPr>
                  <w:rFonts w:eastAsia="SimSun" w:hAnsi="Times New Roman" w:hint="eastAsia"/>
                  <w:b/>
                  <w:bCs/>
                  <w:lang w:eastAsia="zh-CN"/>
                </w:rPr>
                <w:t>：</w:t>
              </w:r>
              <w:r w:rsidRPr="0085710A">
                <w:rPr>
                  <w:rFonts w:eastAsia="SimSun" w:hAnsi="Times New Roman" w:hint="eastAsia"/>
                  <w:b/>
                  <w:bCs/>
                  <w:lang w:eastAsia="zh-CN"/>
                </w:rPr>
                <w:t xml:space="preserve"> </w:t>
              </w:r>
            </w:ins>
          </w:p>
          <w:p w14:paraId="70850942" w14:textId="250A9BA1" w:rsidR="009839FD" w:rsidRPr="006B76B5" w:rsidRDefault="009839FD">
            <w:pPr>
              <w:autoSpaceDE w:val="0"/>
              <w:autoSpaceDN w:val="0"/>
              <w:textAlignment w:val="bottom"/>
              <w:rPr>
                <w:ins w:id="171" w:author="Zheng, Ce" w:date="2022-07-10T10:51:00Z"/>
                <w:rFonts w:eastAsia="SimSun" w:hAnsi="Times New Roman"/>
                <w:lang w:eastAsia="zh-CN"/>
              </w:rPr>
            </w:pPr>
            <w:ins w:id="172" w:author="Zheng, Ce" w:date="2022-07-10T11:08:00Z">
              <w:r>
                <w:rPr>
                  <w:rFonts w:eastAsia="SimSun" w:hAnsi="Times New Roman"/>
                  <w:lang w:eastAsia="zh-CN"/>
                </w:rPr>
                <w:t xml:space="preserve">   </w:t>
              </w:r>
            </w:ins>
            <w:ins w:id="173" w:author="Zheng, Ce" w:date="2022-07-10T11:09:00Z">
              <w:r w:rsidR="00B54BE9">
                <w:rPr>
                  <w:rFonts w:eastAsia="SimSun" w:hAnsi="Times New Roman"/>
                  <w:lang w:eastAsia="zh-CN"/>
                </w:rPr>
                <w:t xml:space="preserve"> </w:t>
              </w:r>
            </w:ins>
            <w:ins w:id="174" w:author="Zheng, Ce" w:date="2022-07-10T11:08:00Z">
              <w:r w:rsidRPr="00151360">
                <w:rPr>
                  <w:rFonts w:eastAsia="SimSun" w:hAnsi="Times New Roman"/>
                  <w:lang w:eastAsia="zh-CN"/>
                </w:rPr>
                <w:t>UE</w:t>
              </w:r>
            </w:ins>
            <w:ins w:id="175" w:author="Zheng, Ce" w:date="2022-07-11T10:36:00Z">
              <w:r w:rsidR="00D57952">
                <w:rPr>
                  <w:rFonts w:eastAsia="SimSun" w:hAnsi="Times New Roman" w:hint="eastAsia"/>
                  <w:lang w:eastAsia="zh-CN"/>
                </w:rPr>
                <w:t>本地</w:t>
              </w:r>
            </w:ins>
            <w:ins w:id="176" w:author="Zheng, Ce" w:date="2022-07-10T11:08:00Z">
              <w:r w:rsidRPr="00151360">
                <w:rPr>
                  <w:rFonts w:eastAsia="SimSun" w:hAnsi="Times New Roman"/>
                  <w:lang w:eastAsia="zh-CN"/>
                </w:rPr>
                <w:t>数据的收集；</w:t>
              </w:r>
              <w:r>
                <w:rPr>
                  <w:rFonts w:eastAsia="SimSun" w:hAnsi="Times New Roman" w:hint="eastAsia"/>
                  <w:lang w:eastAsia="zh-CN"/>
                </w:rPr>
                <w:t>接收来自于中心</w:t>
              </w:r>
              <w:r>
                <w:rPr>
                  <w:rFonts w:eastAsia="SimSun" w:hAnsi="Times New Roman" w:hint="eastAsia"/>
                  <w:lang w:eastAsia="zh-CN"/>
                </w:rPr>
                <w:t>U</w:t>
              </w:r>
              <w:r>
                <w:rPr>
                  <w:rFonts w:eastAsia="SimSun" w:hAnsi="Times New Roman"/>
                  <w:lang w:eastAsia="zh-CN"/>
                </w:rPr>
                <w:t>E</w:t>
              </w:r>
              <w:r>
                <w:rPr>
                  <w:rFonts w:eastAsia="SimSun" w:hAnsi="Times New Roman" w:hint="eastAsia"/>
                  <w:lang w:eastAsia="zh-CN"/>
                </w:rPr>
                <w:t>的全局模型；基于本地数据进行</w:t>
              </w:r>
              <w:r w:rsidRPr="00151360">
                <w:rPr>
                  <w:rFonts w:eastAsia="SimSun" w:hAnsi="Times New Roman"/>
                  <w:lang w:eastAsia="zh-CN"/>
                </w:rPr>
                <w:t>本地模型的</w:t>
              </w:r>
              <w:r>
                <w:rPr>
                  <w:rFonts w:eastAsia="SimSun" w:hAnsi="Times New Roman" w:hint="eastAsia"/>
                  <w:lang w:eastAsia="zh-CN"/>
                </w:rPr>
                <w:t>训练</w:t>
              </w:r>
              <w:r w:rsidRPr="00151360">
                <w:rPr>
                  <w:rFonts w:eastAsia="SimSun" w:hAnsi="Times New Roman"/>
                  <w:lang w:eastAsia="zh-CN"/>
                </w:rPr>
                <w:t>与更新；</w:t>
              </w:r>
              <w:r>
                <w:rPr>
                  <w:rFonts w:eastAsia="SimSun" w:hAnsi="Times New Roman" w:hint="eastAsia"/>
                  <w:lang w:eastAsia="zh-CN"/>
                </w:rPr>
                <w:t>将训练后的本地模型上报至中心</w:t>
              </w:r>
              <w:r>
                <w:rPr>
                  <w:rFonts w:eastAsia="SimSun" w:hAnsi="Times New Roman" w:hint="eastAsia"/>
                  <w:lang w:eastAsia="zh-CN"/>
                </w:rPr>
                <w:t>UE</w:t>
              </w:r>
            </w:ins>
            <w:ins w:id="177" w:author="Zheng, Ce" w:date="2022-07-11T10:37:00Z">
              <w:r w:rsidR="007578ED">
                <w:rPr>
                  <w:rFonts w:eastAsia="SimSun" w:hAnsi="Times New Roman" w:hint="eastAsia"/>
                  <w:lang w:eastAsia="zh-CN"/>
                </w:rPr>
                <w:t>；</w:t>
              </w:r>
            </w:ins>
            <w:ins w:id="178" w:author="Zheng, Ce" w:date="2022-07-11T10:38:00Z">
              <w:r w:rsidR="00A13982" w:rsidRPr="00151360">
                <w:rPr>
                  <w:rFonts w:eastAsia="SimSun" w:hAnsi="Times New Roman" w:hint="eastAsia"/>
                  <w:lang w:eastAsia="zh-CN"/>
                </w:rPr>
                <w:t>UE</w:t>
              </w:r>
              <w:r w:rsidR="00A13982" w:rsidRPr="00151360">
                <w:rPr>
                  <w:rFonts w:eastAsia="SimSun" w:hAnsi="Times New Roman" w:hint="eastAsia"/>
                  <w:lang w:eastAsia="zh-CN"/>
                </w:rPr>
                <w:t>自身状态信息</w:t>
              </w:r>
              <w:r w:rsidR="00A13982" w:rsidRPr="00151360">
                <w:rPr>
                  <w:rFonts w:eastAsia="SimSun" w:hAnsi="Times New Roman"/>
                  <w:lang w:eastAsia="zh-CN"/>
                </w:rPr>
                <w:t xml:space="preserve">-- </w:t>
              </w:r>
            </w:ins>
            <m:oMath>
              <m:sSub>
                <m:sSubPr>
                  <m:ctrlPr>
                    <w:ins w:id="179" w:author="Zheng, Ce" w:date="2022-07-11T11:10:00Z">
                      <w:rPr>
                        <w:rFonts w:ascii="Cambria Math" w:eastAsia="SimSun" w:hAnsi="Cambria Math"/>
                        <w:b/>
                        <w:bCs/>
                        <w:szCs w:val="22"/>
                        <w:lang w:eastAsia="zh-CN"/>
                      </w:rPr>
                    </w:ins>
                  </m:ctrlPr>
                </m:sSubPr>
                <m:e>
                  <m:r>
                    <w:ins w:id="180" w:author="Zheng, Ce" w:date="2022-07-11T11:10:00Z">
                      <m:rPr>
                        <m:sty m:val="b"/>
                      </m:rPr>
                      <w:rPr>
                        <w:rFonts w:ascii="Cambria Math" w:eastAsia="SimSun" w:hAnsi="Cambria Math"/>
                        <w:szCs w:val="22"/>
                        <w:lang w:eastAsia="zh-CN"/>
                      </w:rPr>
                      <m:t>Info</m:t>
                    </w:ins>
                  </m:r>
                  <m:r>
                    <w:ins w:id="181" w:author="Zheng, Ce" w:date="2022-07-11T21:24:00Z">
                      <m:rPr>
                        <m:sty m:val="b"/>
                      </m:rPr>
                      <w:rPr>
                        <w:rFonts w:ascii="Cambria Math" w:eastAsia="SimSun" w:hAnsi="Cambria Math"/>
                        <w:szCs w:val="22"/>
                        <w:lang w:eastAsia="zh-CN"/>
                      </w:rPr>
                      <m:t>_S</m:t>
                    </w:ins>
                  </m:r>
                </m:e>
                <m:sub>
                  <m:sSub>
                    <m:sSubPr>
                      <m:ctrlPr>
                        <w:ins w:id="182" w:author="Zheng, Ce" w:date="2022-07-11T11:10:00Z">
                          <w:rPr>
                            <w:rFonts w:ascii="Cambria Math" w:eastAsia="SimSun" w:hAnsi="Cambria Math"/>
                            <w:b/>
                            <w:szCs w:val="22"/>
                            <w:lang w:eastAsia="zh-CN"/>
                          </w:rPr>
                        </w:ins>
                      </m:ctrlPr>
                    </m:sSubPr>
                    <m:e>
                      <m:r>
                        <w:ins w:id="183" w:author="Zheng, Ce" w:date="2022-07-11T11:10:00Z">
                          <m:rPr>
                            <m:sty m:val="b"/>
                          </m:rPr>
                          <w:rPr>
                            <w:rFonts w:ascii="Cambria Math" w:eastAsia="SimSun" w:hAnsi="Cambria Math"/>
                            <w:szCs w:val="22"/>
                            <w:lang w:eastAsia="zh-CN"/>
                          </w:rPr>
                          <m:t>U</m:t>
                        </w:ins>
                      </m:r>
                    </m:e>
                    <m:sub>
                      <m:r>
                        <w:ins w:id="184" w:author="Zheng, Ce" w:date="2022-07-11T11:10:00Z">
                          <m:rPr>
                            <m:sty m:val="b"/>
                          </m:rPr>
                          <w:rPr>
                            <w:rFonts w:ascii="Cambria Math" w:eastAsia="SimSun" w:hAnsi="Cambria Math"/>
                            <w:szCs w:val="22"/>
                            <w:lang w:eastAsia="zh-CN"/>
                          </w:rPr>
                          <m:t>i</m:t>
                        </w:ins>
                      </m:r>
                    </m:sub>
                  </m:sSub>
                </m:sub>
              </m:sSub>
            </m:oMath>
            <w:ins w:id="185" w:author="Zheng, Ce" w:date="2022-07-11T10:38:00Z">
              <w:r w:rsidR="00A13982" w:rsidRPr="00151360">
                <w:rPr>
                  <w:rFonts w:eastAsia="SimSun" w:hAnsi="Times New Roman"/>
                  <w:lang w:eastAsia="zh-CN"/>
                </w:rPr>
                <w:t>的</w:t>
              </w:r>
              <w:r w:rsidR="00A13982" w:rsidRPr="00151360">
                <w:rPr>
                  <w:rFonts w:eastAsia="SimSun" w:hAnsi="Times New Roman" w:hint="eastAsia"/>
                  <w:lang w:eastAsia="zh-CN"/>
                </w:rPr>
                <w:t>估计</w:t>
              </w:r>
              <w:r w:rsidR="00A13982" w:rsidRPr="00151360">
                <w:rPr>
                  <w:rFonts w:eastAsia="SimSun" w:hAnsi="Times New Roman"/>
                  <w:lang w:eastAsia="zh-CN"/>
                </w:rPr>
                <w:t>；与</w:t>
              </w:r>
              <w:r w:rsidR="00A13982" w:rsidRPr="00151360">
                <w:rPr>
                  <w:rFonts w:eastAsia="SimSun" w:hAnsi="Times New Roman" w:hint="eastAsia"/>
                  <w:lang w:eastAsia="zh-CN"/>
                </w:rPr>
                <w:t>训练</w:t>
              </w:r>
              <w:r w:rsidR="00A13982">
                <w:rPr>
                  <w:rFonts w:eastAsia="SimSun" w:hAnsi="Times New Roman" w:hint="eastAsia"/>
                  <w:lang w:eastAsia="zh-CN"/>
                </w:rPr>
                <w:t>时间</w:t>
              </w:r>
              <w:r w:rsidR="00A13982" w:rsidRPr="00151360">
                <w:rPr>
                  <w:rFonts w:eastAsia="SimSun" w:hAnsi="Times New Roman" w:hint="eastAsia"/>
                  <w:lang w:eastAsia="zh-CN"/>
                </w:rPr>
                <w:t>相</w:t>
              </w:r>
              <w:r w:rsidR="00A13982" w:rsidRPr="00151360">
                <w:rPr>
                  <w:rFonts w:eastAsia="SimSun" w:hAnsi="Times New Roman"/>
                  <w:lang w:eastAsia="zh-CN"/>
                </w:rPr>
                <w:t>关的</w:t>
              </w:r>
              <w:r w:rsidR="00A13982" w:rsidRPr="00151360">
                <w:rPr>
                  <w:rFonts w:eastAsia="SimSun" w:hAnsi="Times New Roman" w:hint="eastAsia"/>
                  <w:lang w:eastAsia="zh-CN"/>
                </w:rPr>
                <w:t>信息</w:t>
              </w:r>
              <w:r w:rsidR="00A13982" w:rsidRPr="00151360">
                <w:rPr>
                  <w:rFonts w:eastAsia="SimSun" w:hAnsi="Times New Roman"/>
                  <w:lang w:eastAsia="zh-CN"/>
                </w:rPr>
                <w:t xml:space="preserve"> -- </w:t>
              </w:r>
            </w:ins>
            <m:oMath>
              <m:sSub>
                <m:sSubPr>
                  <m:ctrlPr>
                    <w:ins w:id="186" w:author="Zheng, Ce" w:date="2022-07-11T10:38:00Z">
                      <w:rPr>
                        <w:rFonts w:ascii="Cambria Math" w:eastAsia="SimSun" w:hAnsi="Cambria Math"/>
                        <w:b/>
                        <w:bCs/>
                        <w:iCs/>
                        <w:szCs w:val="22"/>
                        <w:lang w:eastAsia="zh-CN"/>
                      </w:rPr>
                    </w:ins>
                  </m:ctrlPr>
                </m:sSubPr>
                <m:e>
                  <m:r>
                    <w:ins w:id="187" w:author="Zheng, Ce" w:date="2022-07-11T10:38:00Z">
                      <m:rPr>
                        <m:sty m:val="b"/>
                      </m:rPr>
                      <w:rPr>
                        <w:rFonts w:ascii="Cambria Math" w:eastAsia="SimSun" w:hAnsi="Cambria Math" w:hint="eastAsia"/>
                        <w:szCs w:val="22"/>
                        <w:lang w:eastAsia="zh-CN"/>
                      </w:rPr>
                      <m:t>In</m:t>
                    </w:ins>
                  </m:r>
                  <m:r>
                    <w:ins w:id="188" w:author="Zheng, Ce" w:date="2022-07-11T10:38:00Z">
                      <m:rPr>
                        <m:sty m:val="b"/>
                      </m:rPr>
                      <w:rPr>
                        <w:rFonts w:ascii="Cambria Math" w:eastAsia="SimSun" w:hAnsi="Cambria Math"/>
                        <w:szCs w:val="22"/>
                        <w:lang w:eastAsia="zh-CN"/>
                      </w:rPr>
                      <m:t>fo_T</m:t>
                    </w:ins>
                  </m:r>
                </m:e>
                <m:sub>
                  <m:sSub>
                    <m:sSubPr>
                      <m:ctrlPr>
                        <w:ins w:id="189" w:author="Zheng, Ce" w:date="2022-07-11T10:38:00Z">
                          <w:rPr>
                            <w:rFonts w:ascii="Cambria Math" w:eastAsia="SimSun" w:hAnsi="Cambria Math"/>
                            <w:b/>
                            <w:iCs/>
                            <w:szCs w:val="22"/>
                            <w:lang w:eastAsia="zh-CN"/>
                          </w:rPr>
                        </w:ins>
                      </m:ctrlPr>
                    </m:sSubPr>
                    <m:e>
                      <m:r>
                        <w:ins w:id="190" w:author="Zheng, Ce" w:date="2022-07-11T10:38:00Z">
                          <m:rPr>
                            <m:sty m:val="b"/>
                          </m:rPr>
                          <w:rPr>
                            <w:rFonts w:ascii="Cambria Math" w:eastAsia="SimSun" w:hAnsi="Cambria Math" w:hint="eastAsia"/>
                            <w:szCs w:val="22"/>
                            <w:lang w:eastAsia="zh-CN"/>
                          </w:rPr>
                          <m:t>U</m:t>
                        </w:ins>
                      </m:r>
                    </m:e>
                    <m:sub>
                      <m:r>
                        <w:ins w:id="191" w:author="Zheng, Ce" w:date="2022-07-11T10:38:00Z">
                          <m:rPr>
                            <m:sty m:val="b"/>
                          </m:rPr>
                          <w:rPr>
                            <w:rFonts w:ascii="Cambria Math" w:eastAsia="SimSun" w:hAnsi="Cambria Math"/>
                            <w:szCs w:val="22"/>
                            <w:lang w:eastAsia="zh-CN"/>
                          </w:rPr>
                          <m:t>i</m:t>
                        </w:ins>
                      </m:r>
                    </m:sub>
                  </m:sSub>
                </m:sub>
              </m:sSub>
            </m:oMath>
            <w:ins w:id="192" w:author="Zheng, Ce" w:date="2022-07-11T10:38:00Z">
              <w:r w:rsidR="00A13982" w:rsidRPr="00151360">
                <w:rPr>
                  <w:rFonts w:eastAsia="SimSun" w:hAnsi="Times New Roman"/>
                  <w:lang w:eastAsia="zh-CN"/>
                </w:rPr>
                <w:t>的估计；</w:t>
              </w:r>
              <w:r w:rsidR="0013228E">
                <w:rPr>
                  <w:rFonts w:eastAsia="SimSun" w:hAnsi="Times New Roman" w:hint="eastAsia"/>
                  <w:lang w:eastAsia="zh-CN"/>
                </w:rPr>
                <w:t>上报</w:t>
              </w:r>
            </w:ins>
            <m:oMath>
              <m:sSub>
                <m:sSubPr>
                  <m:ctrlPr>
                    <w:ins w:id="193" w:author="Zheng, Ce" w:date="2022-07-11T11:10:00Z">
                      <w:rPr>
                        <w:rFonts w:ascii="Cambria Math" w:eastAsia="SimSun" w:hAnsi="Cambria Math"/>
                        <w:b/>
                        <w:bCs/>
                        <w:szCs w:val="22"/>
                        <w:lang w:eastAsia="zh-CN"/>
                      </w:rPr>
                    </w:ins>
                  </m:ctrlPr>
                </m:sSubPr>
                <m:e>
                  <m:r>
                    <w:ins w:id="194" w:author="Zheng, Ce" w:date="2022-07-11T11:10:00Z">
                      <m:rPr>
                        <m:sty m:val="b"/>
                      </m:rPr>
                      <w:rPr>
                        <w:rFonts w:ascii="Cambria Math" w:eastAsia="SimSun" w:hAnsi="Cambria Math"/>
                        <w:szCs w:val="22"/>
                        <w:lang w:eastAsia="zh-CN"/>
                      </w:rPr>
                      <m:t>Info</m:t>
                    </w:ins>
                  </m:r>
                  <m:r>
                    <w:ins w:id="195" w:author="Zheng, Ce" w:date="2022-07-11T21:24:00Z">
                      <m:rPr>
                        <m:sty m:val="b"/>
                      </m:rPr>
                      <w:rPr>
                        <w:rFonts w:ascii="Cambria Math" w:eastAsia="SimSun" w:hAnsi="Cambria Math"/>
                        <w:szCs w:val="22"/>
                        <w:lang w:eastAsia="zh-CN"/>
                      </w:rPr>
                      <m:t>_S</m:t>
                    </w:ins>
                  </m:r>
                </m:e>
                <m:sub>
                  <m:sSub>
                    <m:sSubPr>
                      <m:ctrlPr>
                        <w:ins w:id="196" w:author="Zheng, Ce" w:date="2022-07-11T11:10:00Z">
                          <w:rPr>
                            <w:rFonts w:ascii="Cambria Math" w:eastAsia="SimSun" w:hAnsi="Cambria Math"/>
                            <w:b/>
                            <w:szCs w:val="22"/>
                            <w:lang w:eastAsia="zh-CN"/>
                          </w:rPr>
                        </w:ins>
                      </m:ctrlPr>
                    </m:sSubPr>
                    <m:e>
                      <m:r>
                        <w:ins w:id="197" w:author="Zheng, Ce" w:date="2022-07-11T11:10:00Z">
                          <m:rPr>
                            <m:sty m:val="b"/>
                          </m:rPr>
                          <w:rPr>
                            <w:rFonts w:ascii="Cambria Math" w:eastAsia="SimSun" w:hAnsi="Cambria Math"/>
                            <w:szCs w:val="22"/>
                            <w:lang w:eastAsia="zh-CN"/>
                          </w:rPr>
                          <m:t>U</m:t>
                        </w:ins>
                      </m:r>
                    </m:e>
                    <m:sub>
                      <m:r>
                        <w:ins w:id="198" w:author="Zheng, Ce" w:date="2022-07-11T11:10:00Z">
                          <m:rPr>
                            <m:sty m:val="b"/>
                          </m:rPr>
                          <w:rPr>
                            <w:rFonts w:ascii="Cambria Math" w:eastAsia="SimSun" w:hAnsi="Cambria Math"/>
                            <w:szCs w:val="22"/>
                            <w:lang w:eastAsia="zh-CN"/>
                          </w:rPr>
                          <m:t>i</m:t>
                        </w:ins>
                      </m:r>
                    </m:sub>
                  </m:sSub>
                </m:sub>
              </m:sSub>
            </m:oMath>
            <w:ins w:id="199" w:author="Zheng, Ce" w:date="2022-07-11T10:38:00Z">
              <w:r w:rsidR="0013228E">
                <w:rPr>
                  <w:rFonts w:eastAsia="SimSun" w:hAnsi="Times New Roman" w:hint="eastAsia"/>
                  <w:lang w:eastAsia="zh-CN"/>
                </w:rPr>
                <w:t>和</w:t>
              </w:r>
            </w:ins>
            <m:oMath>
              <m:sSub>
                <m:sSubPr>
                  <m:ctrlPr>
                    <w:ins w:id="200" w:author="Zheng, Ce" w:date="2022-07-11T10:38:00Z">
                      <w:rPr>
                        <w:rFonts w:ascii="Cambria Math" w:eastAsia="SimSun" w:hAnsi="Cambria Math"/>
                        <w:b/>
                        <w:bCs/>
                        <w:iCs/>
                        <w:szCs w:val="22"/>
                        <w:lang w:eastAsia="zh-CN"/>
                      </w:rPr>
                    </w:ins>
                  </m:ctrlPr>
                </m:sSubPr>
                <m:e>
                  <m:r>
                    <w:ins w:id="201" w:author="Zheng, Ce" w:date="2022-07-11T21:24:00Z">
                      <m:rPr>
                        <m:sty m:val="b"/>
                      </m:rPr>
                      <w:rPr>
                        <w:rFonts w:ascii="Cambria Math" w:eastAsia="SimSun" w:hAnsi="Cambria Math" w:hint="eastAsia"/>
                        <w:szCs w:val="22"/>
                        <w:lang w:eastAsia="zh-CN"/>
                      </w:rPr>
                      <m:t>In</m:t>
                    </w:ins>
                  </m:r>
                  <m:r>
                    <w:ins w:id="202" w:author="Zheng, Ce" w:date="2022-07-11T21:24:00Z">
                      <m:rPr>
                        <m:sty m:val="b"/>
                      </m:rPr>
                      <w:rPr>
                        <w:rFonts w:ascii="Cambria Math" w:eastAsia="SimSun" w:hAnsi="Cambria Math"/>
                        <w:szCs w:val="22"/>
                        <w:lang w:eastAsia="zh-CN"/>
                      </w:rPr>
                      <m:t>fo_</m:t>
                    </w:ins>
                  </m:r>
                  <m:r>
                    <w:ins w:id="203" w:author="Zheng, Ce" w:date="2022-07-11T10:38:00Z">
                      <m:rPr>
                        <m:sty m:val="b"/>
                      </m:rPr>
                      <w:rPr>
                        <w:rFonts w:ascii="Cambria Math" w:eastAsia="SimSun" w:hAnsi="Cambria Math"/>
                        <w:szCs w:val="22"/>
                        <w:lang w:eastAsia="zh-CN"/>
                      </w:rPr>
                      <m:t>T</m:t>
                    </w:ins>
                  </m:r>
                </m:e>
                <m:sub>
                  <m:sSub>
                    <m:sSubPr>
                      <m:ctrlPr>
                        <w:ins w:id="204" w:author="Zheng, Ce" w:date="2022-07-11T10:38:00Z">
                          <w:rPr>
                            <w:rFonts w:ascii="Cambria Math" w:eastAsia="SimSun" w:hAnsi="Cambria Math"/>
                            <w:b/>
                            <w:iCs/>
                            <w:szCs w:val="22"/>
                            <w:lang w:eastAsia="zh-CN"/>
                          </w:rPr>
                        </w:ins>
                      </m:ctrlPr>
                    </m:sSubPr>
                    <m:e>
                      <m:r>
                        <w:ins w:id="205" w:author="Zheng, Ce" w:date="2022-07-11T10:38:00Z">
                          <m:rPr>
                            <m:sty m:val="b"/>
                          </m:rPr>
                          <w:rPr>
                            <w:rFonts w:ascii="Cambria Math" w:eastAsia="SimSun" w:hAnsi="Cambria Math" w:hint="eastAsia"/>
                            <w:szCs w:val="22"/>
                            <w:lang w:eastAsia="zh-CN"/>
                          </w:rPr>
                          <m:t>U</m:t>
                        </w:ins>
                      </m:r>
                    </m:e>
                    <m:sub>
                      <m:r>
                        <w:ins w:id="206" w:author="Zheng, Ce" w:date="2022-07-11T10:38:00Z">
                          <m:rPr>
                            <m:sty m:val="b"/>
                          </m:rPr>
                          <w:rPr>
                            <w:rFonts w:ascii="Cambria Math" w:eastAsia="SimSun" w:hAnsi="Cambria Math"/>
                            <w:szCs w:val="22"/>
                            <w:lang w:eastAsia="zh-CN"/>
                          </w:rPr>
                          <m:t>i</m:t>
                        </w:ins>
                      </m:r>
                    </m:sub>
                  </m:sSub>
                </m:sub>
              </m:sSub>
            </m:oMath>
            <w:ins w:id="207" w:author="Zheng, Ce" w:date="2022-07-11T10:38:00Z">
              <w:r w:rsidR="0013228E" w:rsidRPr="00151360">
                <w:rPr>
                  <w:rFonts w:eastAsia="SimSun" w:hAnsi="Times New Roman" w:hint="eastAsia"/>
                  <w:lang w:eastAsia="zh-CN"/>
                </w:rPr>
                <w:t>（</w:t>
              </w:r>
              <w:r w:rsidR="0013228E" w:rsidRPr="00151360">
                <w:rPr>
                  <w:rFonts w:eastAsia="SimSun" w:hAnsi="Times New Roman"/>
                  <w:lang w:eastAsia="zh-CN"/>
                </w:rPr>
                <w:t>至</w:t>
              </w:r>
              <w:r w:rsidR="0013228E" w:rsidRPr="00151360">
                <w:rPr>
                  <w:rFonts w:eastAsia="SimSun" w:hAnsi="Times New Roman" w:hint="eastAsia"/>
                  <w:lang w:eastAsia="zh-CN"/>
                </w:rPr>
                <w:t>中心</w:t>
              </w:r>
              <w:r w:rsidR="0013228E" w:rsidRPr="00151360">
                <w:rPr>
                  <w:rFonts w:eastAsia="SimSun" w:hAnsi="Times New Roman" w:hint="eastAsia"/>
                  <w:lang w:eastAsia="zh-CN"/>
                </w:rPr>
                <w:t>UE</w:t>
              </w:r>
              <w:r w:rsidR="0013228E" w:rsidRPr="00151360">
                <w:rPr>
                  <w:rFonts w:eastAsia="SimSun" w:hAnsi="Times New Roman" w:hint="eastAsia"/>
                  <w:lang w:eastAsia="zh-CN"/>
                </w:rPr>
                <w:t>节点）</w:t>
              </w:r>
              <w:r w:rsidR="0013228E">
                <w:rPr>
                  <w:rFonts w:eastAsia="SimSun" w:hAnsi="Times New Roman" w:hint="eastAsia"/>
                  <w:lang w:eastAsia="zh-CN"/>
                </w:rPr>
                <w:t>；上报</w:t>
              </w:r>
            </w:ins>
            <w:ins w:id="208" w:author="Zheng, Ce" w:date="2022-07-11T10:39:00Z">
              <w:r w:rsidR="00E73456">
                <w:rPr>
                  <w:rFonts w:eastAsia="SimSun" w:hAnsi="Times New Roman" w:hint="eastAsia"/>
                  <w:lang w:eastAsia="zh-CN"/>
                </w:rPr>
                <w:t>其他</w:t>
              </w:r>
            </w:ins>
            <w:ins w:id="209" w:author="Zheng, Ce" w:date="2022-07-11T10:38:00Z">
              <w:r w:rsidR="0013228E">
                <w:rPr>
                  <w:rFonts w:eastAsia="SimSun" w:hAnsi="Times New Roman" w:hint="eastAsia"/>
                  <w:lang w:eastAsia="zh-CN"/>
                </w:rPr>
                <w:t>请求</w:t>
              </w:r>
            </w:ins>
            <w:ins w:id="210" w:author="Zheng, Ce" w:date="2022-07-11T10:39:00Z">
              <w:r w:rsidR="00E73456" w:rsidRPr="00EF62BE">
                <w:rPr>
                  <w:rFonts w:eastAsia="SimSun" w:hAnsi="Times New Roman"/>
                  <w:lang w:eastAsia="zh-CN"/>
                </w:rPr>
                <w:t>至</w:t>
              </w:r>
              <w:r w:rsidR="00E73456" w:rsidRPr="00EF62BE">
                <w:rPr>
                  <w:rFonts w:eastAsia="SimSun" w:hAnsi="Times New Roman" w:hint="eastAsia"/>
                  <w:lang w:eastAsia="zh-CN"/>
                </w:rPr>
                <w:t>中心</w:t>
              </w:r>
              <w:r w:rsidR="00E73456" w:rsidRPr="00EF62BE">
                <w:rPr>
                  <w:rFonts w:eastAsia="SimSun" w:hAnsi="Times New Roman" w:hint="eastAsia"/>
                  <w:lang w:eastAsia="zh-CN"/>
                </w:rPr>
                <w:t>UE</w:t>
              </w:r>
              <w:r w:rsidR="00E73456" w:rsidRPr="00EF62BE">
                <w:rPr>
                  <w:rFonts w:eastAsia="SimSun" w:hAnsi="Times New Roman" w:hint="eastAsia"/>
                  <w:lang w:eastAsia="zh-CN"/>
                </w:rPr>
                <w:t>节点</w:t>
              </w:r>
            </w:ins>
            <w:ins w:id="211" w:author="Zheng, Ce" w:date="2022-07-11T10:38:00Z">
              <w:r w:rsidR="0013228E">
                <w:rPr>
                  <w:rFonts w:eastAsia="SimSun" w:hAnsi="Times New Roman" w:hint="eastAsia"/>
                  <w:lang w:eastAsia="zh-CN"/>
                </w:rPr>
                <w:t>：</w:t>
              </w:r>
            </w:ins>
            <w:ins w:id="212" w:author="Zheng, Ce" w:date="2022-07-11T10:41:00Z">
              <w:r w:rsidR="00A84B31">
                <w:rPr>
                  <w:rFonts w:eastAsia="SimSun" w:hAnsi="Times New Roman" w:hint="eastAsia"/>
                  <w:lang w:eastAsia="zh-CN"/>
                </w:rPr>
                <w:t>如</w:t>
              </w:r>
            </w:ins>
            <w:ins w:id="213" w:author="Zheng, Ce" w:date="2022-07-11T10:38:00Z">
              <w:r w:rsidR="00F00E7D">
                <w:rPr>
                  <w:rFonts w:eastAsia="SimSun" w:hAnsi="Times New Roman" w:hint="eastAsia"/>
                  <w:lang w:eastAsia="zh-CN"/>
                </w:rPr>
                <w:t>加</w:t>
              </w:r>
              <w:r w:rsidR="0013228E" w:rsidRPr="00EF62BE">
                <w:rPr>
                  <w:rFonts w:eastAsia="SimSun" w:hAnsi="Times New Roman" w:hint="eastAsia"/>
                  <w:lang w:eastAsia="zh-CN"/>
                </w:rPr>
                <w:t>入或离开</w:t>
              </w:r>
            </w:ins>
            <w:ins w:id="214" w:author="Zheng, Ce" w:date="2022-07-11T10:40:00Z">
              <w:r w:rsidR="005C5622">
                <w:rPr>
                  <w:rFonts w:eastAsia="SimSun" w:hAnsi="Times New Roman" w:hint="eastAsia"/>
                  <w:lang w:eastAsia="zh-CN"/>
                </w:rPr>
                <w:t>联邦学习</w:t>
              </w:r>
            </w:ins>
            <w:ins w:id="215" w:author="Zheng, Ce" w:date="2022-07-11T10:43:00Z">
              <w:r w:rsidR="00EB6BCC">
                <w:rPr>
                  <w:rFonts w:eastAsia="SimSun" w:hAnsi="Times New Roman" w:hint="eastAsia"/>
                  <w:lang w:eastAsia="zh-CN"/>
                </w:rPr>
                <w:t>等</w:t>
              </w:r>
              <w:r w:rsidR="00F63E2C">
                <w:rPr>
                  <w:rFonts w:eastAsia="SimSun" w:hAnsi="Times New Roman" w:hint="eastAsia"/>
                  <w:lang w:eastAsia="zh-CN"/>
                </w:rPr>
                <w:t>；</w:t>
              </w:r>
            </w:ins>
            <w:ins w:id="216" w:author="Zheng, Ce" w:date="2022-07-11T10:38:00Z">
              <w:r w:rsidR="0013228E" w:rsidRPr="00EF62BE">
                <w:rPr>
                  <w:rFonts w:eastAsia="SimSun" w:hAnsi="Times New Roman"/>
                  <w:lang w:eastAsia="zh-CN"/>
                </w:rPr>
                <w:t>接收来自于</w:t>
              </w:r>
              <w:r w:rsidR="0013228E" w:rsidRPr="00EF62BE">
                <w:rPr>
                  <w:rFonts w:eastAsia="SimSun" w:hAnsi="Times New Roman" w:hint="eastAsia"/>
                  <w:lang w:eastAsia="zh-CN"/>
                </w:rPr>
                <w:t>中心</w:t>
              </w:r>
            </w:ins>
            <w:ins w:id="217" w:author="Zheng, Ce" w:date="2022-07-11T10:43:00Z">
              <w:r w:rsidR="00F063D9">
                <w:rPr>
                  <w:rFonts w:eastAsia="SimSun" w:hAnsi="Times New Roman" w:hint="eastAsia"/>
                  <w:lang w:eastAsia="zh-CN"/>
                </w:rPr>
                <w:t>UE</w:t>
              </w:r>
              <w:r w:rsidR="00F93924">
                <w:rPr>
                  <w:rFonts w:eastAsia="SimSun" w:hAnsi="Times New Roman" w:hint="eastAsia"/>
                  <w:lang w:eastAsia="zh-CN"/>
                </w:rPr>
                <w:t>的</w:t>
              </w:r>
            </w:ins>
            <w:ins w:id="218" w:author="Zheng, Ce" w:date="2022-07-11T10:38:00Z">
              <w:r w:rsidR="0013228E" w:rsidRPr="00EF62BE">
                <w:rPr>
                  <w:rFonts w:eastAsia="SimSun" w:hAnsi="Times New Roman"/>
                  <w:lang w:eastAsia="zh-CN"/>
                </w:rPr>
                <w:t>决策并执行</w:t>
              </w:r>
            </w:ins>
            <w:ins w:id="219" w:author="Zheng, Ce" w:date="2022-07-11T11:04:00Z">
              <w:r w:rsidR="005A386F">
                <w:rPr>
                  <w:rFonts w:eastAsia="SimSun" w:hAnsi="Times New Roman" w:hint="eastAsia"/>
                  <w:lang w:eastAsia="zh-CN"/>
                </w:rPr>
                <w:t>。</w:t>
              </w:r>
            </w:ins>
          </w:p>
          <w:p w14:paraId="74DB2E8E" w14:textId="71915C84" w:rsidR="00823DC0" w:rsidRPr="0085710A" w:rsidRDefault="00823DC0" w:rsidP="00823DC0">
            <w:pPr>
              <w:autoSpaceDE w:val="0"/>
              <w:autoSpaceDN w:val="0"/>
              <w:textAlignment w:val="bottom"/>
              <w:rPr>
                <w:ins w:id="220" w:author="Zheng, Ce" w:date="2022-07-10T10:51:00Z"/>
                <w:rFonts w:eastAsia="SimSun" w:hAnsi="Times New Roman"/>
                <w:b/>
                <w:bCs/>
                <w:lang w:eastAsia="zh-CN"/>
              </w:rPr>
            </w:pPr>
            <w:ins w:id="221" w:author="Zheng, Ce" w:date="2022-07-10T10:51:00Z">
              <w:r w:rsidRPr="0085710A">
                <w:rPr>
                  <w:rFonts w:eastAsia="SimSun" w:hAnsi="Times New Roman" w:hint="eastAsia"/>
                  <w:b/>
                  <w:bCs/>
                  <w:lang w:eastAsia="zh-CN"/>
                </w:rPr>
                <w:t>中心</w:t>
              </w:r>
              <w:r w:rsidRPr="0085710A">
                <w:rPr>
                  <w:rFonts w:eastAsia="SimSun" w:hAnsi="Times New Roman" w:hint="eastAsia"/>
                  <w:b/>
                  <w:bCs/>
                  <w:lang w:eastAsia="zh-CN"/>
                </w:rPr>
                <w:t>UE</w:t>
              </w:r>
              <w:r w:rsidRPr="0085710A">
                <w:rPr>
                  <w:rFonts w:eastAsia="SimSun" w:hAnsi="Times New Roman" w:hint="eastAsia"/>
                  <w:b/>
                  <w:bCs/>
                  <w:lang w:eastAsia="zh-CN"/>
                </w:rPr>
                <w:t>：</w:t>
              </w:r>
            </w:ins>
            <w:ins w:id="222" w:author="Zheng, Ce" w:date="2022-07-11T19:38:00Z">
              <w:r w:rsidR="002E5494">
                <w:rPr>
                  <w:rFonts w:eastAsia="SimSun" w:hAnsi="Times New Roman" w:hint="eastAsia"/>
                  <w:b/>
                  <w:bCs/>
                  <w:lang w:eastAsia="zh-CN"/>
                </w:rPr>
                <w:t>类似于</w:t>
              </w:r>
              <w:r w:rsidR="002E5494">
                <w:rPr>
                  <w:rFonts w:eastAsia="SimSun" w:hAnsi="Times New Roman"/>
                  <w:b/>
                  <w:bCs/>
                  <w:lang w:eastAsia="zh-CN"/>
                </w:rPr>
                <w:t xml:space="preserve"> </w:t>
              </w:r>
              <w:r w:rsidR="002C6D55">
                <w:rPr>
                  <w:rFonts w:eastAsia="SimSun" w:hAnsi="Times New Roman" w:hint="eastAsia"/>
                  <w:b/>
                  <w:bCs/>
                  <w:lang w:eastAsia="zh-CN"/>
                </w:rPr>
                <w:t>权利要求</w:t>
              </w:r>
              <w:r w:rsidR="002C6D55">
                <w:rPr>
                  <w:rFonts w:eastAsia="SimSun" w:hAnsi="Times New Roman" w:hint="eastAsia"/>
                  <w:b/>
                  <w:bCs/>
                  <w:lang w:eastAsia="zh-CN"/>
                </w:rPr>
                <w:t>3</w:t>
              </w:r>
              <w:r w:rsidR="002C6D55">
                <w:rPr>
                  <w:rFonts w:eastAsia="SimSun" w:hAnsi="Times New Roman" w:hint="eastAsia"/>
                  <w:b/>
                  <w:bCs/>
                  <w:lang w:eastAsia="zh-CN"/>
                </w:rPr>
                <w:t>中的</w:t>
              </w:r>
              <w:r w:rsidR="002E5494">
                <w:rPr>
                  <w:rFonts w:eastAsia="SimSun" w:hAnsi="Times New Roman" w:hint="eastAsia"/>
                  <w:b/>
                  <w:bCs/>
                  <w:lang w:eastAsia="zh-CN"/>
                </w:rPr>
                <w:t>中心聚合节点</w:t>
              </w:r>
            </w:ins>
          </w:p>
          <w:p w14:paraId="32629DD4" w14:textId="619B1464" w:rsidR="00A35B8E" w:rsidRDefault="00823DC0" w:rsidP="00823DC0">
            <w:pPr>
              <w:autoSpaceDE w:val="0"/>
              <w:autoSpaceDN w:val="0"/>
              <w:textAlignment w:val="bottom"/>
              <w:rPr>
                <w:ins w:id="223" w:author="Zheng, Ce" w:date="2022-07-11T11:12:00Z"/>
                <w:rFonts w:eastAsia="SimSun" w:hAnsi="Times New Roman"/>
                <w:lang w:eastAsia="zh-CN"/>
              </w:rPr>
            </w:pPr>
            <w:ins w:id="224" w:author="Zheng, Ce" w:date="2022-07-10T10:51:00Z">
              <w:r>
                <w:rPr>
                  <w:rFonts w:eastAsia="SimSun" w:hAnsi="Times New Roman"/>
                  <w:lang w:eastAsia="zh-CN"/>
                </w:rPr>
                <w:t xml:space="preserve">    </w:t>
              </w:r>
              <w:r>
                <w:rPr>
                  <w:rFonts w:eastAsia="SimSun" w:hAnsi="Times New Roman" w:hint="eastAsia"/>
                  <w:lang w:eastAsia="zh-CN"/>
                </w:rPr>
                <w:t>接收来自于计算</w:t>
              </w:r>
              <w:r>
                <w:rPr>
                  <w:rFonts w:eastAsia="SimSun" w:hAnsi="Times New Roman" w:hint="eastAsia"/>
                  <w:lang w:eastAsia="zh-CN"/>
                </w:rPr>
                <w:t>U</w:t>
              </w:r>
              <w:r>
                <w:rPr>
                  <w:rFonts w:eastAsia="SimSun" w:hAnsi="Times New Roman"/>
                  <w:lang w:eastAsia="zh-CN"/>
                </w:rPr>
                <w:t>E</w:t>
              </w:r>
              <w:r>
                <w:rPr>
                  <w:rFonts w:eastAsia="SimSun" w:hAnsi="Times New Roman" w:hint="eastAsia"/>
                  <w:lang w:eastAsia="zh-CN"/>
                </w:rPr>
                <w:t>的本地模型；全局模型的聚合；将全局模型下发至各计算</w:t>
              </w:r>
            </w:ins>
            <w:ins w:id="225" w:author="Zheng, Ce" w:date="2022-07-11T11:11:00Z">
              <w:r w:rsidR="00E334B7">
                <w:rPr>
                  <w:rFonts w:eastAsia="SimSun" w:hAnsi="Times New Roman" w:hint="eastAsia"/>
                  <w:lang w:eastAsia="zh-CN"/>
                </w:rPr>
                <w:t>UE</w:t>
              </w:r>
            </w:ins>
            <w:ins w:id="226" w:author="Zheng, Ce" w:date="2022-07-10T10:51:00Z">
              <w:r>
                <w:rPr>
                  <w:rFonts w:eastAsia="SimSun" w:hAnsi="Times New Roman" w:hint="eastAsia"/>
                  <w:lang w:eastAsia="zh-CN"/>
                </w:rPr>
                <w:t>；</w:t>
              </w:r>
            </w:ins>
            <w:ins w:id="227" w:author="Zheng, Ce" w:date="2022-07-11T11:04:00Z">
              <w:r w:rsidR="005A386F">
                <w:rPr>
                  <w:rFonts w:eastAsia="SimSun" w:hAnsi="Times New Roman" w:hint="eastAsia"/>
                  <w:lang w:eastAsia="zh-CN"/>
                </w:rPr>
                <w:t>与聚合相关的时间信息</w:t>
              </w:r>
              <w:r w:rsidR="005A386F">
                <w:rPr>
                  <w:rFonts w:eastAsia="SimSun" w:hAnsi="Times New Roman" w:hint="eastAsia"/>
                  <w:lang w:eastAsia="zh-CN"/>
                </w:rPr>
                <w:t xml:space="preserve"> </w:t>
              </w:r>
              <w:r w:rsidR="005A386F">
                <w:rPr>
                  <w:rFonts w:eastAsia="SimSun" w:hAnsi="Times New Roman"/>
                  <w:lang w:eastAsia="zh-CN"/>
                </w:rPr>
                <w:t xml:space="preserve">-- </w:t>
              </w:r>
            </w:ins>
            <m:oMath>
              <m:sSub>
                <m:sSubPr>
                  <m:ctrlPr>
                    <w:ins w:id="228" w:author="Zheng, Ce" w:date="2022-07-11T11:04:00Z">
                      <w:rPr>
                        <w:rFonts w:ascii="Cambria Math" w:eastAsia="SimSun" w:hAnsi="Cambria Math"/>
                        <w:b/>
                        <w:bCs/>
                        <w:iCs/>
                        <w:szCs w:val="22"/>
                        <w:lang w:eastAsia="zh-CN"/>
                      </w:rPr>
                    </w:ins>
                  </m:ctrlPr>
                </m:sSubPr>
                <m:e>
                  <m:r>
                    <w:ins w:id="229" w:author="Zheng, Ce" w:date="2022-07-11T21:24:00Z">
                      <m:rPr>
                        <m:sty m:val="b"/>
                      </m:rPr>
                      <w:rPr>
                        <w:rFonts w:ascii="Cambria Math" w:eastAsia="SimSun" w:hAnsi="Cambria Math"/>
                        <w:szCs w:val="22"/>
                        <w:lang w:eastAsia="zh-CN"/>
                      </w:rPr>
                      <m:t>Info_</m:t>
                    </w:ins>
                  </m:r>
                  <m:r>
                    <w:ins w:id="230" w:author="Zheng, Ce" w:date="2022-07-11T11:04:00Z">
                      <m:rPr>
                        <m:sty m:val="b"/>
                      </m:rPr>
                      <w:rPr>
                        <w:rFonts w:ascii="Cambria Math" w:eastAsia="SimSun" w:hAnsi="Cambria Math"/>
                        <w:szCs w:val="22"/>
                        <w:lang w:eastAsia="zh-CN"/>
                      </w:rPr>
                      <m:t>T</m:t>
                    </w:ins>
                  </m:r>
                </m:e>
                <m:sub>
                  <m:r>
                    <w:ins w:id="231" w:author="Zheng, Ce" w:date="2022-07-11T11:04:00Z">
                      <m:rPr>
                        <m:sty m:val="b"/>
                      </m:rPr>
                      <w:rPr>
                        <w:rFonts w:ascii="Cambria Math" w:eastAsia="SimSun" w:hAnsi="Cambria Math"/>
                        <w:szCs w:val="22"/>
                        <w:lang w:eastAsia="zh-CN"/>
                      </w:rPr>
                      <m:t>A</m:t>
                    </w:ins>
                  </m:r>
                </m:sub>
              </m:sSub>
            </m:oMath>
            <w:ins w:id="232" w:author="Zheng, Ce" w:date="2022-07-11T11:04:00Z">
              <w:r w:rsidR="005A386F">
                <w:rPr>
                  <w:rFonts w:eastAsia="SimSun" w:hAnsi="Times New Roman"/>
                  <w:b/>
                  <w:bCs/>
                  <w:szCs w:val="22"/>
                  <w:lang w:eastAsia="zh-CN"/>
                </w:rPr>
                <w:t xml:space="preserve"> </w:t>
              </w:r>
              <w:r w:rsidR="005A386F">
                <w:rPr>
                  <w:rFonts w:eastAsia="SimSun" w:hAnsi="Times New Roman" w:hint="eastAsia"/>
                  <w:lang w:eastAsia="zh-CN"/>
                </w:rPr>
                <w:t>的估计；接收其他节点的请求并做出决策</w:t>
              </w:r>
              <w:r w:rsidR="005A386F" w:rsidRPr="006523DC">
                <w:rPr>
                  <w:rFonts w:eastAsia="SimSun" w:hAnsi="Times New Roman"/>
                  <w:lang w:eastAsia="zh-CN"/>
                </w:rPr>
                <w:t>。</w:t>
              </w:r>
            </w:ins>
          </w:p>
          <w:p w14:paraId="3C456188" w14:textId="77777777" w:rsidR="00A35B8E" w:rsidRDefault="00A35B8E" w:rsidP="00823DC0">
            <w:pPr>
              <w:autoSpaceDE w:val="0"/>
              <w:autoSpaceDN w:val="0"/>
              <w:textAlignment w:val="bottom"/>
              <w:rPr>
                <w:ins w:id="233" w:author="Zheng, Ce" w:date="2022-07-11T11:12:00Z"/>
                <w:rFonts w:eastAsia="SimSun" w:hAnsi="Times New Roman"/>
                <w:lang w:eastAsia="zh-CN"/>
              </w:rPr>
            </w:pPr>
          </w:p>
          <w:p w14:paraId="70CF5FEC" w14:textId="5381D491" w:rsidR="00823DC0" w:rsidRPr="0020194D" w:rsidDel="00E75E1B" w:rsidRDefault="00A35B8E" w:rsidP="0020194D">
            <w:pPr>
              <w:autoSpaceDE w:val="0"/>
              <w:autoSpaceDN w:val="0"/>
              <w:textAlignment w:val="bottom"/>
              <w:rPr>
                <w:ins w:id="234" w:author="Zheng, Ce" w:date="2022-07-10T10:50:00Z"/>
                <w:rFonts w:eastAsia="SimSun" w:hAnsi="Times New Roman"/>
                <w:lang w:eastAsia="zh-CN"/>
              </w:rPr>
            </w:pPr>
            <w:ins w:id="235" w:author="Zheng, Ce" w:date="2022-07-11T11:12:00Z">
              <w:r>
                <w:rPr>
                  <w:rFonts w:eastAsia="SimSun" w:hAnsi="Times New Roman" w:hint="eastAsia"/>
                  <w:lang w:eastAsia="zh-CN"/>
                </w:rPr>
                <w:t>注：</w:t>
              </w:r>
              <w:r w:rsidR="00A52515" w:rsidRPr="00122D65">
                <w:rPr>
                  <w:rFonts w:eastAsia="SimSun" w:hAnsi="Times New Roman" w:hint="eastAsia"/>
                  <w:lang w:eastAsia="zh-CN"/>
                </w:rPr>
                <w:t>每个</w:t>
              </w:r>
              <w:r w:rsidR="00A52515" w:rsidRPr="00122D65">
                <w:rPr>
                  <w:rFonts w:eastAsia="SimSun" w:hAnsi="Times New Roman" w:hint="eastAsia"/>
                  <w:lang w:eastAsia="zh-CN"/>
                </w:rPr>
                <w:t>UE</w:t>
              </w:r>
              <w:r w:rsidR="00A52515">
                <w:rPr>
                  <w:rFonts w:eastAsia="SimSun" w:hAnsi="Times New Roman" w:hint="eastAsia"/>
                  <w:lang w:eastAsia="zh-CN"/>
                </w:rPr>
                <w:t>都具有</w:t>
              </w:r>
              <w:r w:rsidR="00A52515" w:rsidRPr="00122D65">
                <w:rPr>
                  <w:rFonts w:eastAsia="SimSun" w:hAnsi="Times New Roman" w:hint="eastAsia"/>
                  <w:lang w:eastAsia="zh-CN"/>
                </w:rPr>
                <w:t>作为计算</w:t>
              </w:r>
              <w:r w:rsidR="00A52515">
                <w:rPr>
                  <w:rFonts w:eastAsia="SimSun" w:hAnsi="Times New Roman" w:hint="eastAsia"/>
                  <w:lang w:eastAsia="zh-CN"/>
                </w:rPr>
                <w:t>UE</w:t>
              </w:r>
              <w:r w:rsidR="00A52515" w:rsidRPr="00122D65">
                <w:rPr>
                  <w:rFonts w:eastAsia="SimSun" w:hAnsi="Times New Roman" w:hint="eastAsia"/>
                  <w:lang w:eastAsia="zh-CN"/>
                </w:rPr>
                <w:t>或中心</w:t>
              </w:r>
              <w:r w:rsidR="00A52515">
                <w:rPr>
                  <w:rFonts w:eastAsia="SimSun" w:hAnsi="Times New Roman" w:hint="eastAsia"/>
                  <w:lang w:eastAsia="zh-CN"/>
                </w:rPr>
                <w:t>U</w:t>
              </w:r>
              <w:r w:rsidR="00A52515">
                <w:rPr>
                  <w:rFonts w:eastAsia="SimSun" w:hAnsi="Times New Roman"/>
                  <w:lang w:eastAsia="zh-CN"/>
                </w:rPr>
                <w:t>E</w:t>
              </w:r>
              <w:r w:rsidR="00A52515">
                <w:rPr>
                  <w:rFonts w:eastAsia="SimSun" w:hAnsi="Times New Roman" w:hint="eastAsia"/>
                  <w:lang w:eastAsia="zh-CN"/>
                </w:rPr>
                <w:t>的能力</w:t>
              </w:r>
              <w:r w:rsidR="00A52515" w:rsidRPr="00122D65">
                <w:rPr>
                  <w:rFonts w:eastAsia="SimSun" w:hAnsi="Times New Roman" w:hint="eastAsia"/>
                  <w:lang w:eastAsia="zh-CN"/>
                </w:rPr>
                <w:t>。</w:t>
              </w:r>
              <w:r w:rsidR="00A52515">
                <w:rPr>
                  <w:rFonts w:eastAsia="SimSun" w:hAnsi="Times New Roman" w:hint="eastAsia"/>
                  <w:lang w:eastAsia="zh-CN"/>
                </w:rPr>
                <w:t>但是，每次训练过程中，网络中只能有一个中心</w:t>
              </w:r>
              <w:r w:rsidR="00A52515">
                <w:rPr>
                  <w:rFonts w:eastAsia="SimSun" w:hAnsi="Times New Roman" w:hint="eastAsia"/>
                  <w:lang w:eastAsia="zh-CN"/>
                </w:rPr>
                <w:t>UE</w:t>
              </w:r>
              <w:r w:rsidR="00A52515">
                <w:rPr>
                  <w:rFonts w:eastAsia="SimSun" w:hAnsi="Times New Roman" w:hint="eastAsia"/>
                  <w:lang w:eastAsia="zh-CN"/>
                </w:rPr>
                <w:t>。</w:t>
              </w:r>
            </w:ins>
            <w:ins w:id="236" w:author="Zheng, Ce" w:date="2022-07-11T11:05:00Z">
              <w:r w:rsidR="00A11E02">
                <w:rPr>
                  <w:rFonts w:eastAsia="SimSun" w:hAnsi="Times New Roman" w:hint="eastAsia"/>
                  <w:lang w:eastAsia="zh-CN"/>
                </w:rPr>
                <w:t>中心</w:t>
              </w:r>
              <w:r w:rsidR="00A11E02">
                <w:rPr>
                  <w:rFonts w:eastAsia="SimSun" w:hAnsi="Times New Roman" w:hint="eastAsia"/>
                  <w:lang w:eastAsia="zh-CN"/>
                </w:rPr>
                <w:t>UE</w:t>
              </w:r>
            </w:ins>
            <w:ins w:id="237" w:author="Zheng, Ce" w:date="2022-07-11T11:13:00Z">
              <w:r w:rsidR="00D755A1">
                <w:rPr>
                  <w:rFonts w:eastAsia="SimSun" w:hAnsi="Times New Roman" w:hint="eastAsia"/>
                  <w:lang w:eastAsia="zh-CN"/>
                </w:rPr>
                <w:t>在联邦学习过程中</w:t>
              </w:r>
            </w:ins>
            <w:ins w:id="238" w:author="Zheng, Ce" w:date="2022-07-11T11:14:00Z">
              <w:r w:rsidR="00FB7EAF">
                <w:rPr>
                  <w:rFonts w:eastAsia="SimSun" w:hAnsi="Times New Roman" w:hint="eastAsia"/>
                  <w:lang w:eastAsia="zh-CN"/>
                </w:rPr>
                <w:t>也</w:t>
              </w:r>
            </w:ins>
            <w:ins w:id="239" w:author="Zheng, Ce" w:date="2022-07-11T11:05:00Z">
              <w:r w:rsidR="00A11E02">
                <w:rPr>
                  <w:rFonts w:eastAsia="SimSun" w:hAnsi="Times New Roman" w:hint="eastAsia"/>
                  <w:lang w:eastAsia="zh-CN"/>
                </w:rPr>
                <w:t>可作为计算</w:t>
              </w:r>
              <w:r w:rsidR="00A11E02">
                <w:rPr>
                  <w:rFonts w:eastAsia="SimSun" w:hAnsi="Times New Roman" w:hint="eastAsia"/>
                  <w:lang w:eastAsia="zh-CN"/>
                </w:rPr>
                <w:t>U</w:t>
              </w:r>
              <w:r w:rsidR="00A11E02">
                <w:rPr>
                  <w:rFonts w:eastAsia="SimSun" w:hAnsi="Times New Roman"/>
                  <w:lang w:eastAsia="zh-CN"/>
                </w:rPr>
                <w:t>E</w:t>
              </w:r>
              <w:r w:rsidR="00A11E02">
                <w:rPr>
                  <w:rFonts w:eastAsia="SimSun" w:hAnsi="Times New Roman" w:hint="eastAsia"/>
                  <w:lang w:eastAsia="zh-CN"/>
                </w:rPr>
                <w:t>进行本地模型训练</w:t>
              </w:r>
              <w:r w:rsidR="00FF7E46">
                <w:rPr>
                  <w:rFonts w:eastAsia="SimSun" w:hAnsi="Times New Roman" w:hint="eastAsia"/>
                  <w:lang w:eastAsia="zh-CN"/>
                </w:rPr>
                <w:t>。</w:t>
              </w:r>
            </w:ins>
            <w:ins w:id="240" w:author="Zheng, Ce" w:date="2022-07-11T11:14:00Z">
              <w:r w:rsidR="00330943">
                <w:rPr>
                  <w:rFonts w:eastAsia="SimSun" w:hAnsi="Times New Roman" w:hint="eastAsia"/>
                  <w:lang w:eastAsia="zh-CN"/>
                </w:rPr>
                <w:t>各</w:t>
              </w:r>
              <w:r w:rsidR="00330943">
                <w:rPr>
                  <w:rFonts w:eastAsia="SimSun" w:hAnsi="Times New Roman" w:hint="eastAsia"/>
                  <w:lang w:eastAsia="zh-CN"/>
                </w:rPr>
                <w:t>UE</w:t>
              </w:r>
              <w:r w:rsidR="00330943">
                <w:rPr>
                  <w:rFonts w:eastAsia="SimSun" w:hAnsi="Times New Roman" w:hint="eastAsia"/>
                  <w:lang w:eastAsia="zh-CN"/>
                </w:rPr>
                <w:t>之间</w:t>
              </w:r>
              <w:r w:rsidR="007A0FD7">
                <w:rPr>
                  <w:rFonts w:eastAsia="SimSun" w:hAnsi="Times New Roman" w:hint="eastAsia"/>
                  <w:lang w:eastAsia="zh-CN"/>
                </w:rPr>
                <w:t>可</w:t>
              </w:r>
              <w:r w:rsidR="00330943">
                <w:rPr>
                  <w:rFonts w:eastAsia="SimSun" w:hAnsi="Times New Roman" w:hint="eastAsia"/>
                  <w:lang w:eastAsia="zh-CN"/>
                </w:rPr>
                <w:t>通过</w:t>
              </w:r>
              <w:r w:rsidR="00330943">
                <w:rPr>
                  <w:rFonts w:eastAsia="SimSun" w:hAnsi="Times New Roman" w:hint="eastAsia"/>
                  <w:lang w:eastAsia="zh-CN"/>
                </w:rPr>
                <w:t>P</w:t>
              </w:r>
              <w:r w:rsidR="00330943">
                <w:rPr>
                  <w:rFonts w:eastAsia="SimSun" w:hAnsi="Times New Roman"/>
                  <w:lang w:eastAsia="zh-CN"/>
                </w:rPr>
                <w:t>2P</w:t>
              </w:r>
              <w:r w:rsidR="00330943">
                <w:rPr>
                  <w:rFonts w:eastAsia="SimSun" w:hAnsi="Times New Roman" w:hint="eastAsia"/>
                  <w:lang w:eastAsia="zh-CN"/>
                </w:rPr>
                <w:t>直接连接</w:t>
              </w:r>
              <w:r w:rsidR="00330943">
                <w:rPr>
                  <w:rFonts w:eastAsia="SimSun" w:hAnsi="Times New Roman" w:hint="eastAsia"/>
                  <w:lang w:eastAsia="zh-CN"/>
                </w:rPr>
                <w:t>(</w:t>
              </w:r>
              <w:r w:rsidR="00330943">
                <w:rPr>
                  <w:rFonts w:eastAsia="SimSun" w:hAnsi="Times New Roman" w:hint="eastAsia"/>
                  <w:lang w:eastAsia="zh-CN"/>
                </w:rPr>
                <w:t>如</w:t>
              </w:r>
              <w:r w:rsidR="00330943">
                <w:rPr>
                  <w:rFonts w:eastAsia="SimSun" w:hAnsi="Times New Roman" w:hint="eastAsia"/>
                  <w:lang w:eastAsia="zh-CN"/>
                </w:rPr>
                <w:t>D</w:t>
              </w:r>
              <w:r w:rsidR="00330943">
                <w:rPr>
                  <w:rFonts w:eastAsia="SimSun" w:hAnsi="Times New Roman"/>
                  <w:lang w:eastAsia="zh-CN"/>
                </w:rPr>
                <w:t>2</w:t>
              </w:r>
              <w:r w:rsidR="00330943">
                <w:rPr>
                  <w:rFonts w:eastAsia="SimSun" w:hAnsi="Times New Roman" w:hint="eastAsia"/>
                  <w:lang w:eastAsia="zh-CN"/>
                </w:rPr>
                <w:t>D</w:t>
              </w:r>
              <w:r w:rsidR="00330943">
                <w:rPr>
                  <w:rFonts w:eastAsia="SimSun" w:hAnsi="Times New Roman"/>
                  <w:lang w:eastAsia="zh-CN"/>
                </w:rPr>
                <w:t xml:space="preserve"> </w:t>
              </w:r>
              <w:r w:rsidR="00330943">
                <w:rPr>
                  <w:rFonts w:eastAsia="SimSun" w:hAnsi="Times New Roman" w:hint="eastAsia"/>
                  <w:lang w:eastAsia="zh-CN"/>
                </w:rPr>
                <w:t>sidelink</w:t>
              </w:r>
              <w:r w:rsidR="00330943">
                <w:rPr>
                  <w:rFonts w:eastAsia="SimSun" w:hAnsi="Times New Roman"/>
                  <w:lang w:eastAsia="zh-CN"/>
                </w:rPr>
                <w:t>)</w:t>
              </w:r>
              <w:r w:rsidR="00330943">
                <w:rPr>
                  <w:rFonts w:eastAsia="SimSun" w:hAnsi="Times New Roman" w:hint="eastAsia"/>
                  <w:lang w:eastAsia="zh-CN"/>
                </w:rPr>
                <w:t>。</w:t>
              </w:r>
            </w:ins>
          </w:p>
        </w:tc>
        <w:tc>
          <w:tcPr>
            <w:tcW w:w="1915" w:type="dxa"/>
          </w:tcPr>
          <w:p w14:paraId="5E9FD4B9" w14:textId="3AE86F7B" w:rsidR="00823DC0" w:rsidRPr="0092067A" w:rsidRDefault="00823DC0" w:rsidP="00F13E61">
            <w:pPr>
              <w:autoSpaceDE w:val="0"/>
              <w:autoSpaceDN w:val="0"/>
              <w:textAlignment w:val="bottom"/>
              <w:rPr>
                <w:ins w:id="241" w:author="Zheng, Ce" w:date="2022-07-10T10:50:00Z"/>
                <w:rFonts w:eastAsia="SimSun" w:hAnsi="Times New Roman"/>
                <w:color w:val="FF0000"/>
                <w:szCs w:val="18"/>
                <w:highlight w:val="yellow"/>
                <w:lang w:eastAsia="zh-CN"/>
              </w:rPr>
            </w:pPr>
          </w:p>
        </w:tc>
      </w:tr>
      <w:tr w:rsidR="00AD334A" w:rsidRPr="00C02F0C" w14:paraId="66998AA1" w14:textId="77777777" w:rsidTr="003314CE">
        <w:trPr>
          <w:trHeight w:val="1267"/>
        </w:trPr>
        <w:tc>
          <w:tcPr>
            <w:tcW w:w="7889" w:type="dxa"/>
          </w:tcPr>
          <w:p w14:paraId="513EEAE9" w14:textId="6A85D377" w:rsidR="001D6440" w:rsidRPr="006523DC" w:rsidRDefault="001D6440" w:rsidP="0009434F">
            <w:pPr>
              <w:pStyle w:val="af0"/>
              <w:numPr>
                <w:ilvl w:val="0"/>
                <w:numId w:val="1"/>
              </w:numPr>
              <w:autoSpaceDE w:val="0"/>
              <w:autoSpaceDN w:val="0"/>
              <w:ind w:firstLineChars="0"/>
              <w:textAlignment w:val="bottom"/>
              <w:rPr>
                <w:rFonts w:eastAsia="SimSun" w:hAnsi="Times New Roman"/>
                <w:lang w:eastAsia="zh-CN"/>
              </w:rPr>
            </w:pPr>
            <w:r w:rsidRPr="006523DC">
              <w:rPr>
                <w:rFonts w:eastAsia="SimSun" w:hAnsi="Times New Roman"/>
                <w:lang w:eastAsia="zh-CN"/>
              </w:rPr>
              <w:t>根据权利要求</w:t>
            </w:r>
            <w:ins w:id="242" w:author="Zheng, Ce" w:date="2022-07-11T11:17:00Z">
              <w:r w:rsidR="00AF6613">
                <w:rPr>
                  <w:rFonts w:eastAsia="SimSun" w:hAnsi="Times New Roman" w:hint="eastAsia"/>
                  <w:lang w:eastAsia="zh-CN"/>
                </w:rPr>
                <w:t>3</w:t>
              </w:r>
            </w:ins>
            <w:ins w:id="243" w:author="Zheng, Ce" w:date="2022-07-11T11:15:00Z">
              <w:r w:rsidR="0082137F">
                <w:rPr>
                  <w:rFonts w:eastAsia="SimSun" w:hAnsi="Times New Roman" w:hint="eastAsia"/>
                  <w:lang w:eastAsia="zh-CN"/>
                </w:rPr>
                <w:t>或</w:t>
              </w:r>
            </w:ins>
            <w:ins w:id="244" w:author="Zheng, Ce" w:date="2022-07-11T11:17:00Z">
              <w:r w:rsidR="00AF6613">
                <w:rPr>
                  <w:rFonts w:eastAsia="SimSun" w:hAnsi="Times New Roman" w:hint="eastAsia"/>
                  <w:lang w:eastAsia="zh-CN"/>
                </w:rPr>
                <w:t>4</w:t>
              </w:r>
            </w:ins>
            <w:del w:id="245" w:author="Zheng, Ce" w:date="2022-07-11T11:15:00Z">
              <w:r w:rsidRPr="006523DC" w:rsidDel="0082137F">
                <w:rPr>
                  <w:rFonts w:eastAsia="SimSun" w:hAnsi="Times New Roman"/>
                  <w:lang w:eastAsia="zh-CN"/>
                </w:rPr>
                <w:delText>1</w:delText>
              </w:r>
            </w:del>
            <w:r w:rsidR="00773879" w:rsidRPr="006523DC">
              <w:rPr>
                <w:rFonts w:eastAsia="SimSun" w:hAnsi="Times New Roman"/>
                <w:lang w:eastAsia="zh-CN"/>
              </w:rPr>
              <w:t>，</w:t>
            </w:r>
            <w:r w:rsidR="001114E6">
              <w:rPr>
                <w:rFonts w:eastAsia="SimSun" w:hAnsi="Times New Roman" w:hint="eastAsia"/>
                <w:lang w:eastAsia="zh-CN"/>
              </w:rPr>
              <w:t>（</w:t>
            </w:r>
            <w:r w:rsidR="005051D9">
              <w:rPr>
                <w:rFonts w:eastAsia="SimSun" w:hAnsi="Times New Roman" w:hint="eastAsia"/>
                <w:lang w:eastAsia="zh-CN"/>
              </w:rPr>
              <w:t>计算</w:t>
            </w:r>
            <w:r w:rsidR="001114E6">
              <w:rPr>
                <w:rFonts w:eastAsia="SimSun" w:hAnsi="Times New Roman" w:hint="eastAsia"/>
                <w:lang w:eastAsia="zh-CN"/>
              </w:rPr>
              <w:t>）</w:t>
            </w:r>
            <w:r w:rsidR="00CF259C" w:rsidRPr="006523DC">
              <w:rPr>
                <w:rFonts w:eastAsia="SimSun" w:hAnsi="Times New Roman"/>
                <w:lang w:eastAsia="zh-CN"/>
              </w:rPr>
              <w:t>UE</w:t>
            </w:r>
            <w:r w:rsidR="008E36DA" w:rsidRPr="006523DC">
              <w:rPr>
                <w:rFonts w:eastAsia="SimSun" w:hAnsi="Times New Roman"/>
                <w:lang w:eastAsia="zh-CN"/>
              </w:rPr>
              <w:t>端的设备</w:t>
            </w:r>
            <w:r w:rsidR="003808F0">
              <w:rPr>
                <w:rFonts w:eastAsia="SimSun" w:hAnsi="Times New Roman" w:hint="eastAsia"/>
                <w:lang w:eastAsia="zh-CN"/>
              </w:rPr>
              <w:t>接收来自于</w:t>
            </w:r>
            <w:ins w:id="246" w:author="Zheng, Ce" w:date="2022-07-11T11:15:00Z">
              <w:r w:rsidR="007F1F67">
                <w:rPr>
                  <w:rFonts w:eastAsia="SimSun" w:hAnsi="Times New Roman" w:hint="eastAsia"/>
                  <w:lang w:eastAsia="zh-CN"/>
                </w:rPr>
                <w:t>中心聚合节点</w:t>
              </w:r>
              <w:r w:rsidR="00155F65">
                <w:rPr>
                  <w:rFonts w:eastAsia="SimSun" w:hAnsi="Times New Roman" w:hint="eastAsia"/>
                  <w:lang w:eastAsia="zh-CN"/>
                </w:rPr>
                <w:t>或</w:t>
              </w:r>
            </w:ins>
            <w:r w:rsidR="003808F0">
              <w:rPr>
                <w:rFonts w:eastAsia="SimSun" w:hAnsi="Times New Roman" w:hint="eastAsia"/>
                <w:lang w:eastAsia="zh-CN"/>
              </w:rPr>
              <w:t>中心</w:t>
            </w:r>
            <w:r w:rsidR="004B0923">
              <w:rPr>
                <w:rFonts w:eastAsia="SimSun" w:hAnsi="Times New Roman" w:hint="eastAsia"/>
                <w:lang w:eastAsia="zh-CN"/>
              </w:rPr>
              <w:t>UE</w:t>
            </w:r>
            <w:r w:rsidR="003808F0">
              <w:rPr>
                <w:rFonts w:eastAsia="SimSun" w:hAnsi="Times New Roman" w:hint="eastAsia"/>
                <w:lang w:eastAsia="zh-CN"/>
              </w:rPr>
              <w:t>的</w:t>
            </w:r>
            <w:r w:rsidR="00254BE6">
              <w:rPr>
                <w:rFonts w:eastAsia="SimSun" w:hAnsi="Times New Roman" w:hint="eastAsia"/>
                <w:lang w:eastAsia="zh-CN"/>
              </w:rPr>
              <w:t>模型</w:t>
            </w:r>
            <w:r w:rsidR="003808F0">
              <w:rPr>
                <w:rFonts w:eastAsia="SimSun" w:hAnsi="Times New Roman" w:hint="eastAsia"/>
                <w:lang w:eastAsia="zh-CN"/>
              </w:rPr>
              <w:t>；</w:t>
            </w:r>
            <w:r w:rsidR="00F61784" w:rsidRPr="006523DC">
              <w:rPr>
                <w:rFonts w:eastAsia="SimSun" w:hAnsi="Times New Roman"/>
                <w:lang w:eastAsia="zh-CN"/>
              </w:rPr>
              <w:t>进行</w:t>
            </w:r>
            <w:r w:rsidR="00874DD5">
              <w:rPr>
                <w:rFonts w:eastAsia="SimSun" w:hAnsi="Times New Roman" w:hint="eastAsia"/>
                <w:lang w:eastAsia="zh-CN"/>
              </w:rPr>
              <w:t>（计算）</w:t>
            </w:r>
            <w:r w:rsidR="00F61784" w:rsidRPr="006523DC">
              <w:rPr>
                <w:rFonts w:eastAsia="SimSun" w:hAnsi="Times New Roman"/>
                <w:lang w:eastAsia="zh-CN"/>
              </w:rPr>
              <w:t>UE</w:t>
            </w:r>
            <w:r w:rsidR="00F61784" w:rsidRPr="006523DC">
              <w:rPr>
                <w:rFonts w:eastAsia="SimSun" w:hAnsi="Times New Roman"/>
                <w:lang w:eastAsia="zh-CN"/>
              </w:rPr>
              <w:t>数据的收集</w:t>
            </w:r>
            <w:r w:rsidR="000C4751" w:rsidRPr="006523DC">
              <w:rPr>
                <w:rFonts w:eastAsia="SimSun" w:hAnsi="Times New Roman"/>
                <w:lang w:eastAsia="zh-CN"/>
              </w:rPr>
              <w:t>，并</w:t>
            </w:r>
            <w:r w:rsidR="004813D1" w:rsidRPr="006523DC">
              <w:rPr>
                <w:rFonts w:eastAsia="SimSun" w:hAnsi="Times New Roman"/>
                <w:lang w:eastAsia="zh-CN"/>
              </w:rPr>
              <w:t>进行本地模型的</w:t>
            </w:r>
            <w:r w:rsidR="00680B22">
              <w:rPr>
                <w:rFonts w:eastAsia="SimSun" w:hAnsi="Times New Roman" w:hint="eastAsia"/>
                <w:lang w:eastAsia="zh-CN"/>
              </w:rPr>
              <w:t>训练</w:t>
            </w:r>
            <w:r w:rsidR="004813D1" w:rsidRPr="006523DC">
              <w:rPr>
                <w:rFonts w:eastAsia="SimSun" w:hAnsi="Times New Roman"/>
                <w:lang w:eastAsia="zh-CN"/>
              </w:rPr>
              <w:t>与更新</w:t>
            </w:r>
            <w:r w:rsidR="00550AB6" w:rsidRPr="006523DC">
              <w:rPr>
                <w:rFonts w:eastAsia="SimSun" w:hAnsi="Times New Roman"/>
                <w:lang w:eastAsia="zh-CN"/>
              </w:rPr>
              <w:t>。其中，</w:t>
            </w:r>
            <w:r w:rsidR="0071225B">
              <w:rPr>
                <w:rFonts w:eastAsia="SimSun" w:hAnsi="Times New Roman" w:hint="eastAsia"/>
                <w:lang w:eastAsia="zh-CN"/>
              </w:rPr>
              <w:t>UE</w:t>
            </w:r>
            <w:r w:rsidR="0071225B">
              <w:rPr>
                <w:rFonts w:eastAsia="SimSun" w:hAnsi="Times New Roman"/>
                <w:lang w:eastAsia="zh-CN"/>
              </w:rPr>
              <w:t xml:space="preserve">#i </w:t>
            </w:r>
            <w:r w:rsidR="00E24497" w:rsidRPr="006523DC">
              <w:rPr>
                <w:rFonts w:eastAsia="SimSun" w:hAnsi="Times New Roman"/>
                <w:lang w:eastAsia="zh-CN"/>
              </w:rPr>
              <w:t>每进行</w:t>
            </w:r>
            <m:oMath>
              <m:sSub>
                <m:sSubPr>
                  <m:ctrlPr>
                    <w:rPr>
                      <w:rFonts w:ascii="Cambria Math" w:eastAsia="SimSun" w:hAnsi="Cambria Math"/>
                      <w:szCs w:val="22"/>
                      <w:lang w:eastAsia="zh-CN"/>
                    </w:rPr>
                  </m:ctrlPr>
                </m:sSubPr>
                <m:e>
                  <m:r>
                    <w:rPr>
                      <w:rFonts w:ascii="Cambria Math" w:eastAsia="SimSun" w:hAnsi="Cambria Math"/>
                      <w:szCs w:val="22"/>
                      <w:lang w:eastAsia="zh-CN"/>
                    </w:rPr>
                    <m:t>k</m:t>
                  </m:r>
                </m:e>
                <m:sub>
                  <m:sSub>
                    <m:sSubPr>
                      <m:ctrlPr>
                        <w:rPr>
                          <w:rFonts w:ascii="Cambria Math" w:eastAsia="SimSun" w:hAnsi="Cambria Math"/>
                          <w:bCs/>
                          <w:i/>
                          <w:szCs w:val="22"/>
                          <w:lang w:eastAsia="zh-CN"/>
                        </w:rPr>
                      </m:ctrlPr>
                    </m:sSubPr>
                    <m:e>
                      <m:r>
                        <w:rPr>
                          <w:rFonts w:ascii="Cambria Math" w:eastAsia="SimSun" w:hAnsi="Cambria Math" w:hint="eastAsia"/>
                          <w:szCs w:val="22"/>
                          <w:lang w:eastAsia="zh-CN"/>
                        </w:rPr>
                        <m:t>U</m:t>
                      </m:r>
                    </m:e>
                    <m:sub>
                      <m:r>
                        <w:rPr>
                          <w:rFonts w:ascii="Cambria Math" w:eastAsia="SimSun" w:hAnsi="Cambria Math"/>
                          <w:szCs w:val="22"/>
                          <w:lang w:eastAsia="zh-CN"/>
                        </w:rPr>
                        <m:t>i</m:t>
                      </m:r>
                    </m:sub>
                  </m:sSub>
                </m:sub>
              </m:sSub>
            </m:oMath>
            <w:r w:rsidR="00E24497" w:rsidRPr="006523DC">
              <w:rPr>
                <w:rFonts w:eastAsia="SimSun" w:hAnsi="Times New Roman"/>
                <w:szCs w:val="22"/>
                <w:lang w:eastAsia="zh-CN"/>
              </w:rPr>
              <w:t>次迭代</w:t>
            </w:r>
            <w:r w:rsidR="00C51B35">
              <w:rPr>
                <w:rFonts w:eastAsia="SimSun" w:hAnsi="Times New Roman" w:hint="eastAsia"/>
                <w:szCs w:val="22"/>
                <w:lang w:eastAsia="zh-CN"/>
              </w:rPr>
              <w:t>（</w:t>
            </w:r>
            <w:r w:rsidR="00C51B35">
              <w:rPr>
                <w:rFonts w:eastAsia="SimSun" w:hAnsi="Times New Roman" w:hint="eastAsia"/>
                <w:szCs w:val="22"/>
                <w:lang w:eastAsia="zh-CN"/>
              </w:rPr>
              <w:t>epoch</w:t>
            </w:r>
            <w:r w:rsidR="00C51B35">
              <w:rPr>
                <w:rFonts w:eastAsia="SimSun" w:hAnsi="Times New Roman" w:hint="eastAsia"/>
                <w:szCs w:val="22"/>
                <w:lang w:eastAsia="zh-CN"/>
              </w:rPr>
              <w:t>）</w:t>
            </w:r>
            <w:r w:rsidR="00E24497" w:rsidRPr="006523DC">
              <w:rPr>
                <w:rFonts w:eastAsia="SimSun" w:hAnsi="Times New Roman"/>
                <w:szCs w:val="22"/>
                <w:lang w:eastAsia="zh-CN"/>
              </w:rPr>
              <w:t>，便</w:t>
            </w:r>
            <w:r w:rsidR="006A4644" w:rsidRPr="006523DC">
              <w:rPr>
                <w:rFonts w:eastAsia="SimSun" w:hAnsi="Times New Roman"/>
                <w:lang w:eastAsia="zh-CN"/>
              </w:rPr>
              <w:t>将更新后的结果上传至</w:t>
            </w:r>
            <w:r w:rsidR="00E61F23">
              <w:rPr>
                <w:rFonts w:eastAsia="SimSun" w:hAnsi="Times New Roman" w:hint="eastAsia"/>
                <w:lang w:eastAsia="zh-CN"/>
              </w:rPr>
              <w:t>中心</w:t>
            </w:r>
            <w:r w:rsidR="000D79C2">
              <w:rPr>
                <w:rFonts w:eastAsia="SimSun" w:hAnsi="Times New Roman" w:hint="eastAsia"/>
                <w:lang w:eastAsia="zh-CN"/>
              </w:rPr>
              <w:t>U</w:t>
            </w:r>
            <w:r w:rsidR="000D79C2">
              <w:rPr>
                <w:rFonts w:eastAsia="SimSun" w:hAnsi="Times New Roman"/>
                <w:lang w:eastAsia="zh-CN"/>
              </w:rPr>
              <w:t>E</w:t>
            </w:r>
            <w:r w:rsidR="006A4644" w:rsidRPr="006523DC">
              <w:rPr>
                <w:rFonts w:eastAsia="SimSun" w:hAnsi="Times New Roman"/>
                <w:lang w:eastAsia="zh-CN"/>
              </w:rPr>
              <w:t>处</w:t>
            </w:r>
            <w:r w:rsidR="00B65B04">
              <w:rPr>
                <w:rFonts w:eastAsia="SimSun" w:hAnsi="Times New Roman" w:hint="eastAsia"/>
                <w:lang w:eastAsia="zh-CN"/>
              </w:rPr>
              <w:t>。</w:t>
            </w:r>
          </w:p>
        </w:tc>
        <w:tc>
          <w:tcPr>
            <w:tcW w:w="1915" w:type="dxa"/>
          </w:tcPr>
          <w:p w14:paraId="75C6CC53" w14:textId="4466EF7D" w:rsidR="001D6440" w:rsidRPr="007217A3" w:rsidRDefault="001D6440" w:rsidP="00F13E61">
            <w:pPr>
              <w:autoSpaceDE w:val="0"/>
              <w:autoSpaceDN w:val="0"/>
              <w:textAlignment w:val="bottom"/>
              <w:rPr>
                <w:rFonts w:eastAsia="SimSun" w:hAnsi="Times New Roman"/>
                <w:lang w:eastAsia="zh-CN"/>
              </w:rPr>
            </w:pPr>
          </w:p>
        </w:tc>
      </w:tr>
      <w:tr w:rsidR="009E0C8A" w:rsidRPr="00C02F0C" w14:paraId="3115B8D0" w14:textId="77777777" w:rsidTr="00935D08">
        <w:trPr>
          <w:trHeight w:val="1668"/>
          <w:ins w:id="247" w:author="Zheng, Ce" w:date="2022-07-11T19:36:00Z"/>
        </w:trPr>
        <w:tc>
          <w:tcPr>
            <w:tcW w:w="7889" w:type="dxa"/>
          </w:tcPr>
          <w:p w14:paraId="34CC220F" w14:textId="674BA0B0" w:rsidR="009E0C8A" w:rsidRPr="006523DC" w:rsidRDefault="009E0C8A" w:rsidP="0009434F">
            <w:pPr>
              <w:pStyle w:val="af0"/>
              <w:numPr>
                <w:ilvl w:val="0"/>
                <w:numId w:val="1"/>
              </w:numPr>
              <w:autoSpaceDE w:val="0"/>
              <w:autoSpaceDN w:val="0"/>
              <w:ind w:firstLineChars="0"/>
              <w:textAlignment w:val="bottom"/>
              <w:rPr>
                <w:ins w:id="248" w:author="Zheng, Ce" w:date="2022-07-11T19:36:00Z"/>
                <w:rFonts w:eastAsia="SimSun" w:hAnsi="Times New Roman"/>
                <w:lang w:eastAsia="zh-CN"/>
              </w:rPr>
            </w:pPr>
            <w:ins w:id="249" w:author="Zheng, Ce" w:date="2022-07-11T19:36:00Z">
              <w:r w:rsidRPr="006523DC">
                <w:rPr>
                  <w:rFonts w:eastAsia="SimSun" w:hAnsi="Times New Roman"/>
                  <w:lang w:eastAsia="zh-CN"/>
                </w:rPr>
                <w:lastRenderedPageBreak/>
                <w:t>根据权利要求</w:t>
              </w:r>
              <w:r>
                <w:rPr>
                  <w:rFonts w:eastAsia="SimSun" w:hAnsi="Times New Roman"/>
                  <w:lang w:eastAsia="zh-CN"/>
                </w:rPr>
                <w:t>3</w:t>
              </w:r>
              <w:r w:rsidRPr="006523DC">
                <w:rPr>
                  <w:rFonts w:eastAsia="SimSun" w:hAnsi="Times New Roman"/>
                  <w:lang w:eastAsia="zh-CN"/>
                </w:rPr>
                <w:t>，</w:t>
              </w:r>
            </w:ins>
            <w:ins w:id="250" w:author="Zheng, Ce" w:date="2022-07-11T19:41:00Z">
              <w:r w:rsidR="005E4B99">
                <w:rPr>
                  <w:rFonts w:eastAsia="SimSun" w:hAnsi="Times New Roman" w:hint="eastAsia"/>
                  <w:lang w:eastAsia="zh-CN"/>
                </w:rPr>
                <w:t>C</w:t>
              </w:r>
            </w:ins>
            <w:ins w:id="251" w:author="Zheng, Ce" w:date="2022-07-11T19:36:00Z">
              <w:r w:rsidR="00B32872">
                <w:rPr>
                  <w:rFonts w:eastAsia="SimSun" w:hAnsi="Times New Roman" w:hint="eastAsia"/>
                  <w:lang w:eastAsia="zh-CN"/>
                </w:rPr>
                <w:t>lient</w:t>
              </w:r>
              <w:r w:rsidR="00B32872">
                <w:rPr>
                  <w:rFonts w:eastAsia="SimSun" w:hAnsi="Times New Roman"/>
                  <w:lang w:eastAsia="zh-CN"/>
                </w:rPr>
                <w:t xml:space="preserve">-server </w:t>
              </w:r>
              <w:r w:rsidR="00B32872">
                <w:rPr>
                  <w:rFonts w:eastAsia="SimSun" w:hAnsi="Times New Roman" w:hint="eastAsia"/>
                  <w:lang w:eastAsia="zh-CN"/>
                </w:rPr>
                <w:t>结构下</w:t>
              </w:r>
              <w:r>
                <w:rPr>
                  <w:rFonts w:eastAsia="SimSun" w:hAnsi="Times New Roman" w:hint="eastAsia"/>
                  <w:lang w:eastAsia="zh-CN"/>
                </w:rPr>
                <w:t>（计算）</w:t>
              </w:r>
              <w:r w:rsidRPr="006523DC">
                <w:rPr>
                  <w:rFonts w:eastAsia="SimSun" w:hAnsi="Times New Roman"/>
                  <w:lang w:eastAsia="zh-CN"/>
                </w:rPr>
                <w:t>UE</w:t>
              </w:r>
              <w:r w:rsidRPr="006523DC">
                <w:rPr>
                  <w:rFonts w:eastAsia="SimSun" w:hAnsi="Times New Roman"/>
                  <w:lang w:eastAsia="zh-CN"/>
                </w:rPr>
                <w:t>端的设备</w:t>
              </w:r>
              <w:r>
                <w:rPr>
                  <w:rFonts w:eastAsia="SimSun" w:hAnsi="Times New Roman" w:hint="eastAsia"/>
                  <w:lang w:eastAsia="zh-CN"/>
                </w:rPr>
                <w:t>进行</w:t>
              </w:r>
              <w:r w:rsidRPr="00151360">
                <w:rPr>
                  <w:rFonts w:eastAsia="SimSun" w:hAnsi="Times New Roman" w:hint="eastAsia"/>
                  <w:lang w:eastAsia="zh-CN"/>
                </w:rPr>
                <w:t>UE</w:t>
              </w:r>
              <w:r w:rsidRPr="00151360">
                <w:rPr>
                  <w:rFonts w:eastAsia="SimSun" w:hAnsi="Times New Roman" w:hint="eastAsia"/>
                  <w:lang w:eastAsia="zh-CN"/>
                </w:rPr>
                <w:t>自身状态信息</w:t>
              </w:r>
              <w:r w:rsidRPr="00151360">
                <w:rPr>
                  <w:rFonts w:eastAsia="SimSun" w:hAnsi="Times New Roman"/>
                  <w:lang w:eastAsia="zh-CN"/>
                </w:rPr>
                <w:t xml:space="preserve">-- </w:t>
              </w:r>
            </w:ins>
            <m:oMath>
              <m:sSub>
                <m:sSubPr>
                  <m:ctrlPr>
                    <w:ins w:id="252" w:author="Zheng, Ce" w:date="2022-07-11T19:36:00Z">
                      <w:rPr>
                        <w:rFonts w:ascii="Cambria Math" w:eastAsia="SimSun" w:hAnsi="Cambria Math"/>
                        <w:b/>
                        <w:bCs/>
                        <w:iCs/>
                        <w:szCs w:val="22"/>
                        <w:lang w:eastAsia="zh-CN"/>
                      </w:rPr>
                    </w:ins>
                  </m:ctrlPr>
                </m:sSubPr>
                <m:e>
                  <m:r>
                    <w:ins w:id="253" w:author="Zheng, Ce" w:date="2022-07-11T19:36:00Z">
                      <m:rPr>
                        <m:sty m:val="b"/>
                      </m:rPr>
                      <w:rPr>
                        <w:rFonts w:ascii="Cambria Math" w:eastAsia="SimSun" w:hAnsi="Cambria Math"/>
                        <w:szCs w:val="22"/>
                        <w:lang w:eastAsia="zh-CN"/>
                      </w:rPr>
                      <m:t>Info_S</m:t>
                    </w:ins>
                  </m:r>
                </m:e>
                <m:sub>
                  <m:sSub>
                    <m:sSubPr>
                      <m:ctrlPr>
                        <w:ins w:id="254" w:author="Zheng, Ce" w:date="2022-07-11T19:36:00Z">
                          <w:rPr>
                            <w:rFonts w:ascii="Cambria Math" w:eastAsia="SimSun" w:hAnsi="Cambria Math"/>
                            <w:b/>
                            <w:iCs/>
                            <w:szCs w:val="22"/>
                            <w:lang w:eastAsia="zh-CN"/>
                          </w:rPr>
                        </w:ins>
                      </m:ctrlPr>
                    </m:sSubPr>
                    <m:e>
                      <m:r>
                        <w:ins w:id="255" w:author="Zheng, Ce" w:date="2022-07-11T19:36:00Z">
                          <m:rPr>
                            <m:sty m:val="b"/>
                          </m:rPr>
                          <w:rPr>
                            <w:rFonts w:ascii="Cambria Math" w:eastAsia="SimSun" w:hAnsi="Cambria Math" w:hint="eastAsia"/>
                            <w:szCs w:val="22"/>
                            <w:lang w:eastAsia="zh-CN"/>
                          </w:rPr>
                          <m:t>U</m:t>
                        </w:ins>
                      </m:r>
                    </m:e>
                    <m:sub>
                      <m:r>
                        <w:ins w:id="256" w:author="Zheng, Ce" w:date="2022-07-11T19:36:00Z">
                          <m:rPr>
                            <m:sty m:val="b"/>
                          </m:rPr>
                          <w:rPr>
                            <w:rFonts w:ascii="Cambria Math" w:eastAsia="SimSun" w:hAnsi="Cambria Math"/>
                            <w:szCs w:val="22"/>
                            <w:lang w:eastAsia="zh-CN"/>
                          </w:rPr>
                          <m:t>i</m:t>
                        </w:ins>
                      </m:r>
                    </m:sub>
                  </m:sSub>
                </m:sub>
              </m:sSub>
            </m:oMath>
            <w:ins w:id="257" w:author="Zheng, Ce" w:date="2022-07-11T19:36:00Z">
              <w:r w:rsidRPr="00151360">
                <w:rPr>
                  <w:rFonts w:eastAsia="SimSun" w:hAnsi="Times New Roman"/>
                  <w:lang w:eastAsia="zh-CN"/>
                </w:rPr>
                <w:t>的</w:t>
              </w:r>
              <w:r w:rsidRPr="00151360">
                <w:rPr>
                  <w:rFonts w:eastAsia="SimSun" w:hAnsi="Times New Roman" w:hint="eastAsia"/>
                  <w:lang w:eastAsia="zh-CN"/>
                </w:rPr>
                <w:t>估计</w:t>
              </w:r>
              <w:r w:rsidRPr="00151360">
                <w:rPr>
                  <w:rFonts w:eastAsia="SimSun" w:hAnsi="Times New Roman"/>
                  <w:lang w:eastAsia="zh-CN"/>
                </w:rPr>
                <w:t>；</w:t>
              </w:r>
            </w:ins>
            <m:oMath>
              <m:sSub>
                <m:sSubPr>
                  <m:ctrlPr>
                    <w:ins w:id="258" w:author="Zheng, Ce" w:date="2022-07-11T19:36:00Z">
                      <w:rPr>
                        <w:rFonts w:ascii="Cambria Math" w:eastAsia="SimSun" w:hAnsi="Cambria Math"/>
                        <w:b/>
                        <w:bCs/>
                        <w:iCs/>
                        <w:szCs w:val="22"/>
                        <w:lang w:eastAsia="zh-CN"/>
                      </w:rPr>
                    </w:ins>
                  </m:ctrlPr>
                </m:sSubPr>
                <m:e>
                  <m:r>
                    <w:ins w:id="259" w:author="Zheng, Ce" w:date="2022-07-11T19:36:00Z">
                      <m:rPr>
                        <m:sty m:val="b"/>
                      </m:rPr>
                      <w:rPr>
                        <w:rFonts w:ascii="Cambria Math" w:eastAsia="SimSun" w:hAnsi="Cambria Math"/>
                        <w:szCs w:val="22"/>
                        <w:lang w:eastAsia="zh-CN"/>
                      </w:rPr>
                      <m:t>Info_S</m:t>
                    </w:ins>
                  </m:r>
                </m:e>
                <m:sub>
                  <m:sSub>
                    <m:sSubPr>
                      <m:ctrlPr>
                        <w:ins w:id="260" w:author="Zheng, Ce" w:date="2022-07-11T19:36:00Z">
                          <w:rPr>
                            <w:rFonts w:ascii="Cambria Math" w:eastAsia="SimSun" w:hAnsi="Cambria Math"/>
                            <w:b/>
                            <w:iCs/>
                            <w:szCs w:val="22"/>
                            <w:lang w:eastAsia="zh-CN"/>
                          </w:rPr>
                        </w:ins>
                      </m:ctrlPr>
                    </m:sSubPr>
                    <m:e>
                      <m:r>
                        <w:ins w:id="261" w:author="Zheng, Ce" w:date="2022-07-11T19:36:00Z">
                          <m:rPr>
                            <m:sty m:val="b"/>
                          </m:rPr>
                          <w:rPr>
                            <w:rFonts w:ascii="Cambria Math" w:eastAsia="SimSun" w:hAnsi="Cambria Math" w:hint="eastAsia"/>
                            <w:szCs w:val="22"/>
                            <w:lang w:eastAsia="zh-CN"/>
                          </w:rPr>
                          <m:t>U</m:t>
                        </w:ins>
                      </m:r>
                    </m:e>
                    <m:sub>
                      <m:r>
                        <w:ins w:id="262" w:author="Zheng, Ce" w:date="2022-07-11T19:36:00Z">
                          <m:rPr>
                            <m:sty m:val="b"/>
                          </m:rPr>
                          <w:rPr>
                            <w:rFonts w:ascii="Cambria Math" w:eastAsia="SimSun" w:hAnsi="Cambria Math"/>
                            <w:szCs w:val="22"/>
                            <w:lang w:eastAsia="zh-CN"/>
                          </w:rPr>
                          <m:t>i</m:t>
                        </w:ins>
                      </m:r>
                    </m:sub>
                  </m:sSub>
                </m:sub>
              </m:sSub>
            </m:oMath>
            <w:ins w:id="263" w:author="Zheng, Ce" w:date="2022-07-11T19:36:00Z">
              <w:r>
                <w:rPr>
                  <w:rFonts w:eastAsia="SimSun" w:hAnsi="Times New Roman" w:hint="eastAsia"/>
                  <w:lang w:eastAsia="zh-CN"/>
                </w:rPr>
                <w:t>应包含：该</w:t>
              </w:r>
              <w:r>
                <w:rPr>
                  <w:rFonts w:eastAsia="SimSun" w:hAnsi="Times New Roman" w:hint="eastAsia"/>
                  <w:lang w:eastAsia="zh-CN"/>
                </w:rPr>
                <w:t>UE</w:t>
              </w:r>
            </w:ins>
            <w:ins w:id="264" w:author="Zheng, Ce" w:date="2022-07-11T19:37:00Z">
              <w:r w:rsidR="002143DB">
                <w:rPr>
                  <w:rFonts w:eastAsia="SimSun" w:hAnsi="Times New Roman" w:hint="eastAsia"/>
                  <w:lang w:eastAsia="zh-CN"/>
                </w:rPr>
                <w:t>与</w:t>
              </w:r>
              <w:r w:rsidR="00193A6C">
                <w:rPr>
                  <w:rFonts w:eastAsia="SimSun" w:hAnsi="Times New Roman" w:hint="eastAsia"/>
                  <w:lang w:eastAsia="zh-CN"/>
                </w:rPr>
                <w:t>中心聚合节点间</w:t>
              </w:r>
            </w:ins>
            <w:ins w:id="265" w:author="Zheng, Ce" w:date="2022-07-11T19:36:00Z">
              <w:r>
                <w:rPr>
                  <w:rFonts w:eastAsia="SimSun" w:hAnsi="Times New Roman" w:hint="eastAsia"/>
                  <w:lang w:eastAsia="zh-CN"/>
                </w:rPr>
                <w:t>的信道状态信息，该</w:t>
              </w:r>
              <w:r>
                <w:rPr>
                  <w:rFonts w:eastAsia="SimSun" w:hAnsi="Times New Roman" w:hint="eastAsia"/>
                  <w:lang w:eastAsia="zh-CN"/>
                </w:rPr>
                <w:t>UE</w:t>
              </w:r>
              <w:r>
                <w:rPr>
                  <w:rFonts w:eastAsia="SimSun" w:hAnsi="Times New Roman" w:hint="eastAsia"/>
                  <w:lang w:eastAsia="zh-CN"/>
                </w:rPr>
                <w:t>的位置信息，计算能力信息（如</w:t>
              </w:r>
              <w:r>
                <w:rPr>
                  <w:rFonts w:eastAsia="SimSun" w:hAnsi="Times New Roman" w:hint="eastAsia"/>
                  <w:lang w:eastAsia="zh-CN"/>
                </w:rPr>
                <w:t>CPU</w:t>
              </w:r>
              <w:r>
                <w:rPr>
                  <w:rFonts w:eastAsia="SimSun" w:hAnsi="Times New Roman" w:hint="eastAsia"/>
                  <w:lang w:eastAsia="zh-CN"/>
                </w:rPr>
                <w:t>占用率），</w:t>
              </w:r>
              <w:r w:rsidRPr="002177DE">
                <w:rPr>
                  <w:rFonts w:eastAsia="SimSun" w:hAnsi="Times New Roman" w:hint="eastAsia"/>
                  <w:color w:val="FF0000"/>
                  <w:lang w:eastAsia="zh-CN"/>
                </w:rPr>
                <w:t>可服务的时间</w:t>
              </w:r>
              <w:r w:rsidRPr="00D40D3A">
                <w:rPr>
                  <w:rFonts w:eastAsia="SimSun" w:hAnsi="Times New Roman" w:hint="eastAsia"/>
                  <w:color w:val="FF0000"/>
                  <w:lang w:eastAsia="zh-CN"/>
                </w:rPr>
                <w:t>信息</w:t>
              </w:r>
              <w:r>
                <w:rPr>
                  <w:rFonts w:eastAsia="SimSun" w:hAnsi="Times New Roman" w:hint="eastAsia"/>
                  <w:lang w:eastAsia="zh-CN"/>
                </w:rPr>
                <w:t>，电量，内存，</w:t>
              </w:r>
              <w:r>
                <w:rPr>
                  <w:rFonts w:eastAsia="SimSun" w:hAnsi="Times New Roman" w:hint="eastAsia"/>
                  <w:lang w:eastAsia="zh-CN"/>
                </w:rPr>
                <w:t>UE</w:t>
              </w:r>
              <w:r>
                <w:rPr>
                  <w:rFonts w:eastAsia="SimSun" w:hAnsi="Times New Roman" w:hint="eastAsia"/>
                  <w:lang w:eastAsia="zh-CN"/>
                </w:rPr>
                <w:t>的数据样本大小等。</w:t>
              </w:r>
            </w:ins>
          </w:p>
        </w:tc>
        <w:tc>
          <w:tcPr>
            <w:tcW w:w="1915" w:type="dxa"/>
          </w:tcPr>
          <w:p w14:paraId="16435B64" w14:textId="3E2EE154" w:rsidR="009E0C8A" w:rsidRPr="007217A3" w:rsidRDefault="00356C44" w:rsidP="00F13E61">
            <w:pPr>
              <w:autoSpaceDE w:val="0"/>
              <w:autoSpaceDN w:val="0"/>
              <w:textAlignment w:val="bottom"/>
              <w:rPr>
                <w:ins w:id="266" w:author="Zheng, Ce" w:date="2022-07-11T19:36:00Z"/>
                <w:rFonts w:eastAsia="SimSun" w:hAnsi="Times New Roman"/>
                <w:lang w:eastAsia="zh-CN"/>
              </w:rPr>
            </w:pPr>
            <w:ins w:id="267" w:author="Zheng, Ce" w:date="2022-07-11T19:59:00Z">
              <w:r>
                <w:rPr>
                  <w:rFonts w:eastAsia="SimSun" w:hAnsi="Times New Roman" w:hint="eastAsia"/>
                  <w:lang w:eastAsia="zh-CN"/>
                </w:rPr>
                <w:t>权利要求</w:t>
              </w:r>
              <w:r>
                <w:rPr>
                  <w:rFonts w:eastAsia="SimSun" w:hAnsi="Times New Roman" w:hint="eastAsia"/>
                  <w:lang w:eastAsia="zh-CN"/>
                </w:rPr>
                <w:t>6</w:t>
              </w:r>
              <w:r>
                <w:rPr>
                  <w:rFonts w:eastAsia="SimSun" w:hAnsi="Times New Roman" w:hint="eastAsia"/>
                  <w:lang w:eastAsia="zh-CN"/>
                </w:rPr>
                <w:t>与</w:t>
              </w:r>
              <w:r>
                <w:rPr>
                  <w:rFonts w:eastAsia="SimSun" w:hAnsi="Times New Roman" w:hint="eastAsia"/>
                  <w:lang w:eastAsia="zh-CN"/>
                </w:rPr>
                <w:t>7</w:t>
              </w:r>
              <w:commentRangeStart w:id="268"/>
              <w:r>
                <w:rPr>
                  <w:rFonts w:eastAsia="SimSun" w:hAnsi="Times New Roman" w:hint="eastAsia"/>
                  <w:lang w:eastAsia="zh-CN"/>
                </w:rPr>
                <w:t>类似</w:t>
              </w:r>
            </w:ins>
            <w:commentRangeEnd w:id="268"/>
            <w:ins w:id="269" w:author="Zheng, Ce" w:date="2022-08-15T15:16:00Z">
              <w:r w:rsidR="00A056EB">
                <w:rPr>
                  <w:rStyle w:val="af3"/>
                  <w:rFonts w:eastAsia="SimSun" w:hAnsi="Times New Roman"/>
                  <w:lang w:val="en-GB" w:eastAsia="en-US"/>
                </w:rPr>
                <w:commentReference w:id="268"/>
              </w:r>
            </w:ins>
          </w:p>
        </w:tc>
      </w:tr>
      <w:tr w:rsidR="00097BD3" w:rsidRPr="00C02F0C" w14:paraId="475AA619" w14:textId="77777777" w:rsidTr="009D2661">
        <w:trPr>
          <w:trHeight w:val="1590"/>
        </w:trPr>
        <w:tc>
          <w:tcPr>
            <w:tcW w:w="7889" w:type="dxa"/>
          </w:tcPr>
          <w:p w14:paraId="595D6DF3" w14:textId="4009D842" w:rsidR="00C106B5" w:rsidRPr="009D2661" w:rsidRDefault="00097BD3" w:rsidP="00473B9D">
            <w:pPr>
              <w:pStyle w:val="af0"/>
              <w:numPr>
                <w:ilvl w:val="0"/>
                <w:numId w:val="1"/>
              </w:numPr>
              <w:autoSpaceDE w:val="0"/>
              <w:autoSpaceDN w:val="0"/>
              <w:ind w:firstLineChars="0"/>
              <w:textAlignment w:val="bottom"/>
              <w:rPr>
                <w:rFonts w:eastAsia="SimSun" w:hAnsi="Times New Roman"/>
                <w:lang w:eastAsia="zh-CN"/>
              </w:rPr>
            </w:pPr>
            <w:r w:rsidRPr="006523DC">
              <w:rPr>
                <w:rFonts w:eastAsia="SimSun" w:hAnsi="Times New Roman"/>
                <w:lang w:eastAsia="zh-CN"/>
              </w:rPr>
              <w:t>根据权利要求</w:t>
            </w:r>
            <w:del w:id="270" w:author="Zheng, Ce" w:date="2022-07-11T19:32:00Z">
              <w:r w:rsidRPr="006523DC" w:rsidDel="00A2538B">
                <w:rPr>
                  <w:rFonts w:eastAsia="SimSun" w:hAnsi="Times New Roman"/>
                  <w:lang w:eastAsia="zh-CN"/>
                </w:rPr>
                <w:delText>1</w:delText>
              </w:r>
            </w:del>
            <w:ins w:id="271" w:author="Zheng, Ce" w:date="2022-07-11T21:10:00Z">
              <w:r w:rsidR="00C3629D">
                <w:rPr>
                  <w:rFonts w:eastAsia="SimSun" w:hAnsi="Times New Roman"/>
                  <w:lang w:eastAsia="zh-CN"/>
                </w:rPr>
                <w:t xml:space="preserve"> </w:t>
              </w:r>
            </w:ins>
            <w:ins w:id="272" w:author="Zheng, Ce" w:date="2022-07-11T19:36:00Z">
              <w:r w:rsidR="00BA4597">
                <w:rPr>
                  <w:rFonts w:eastAsia="SimSun" w:hAnsi="Times New Roman"/>
                  <w:lang w:eastAsia="zh-CN"/>
                </w:rPr>
                <w:t>4</w:t>
              </w:r>
            </w:ins>
            <w:r w:rsidRPr="006523DC">
              <w:rPr>
                <w:rFonts w:eastAsia="SimSun" w:hAnsi="Times New Roman"/>
                <w:lang w:eastAsia="zh-CN"/>
              </w:rPr>
              <w:t>，</w:t>
            </w:r>
            <w:ins w:id="273" w:author="Zheng, Ce" w:date="2022-07-11T19:41:00Z">
              <w:r w:rsidR="00954CEC">
                <w:rPr>
                  <w:rFonts w:eastAsia="SimSun" w:hAnsi="Times New Roman" w:hint="eastAsia"/>
                  <w:lang w:eastAsia="zh-CN"/>
                </w:rPr>
                <w:t>P</w:t>
              </w:r>
              <w:r w:rsidR="00954CEC">
                <w:rPr>
                  <w:rFonts w:eastAsia="SimSun" w:hAnsi="Times New Roman"/>
                  <w:lang w:eastAsia="zh-CN"/>
                </w:rPr>
                <w:t>2P</w:t>
              </w:r>
              <w:r w:rsidR="00954CEC">
                <w:rPr>
                  <w:rFonts w:eastAsia="SimSun" w:hAnsi="Times New Roman" w:hint="eastAsia"/>
                  <w:lang w:eastAsia="zh-CN"/>
                </w:rPr>
                <w:t>结构下</w:t>
              </w:r>
            </w:ins>
            <w:r w:rsidR="00434909">
              <w:rPr>
                <w:rFonts w:eastAsia="SimSun" w:hAnsi="Times New Roman" w:hint="eastAsia"/>
                <w:lang w:eastAsia="zh-CN"/>
              </w:rPr>
              <w:t>（</w:t>
            </w:r>
            <w:del w:id="274" w:author="Zheng, Ce" w:date="2022-07-11T11:16:00Z">
              <w:r w:rsidR="00434909" w:rsidDel="00461A06">
                <w:rPr>
                  <w:rFonts w:eastAsia="SimSun" w:hAnsi="Times New Roman" w:hint="eastAsia"/>
                  <w:lang w:eastAsia="zh-CN"/>
                </w:rPr>
                <w:delText>通用</w:delText>
              </w:r>
            </w:del>
            <w:ins w:id="275" w:author="Zheng, Ce" w:date="2022-07-11T19:42:00Z">
              <w:r w:rsidR="00241D51">
                <w:rPr>
                  <w:rFonts w:eastAsia="SimSun" w:hAnsi="Times New Roman" w:hint="eastAsia"/>
                  <w:lang w:eastAsia="zh-CN"/>
                </w:rPr>
                <w:t>计算或中心</w:t>
              </w:r>
            </w:ins>
            <w:r w:rsidR="00434909">
              <w:rPr>
                <w:rFonts w:eastAsia="SimSun" w:hAnsi="Times New Roman" w:hint="eastAsia"/>
                <w:lang w:eastAsia="zh-CN"/>
              </w:rPr>
              <w:t>）</w:t>
            </w:r>
            <w:r w:rsidR="00EF599E" w:rsidRPr="006523DC">
              <w:rPr>
                <w:rFonts w:eastAsia="SimSun" w:hAnsi="Times New Roman"/>
                <w:lang w:eastAsia="zh-CN"/>
              </w:rPr>
              <w:t>UE</w:t>
            </w:r>
            <w:r w:rsidR="00EF599E" w:rsidRPr="006523DC">
              <w:rPr>
                <w:rFonts w:eastAsia="SimSun" w:hAnsi="Times New Roman"/>
                <w:lang w:eastAsia="zh-CN"/>
              </w:rPr>
              <w:t>端的设备</w:t>
            </w:r>
            <w:r w:rsidR="00F00693">
              <w:rPr>
                <w:rFonts w:eastAsia="SimSun" w:hAnsi="Times New Roman" w:hint="eastAsia"/>
                <w:lang w:eastAsia="zh-CN"/>
              </w:rPr>
              <w:t>进行</w:t>
            </w:r>
            <w:r w:rsidRPr="00151360">
              <w:rPr>
                <w:rFonts w:eastAsia="SimSun" w:hAnsi="Times New Roman" w:hint="eastAsia"/>
                <w:lang w:eastAsia="zh-CN"/>
              </w:rPr>
              <w:t>UE</w:t>
            </w:r>
            <w:r w:rsidRPr="00151360">
              <w:rPr>
                <w:rFonts w:eastAsia="SimSun" w:hAnsi="Times New Roman" w:hint="eastAsia"/>
                <w:lang w:eastAsia="zh-CN"/>
              </w:rPr>
              <w:t>自身状态信息</w:t>
            </w:r>
            <w:r w:rsidRPr="00151360">
              <w:rPr>
                <w:rFonts w:eastAsia="SimSun" w:hAnsi="Times New Roman"/>
                <w:lang w:eastAsia="zh-CN"/>
              </w:rPr>
              <w:t xml:space="preserve">-- </w:t>
            </w:r>
            <m:oMath>
              <m:sSub>
                <m:sSubPr>
                  <m:ctrlPr>
                    <w:rPr>
                      <w:rFonts w:ascii="Cambria Math" w:eastAsia="SimSun" w:hAnsi="Cambria Math"/>
                      <w:b/>
                      <w:bCs/>
                      <w:iCs/>
                      <w:szCs w:val="22"/>
                      <w:lang w:eastAsia="zh-CN"/>
                    </w:rPr>
                  </m:ctrlPr>
                </m:sSubPr>
                <m:e>
                  <m:r>
                    <m:rPr>
                      <m:sty m:val="b"/>
                    </m:rPr>
                    <w:rPr>
                      <w:rFonts w:ascii="Cambria Math" w:eastAsia="SimSun" w:hAnsi="Cambria Math"/>
                      <w:szCs w:val="22"/>
                      <w:lang w:eastAsia="zh-CN"/>
                    </w:rPr>
                    <m:t>Info_S</m:t>
                  </m:r>
                </m:e>
                <m:sub>
                  <m:sSub>
                    <m:sSubPr>
                      <m:ctrlPr>
                        <w:rPr>
                          <w:rFonts w:ascii="Cambria Math" w:eastAsia="SimSun" w:hAnsi="Cambria Math"/>
                          <w:b/>
                          <w:iCs/>
                          <w:szCs w:val="22"/>
                          <w:lang w:eastAsia="zh-CN"/>
                        </w:rPr>
                      </m:ctrlPr>
                    </m:sSubPr>
                    <m:e>
                      <m:r>
                        <m:rPr>
                          <m:sty m:val="b"/>
                        </m:rPr>
                        <w:rPr>
                          <w:rFonts w:ascii="Cambria Math" w:eastAsia="SimSun" w:hAnsi="Cambria Math" w:hint="eastAsia"/>
                          <w:szCs w:val="22"/>
                          <w:lang w:eastAsia="zh-CN"/>
                        </w:rPr>
                        <m:t>U</m:t>
                      </m:r>
                    </m:e>
                    <m:sub>
                      <m:r>
                        <m:rPr>
                          <m:sty m:val="b"/>
                        </m:rPr>
                        <w:rPr>
                          <w:rFonts w:ascii="Cambria Math" w:eastAsia="SimSun" w:hAnsi="Cambria Math"/>
                          <w:szCs w:val="22"/>
                          <w:lang w:eastAsia="zh-CN"/>
                        </w:rPr>
                        <m:t>i</m:t>
                      </m:r>
                    </m:sub>
                  </m:sSub>
                </m:sub>
              </m:sSub>
            </m:oMath>
            <w:r w:rsidRPr="00151360">
              <w:rPr>
                <w:rFonts w:eastAsia="SimSun" w:hAnsi="Times New Roman"/>
                <w:lang w:eastAsia="zh-CN"/>
              </w:rPr>
              <w:t>的</w:t>
            </w:r>
            <w:r w:rsidRPr="00151360">
              <w:rPr>
                <w:rFonts w:eastAsia="SimSun" w:hAnsi="Times New Roman" w:hint="eastAsia"/>
                <w:lang w:eastAsia="zh-CN"/>
              </w:rPr>
              <w:t>估计</w:t>
            </w:r>
            <w:r w:rsidRPr="00151360">
              <w:rPr>
                <w:rFonts w:eastAsia="SimSun" w:hAnsi="Times New Roman"/>
                <w:lang w:eastAsia="zh-CN"/>
              </w:rPr>
              <w:t>；</w:t>
            </w:r>
            <w:del w:id="276" w:author="Zheng, Ce" w:date="2022-07-11T20:11:00Z">
              <w:r w:rsidRPr="00151360" w:rsidDel="005C5701">
                <w:rPr>
                  <w:rFonts w:eastAsia="SimSun" w:hAnsi="Times New Roman"/>
                  <w:lang w:eastAsia="zh-CN"/>
                </w:rPr>
                <w:delText>与</w:delText>
              </w:r>
            </w:del>
            <m:oMath>
              <m:sSub>
                <m:sSubPr>
                  <m:ctrlPr>
                    <w:rPr>
                      <w:rFonts w:ascii="Cambria Math" w:eastAsia="SimSun" w:hAnsi="Cambria Math"/>
                      <w:b/>
                      <w:bCs/>
                      <w:iCs/>
                      <w:szCs w:val="22"/>
                      <w:lang w:eastAsia="zh-CN"/>
                    </w:rPr>
                  </m:ctrlPr>
                </m:sSubPr>
                <m:e>
                  <m:r>
                    <m:rPr>
                      <m:sty m:val="b"/>
                    </m:rPr>
                    <w:rPr>
                      <w:rFonts w:ascii="Cambria Math" w:eastAsia="SimSun" w:hAnsi="Cambria Math"/>
                      <w:szCs w:val="22"/>
                      <w:lang w:eastAsia="zh-CN"/>
                    </w:rPr>
                    <m:t>Info_S</m:t>
                  </m:r>
                </m:e>
                <m:sub>
                  <m:sSub>
                    <m:sSubPr>
                      <m:ctrlPr>
                        <w:rPr>
                          <w:rFonts w:ascii="Cambria Math" w:eastAsia="SimSun" w:hAnsi="Cambria Math"/>
                          <w:b/>
                          <w:iCs/>
                          <w:szCs w:val="22"/>
                          <w:lang w:eastAsia="zh-CN"/>
                        </w:rPr>
                      </m:ctrlPr>
                    </m:sSubPr>
                    <m:e>
                      <m:r>
                        <m:rPr>
                          <m:sty m:val="b"/>
                        </m:rPr>
                        <w:rPr>
                          <w:rFonts w:ascii="Cambria Math" w:eastAsia="SimSun" w:hAnsi="Cambria Math" w:hint="eastAsia"/>
                          <w:szCs w:val="22"/>
                          <w:lang w:eastAsia="zh-CN"/>
                        </w:rPr>
                        <m:t>U</m:t>
                      </m:r>
                    </m:e>
                    <m:sub>
                      <m:r>
                        <m:rPr>
                          <m:sty m:val="b"/>
                        </m:rPr>
                        <w:rPr>
                          <w:rFonts w:ascii="Cambria Math" w:eastAsia="SimSun" w:hAnsi="Cambria Math"/>
                          <w:szCs w:val="22"/>
                          <w:lang w:eastAsia="zh-CN"/>
                        </w:rPr>
                        <m:t>i</m:t>
                      </m:r>
                    </m:sub>
                  </m:sSub>
                </m:sub>
              </m:sSub>
            </m:oMath>
            <w:r w:rsidR="00FD5895">
              <w:rPr>
                <w:rFonts w:eastAsia="SimSun" w:hAnsi="Times New Roman" w:hint="eastAsia"/>
                <w:lang w:eastAsia="zh-CN"/>
              </w:rPr>
              <w:t>应包含</w:t>
            </w:r>
            <w:del w:id="277" w:author="Zheng, Ce" w:date="2022-07-11T20:12:00Z">
              <w:r w:rsidR="00FD5895" w:rsidDel="005C5701">
                <w:rPr>
                  <w:rFonts w:eastAsia="SimSun" w:hAnsi="Times New Roman" w:hint="eastAsia"/>
                  <w:lang w:eastAsia="zh-CN"/>
                </w:rPr>
                <w:delText>但不限于</w:delText>
              </w:r>
            </w:del>
            <w:r w:rsidR="00FD5895">
              <w:rPr>
                <w:rFonts w:eastAsia="SimSun" w:hAnsi="Times New Roman" w:hint="eastAsia"/>
                <w:lang w:eastAsia="zh-CN"/>
              </w:rPr>
              <w:t>：该</w:t>
            </w:r>
            <w:r w:rsidR="00FD5895">
              <w:rPr>
                <w:rFonts w:eastAsia="SimSun" w:hAnsi="Times New Roman" w:hint="eastAsia"/>
                <w:lang w:eastAsia="zh-CN"/>
              </w:rPr>
              <w:t>UE</w:t>
            </w:r>
            <w:r w:rsidR="00FD5895">
              <w:rPr>
                <w:rFonts w:eastAsia="SimSun" w:hAnsi="Times New Roman" w:hint="eastAsia"/>
                <w:lang w:eastAsia="zh-CN"/>
              </w:rPr>
              <w:t>与其他</w:t>
            </w:r>
            <w:ins w:id="278" w:author="Zheng, Ce" w:date="2022-07-11T19:42:00Z">
              <w:r w:rsidR="007E4A83">
                <w:rPr>
                  <w:rFonts w:eastAsia="SimSun" w:hAnsi="Times New Roman" w:hint="eastAsia"/>
                  <w:lang w:eastAsia="zh-CN"/>
                </w:rPr>
                <w:t>UE</w:t>
              </w:r>
            </w:ins>
            <w:r w:rsidR="00FD5895">
              <w:rPr>
                <w:rFonts w:eastAsia="SimSun" w:hAnsi="Times New Roman" w:hint="eastAsia"/>
                <w:lang w:eastAsia="zh-CN"/>
              </w:rPr>
              <w:t>的信道状态信息</w:t>
            </w:r>
            <w:r w:rsidR="005335F4">
              <w:rPr>
                <w:rFonts w:eastAsia="SimSun" w:hAnsi="Times New Roman" w:hint="eastAsia"/>
                <w:lang w:eastAsia="zh-CN"/>
              </w:rPr>
              <w:t>（</w:t>
            </w:r>
            <w:r w:rsidR="00F81C9B">
              <w:rPr>
                <w:rFonts w:eastAsia="SimSun" w:hAnsi="Times New Roman" w:hint="eastAsia"/>
                <w:lang w:eastAsia="zh-CN"/>
              </w:rPr>
              <w:t>如</w:t>
            </w:r>
            <w:r w:rsidR="005335F4">
              <w:rPr>
                <w:rFonts w:eastAsia="SimSun" w:hAnsi="Times New Roman" w:hint="eastAsia"/>
                <w:lang w:eastAsia="zh-CN"/>
              </w:rPr>
              <w:t>sidelink</w:t>
            </w:r>
            <w:r w:rsidR="005335F4">
              <w:rPr>
                <w:rFonts w:eastAsia="SimSun" w:hAnsi="Times New Roman" w:hint="eastAsia"/>
                <w:lang w:eastAsia="zh-CN"/>
              </w:rPr>
              <w:t>）</w:t>
            </w:r>
            <w:r w:rsidR="00FD5895">
              <w:rPr>
                <w:rFonts w:eastAsia="SimSun" w:hAnsi="Times New Roman" w:hint="eastAsia"/>
                <w:lang w:eastAsia="zh-CN"/>
              </w:rPr>
              <w:t>，该</w:t>
            </w:r>
            <w:r w:rsidR="00FD5895">
              <w:rPr>
                <w:rFonts w:eastAsia="SimSun" w:hAnsi="Times New Roman" w:hint="eastAsia"/>
                <w:lang w:eastAsia="zh-CN"/>
              </w:rPr>
              <w:t>UE</w:t>
            </w:r>
            <w:r w:rsidR="00FD5895">
              <w:rPr>
                <w:rFonts w:eastAsia="SimSun" w:hAnsi="Times New Roman" w:hint="eastAsia"/>
                <w:lang w:eastAsia="zh-CN"/>
              </w:rPr>
              <w:t>的位置信息，计算能力信息</w:t>
            </w:r>
            <w:r w:rsidR="00BB6357">
              <w:rPr>
                <w:rFonts w:eastAsia="SimSun" w:hAnsi="Times New Roman" w:hint="eastAsia"/>
                <w:lang w:eastAsia="zh-CN"/>
              </w:rPr>
              <w:t>（如</w:t>
            </w:r>
            <w:r w:rsidR="00BB6357">
              <w:rPr>
                <w:rFonts w:eastAsia="SimSun" w:hAnsi="Times New Roman" w:hint="eastAsia"/>
                <w:lang w:eastAsia="zh-CN"/>
              </w:rPr>
              <w:t>CPU</w:t>
            </w:r>
            <w:r w:rsidR="003F2E17">
              <w:rPr>
                <w:rFonts w:eastAsia="SimSun" w:hAnsi="Times New Roman" w:hint="eastAsia"/>
                <w:lang w:eastAsia="zh-CN"/>
              </w:rPr>
              <w:t>占用率</w:t>
            </w:r>
            <w:r w:rsidR="00BB6357">
              <w:rPr>
                <w:rFonts w:eastAsia="SimSun" w:hAnsi="Times New Roman" w:hint="eastAsia"/>
                <w:lang w:eastAsia="zh-CN"/>
              </w:rPr>
              <w:t>）</w:t>
            </w:r>
            <w:r w:rsidR="00B32B91">
              <w:rPr>
                <w:rFonts w:eastAsia="SimSun" w:hAnsi="Times New Roman" w:hint="eastAsia"/>
                <w:lang w:eastAsia="zh-CN"/>
              </w:rPr>
              <w:t>，</w:t>
            </w:r>
            <w:r w:rsidR="00FD5895">
              <w:rPr>
                <w:rFonts w:eastAsia="SimSun" w:hAnsi="Times New Roman" w:hint="eastAsia"/>
                <w:lang w:eastAsia="zh-CN"/>
              </w:rPr>
              <w:t>对其他</w:t>
            </w:r>
            <w:r w:rsidR="00FD5895">
              <w:rPr>
                <w:rFonts w:eastAsia="SimSun" w:hAnsi="Times New Roman" w:hint="eastAsia"/>
                <w:lang w:eastAsia="zh-CN"/>
              </w:rPr>
              <w:t>UE</w:t>
            </w:r>
            <w:r w:rsidR="00FD5895">
              <w:rPr>
                <w:rFonts w:eastAsia="SimSun" w:hAnsi="Times New Roman" w:hint="eastAsia"/>
                <w:lang w:eastAsia="zh-CN"/>
              </w:rPr>
              <w:t>的信任程度，</w:t>
            </w:r>
            <w:r w:rsidR="00FD5895" w:rsidRPr="002177DE">
              <w:rPr>
                <w:rFonts w:eastAsia="SimSun" w:hAnsi="Times New Roman" w:hint="eastAsia"/>
                <w:color w:val="FF0000"/>
                <w:lang w:eastAsia="zh-CN"/>
              </w:rPr>
              <w:t>可服务的时间</w:t>
            </w:r>
            <w:r w:rsidR="00FD5895" w:rsidRPr="00D40D3A">
              <w:rPr>
                <w:rFonts w:eastAsia="SimSun" w:hAnsi="Times New Roman" w:hint="eastAsia"/>
                <w:color w:val="FF0000"/>
                <w:lang w:eastAsia="zh-CN"/>
              </w:rPr>
              <w:t>信息</w:t>
            </w:r>
            <w:r w:rsidR="001773F6">
              <w:rPr>
                <w:rFonts w:eastAsia="SimSun" w:hAnsi="Times New Roman" w:hint="eastAsia"/>
                <w:lang w:eastAsia="zh-CN"/>
              </w:rPr>
              <w:t>，电量，内存</w:t>
            </w:r>
            <w:r w:rsidR="00180D42">
              <w:rPr>
                <w:rFonts w:eastAsia="SimSun" w:hAnsi="Times New Roman" w:hint="eastAsia"/>
                <w:lang w:eastAsia="zh-CN"/>
              </w:rPr>
              <w:t>，</w:t>
            </w:r>
            <w:r w:rsidR="00180D42">
              <w:rPr>
                <w:rFonts w:eastAsia="SimSun" w:hAnsi="Times New Roman" w:hint="eastAsia"/>
                <w:lang w:eastAsia="zh-CN"/>
              </w:rPr>
              <w:t>UE</w:t>
            </w:r>
            <w:r w:rsidR="00180D42">
              <w:rPr>
                <w:rFonts w:eastAsia="SimSun" w:hAnsi="Times New Roman" w:hint="eastAsia"/>
                <w:lang w:eastAsia="zh-CN"/>
              </w:rPr>
              <w:t>的数据样本大小</w:t>
            </w:r>
            <w:r w:rsidR="00FD5895">
              <w:rPr>
                <w:rFonts w:eastAsia="SimSun" w:hAnsi="Times New Roman" w:hint="eastAsia"/>
                <w:lang w:eastAsia="zh-CN"/>
              </w:rPr>
              <w:t>等。</w:t>
            </w:r>
          </w:p>
        </w:tc>
        <w:tc>
          <w:tcPr>
            <w:tcW w:w="1915" w:type="dxa"/>
          </w:tcPr>
          <w:p w14:paraId="704FFAEF" w14:textId="77777777" w:rsidR="00097BD3" w:rsidRPr="007217A3" w:rsidRDefault="00097BD3" w:rsidP="00F13E61">
            <w:pPr>
              <w:autoSpaceDE w:val="0"/>
              <w:autoSpaceDN w:val="0"/>
              <w:textAlignment w:val="bottom"/>
              <w:rPr>
                <w:rFonts w:eastAsia="SimSun" w:hAnsi="Times New Roman"/>
                <w:lang w:eastAsia="zh-CN"/>
              </w:rPr>
            </w:pPr>
          </w:p>
        </w:tc>
      </w:tr>
      <w:tr w:rsidR="00AE1590" w:rsidRPr="00C02F0C" w14:paraId="224D4013" w14:textId="77777777" w:rsidTr="006C72BE">
        <w:trPr>
          <w:trHeight w:val="1604"/>
        </w:trPr>
        <w:tc>
          <w:tcPr>
            <w:tcW w:w="7889" w:type="dxa"/>
          </w:tcPr>
          <w:p w14:paraId="26A1FF07" w14:textId="0E77A1A6" w:rsidR="00AE1590" w:rsidRDefault="00AE1590" w:rsidP="00AE1590">
            <w:pPr>
              <w:pStyle w:val="af0"/>
              <w:numPr>
                <w:ilvl w:val="0"/>
                <w:numId w:val="1"/>
              </w:numPr>
              <w:autoSpaceDE w:val="0"/>
              <w:autoSpaceDN w:val="0"/>
              <w:ind w:firstLineChars="0"/>
              <w:textAlignment w:val="bottom"/>
              <w:rPr>
                <w:rFonts w:eastAsia="SimSun" w:hAnsi="Times New Roman"/>
                <w:lang w:eastAsia="zh-CN"/>
              </w:rPr>
            </w:pPr>
            <w:r w:rsidRPr="006523DC">
              <w:rPr>
                <w:rFonts w:eastAsia="SimSun" w:hAnsi="Times New Roman"/>
                <w:lang w:eastAsia="zh-CN"/>
              </w:rPr>
              <w:t>根据权利要求</w:t>
            </w:r>
            <w:del w:id="279" w:author="Zheng, Ce" w:date="2022-07-11T11:17:00Z">
              <w:r w:rsidRPr="006523DC" w:rsidDel="002D6931">
                <w:rPr>
                  <w:rFonts w:eastAsia="SimSun" w:hAnsi="Times New Roman"/>
                  <w:lang w:eastAsia="zh-CN"/>
                </w:rPr>
                <w:delText>1</w:delText>
              </w:r>
            </w:del>
            <w:ins w:id="280" w:author="Zheng, Ce" w:date="2022-07-11T11:17:00Z">
              <w:r>
                <w:rPr>
                  <w:rFonts w:eastAsia="SimSun" w:hAnsi="Times New Roman"/>
                  <w:lang w:eastAsia="zh-CN"/>
                </w:rPr>
                <w:t>3</w:t>
              </w:r>
              <w:r>
                <w:rPr>
                  <w:rFonts w:eastAsia="SimSun" w:hAnsi="Times New Roman" w:hint="eastAsia"/>
                  <w:lang w:eastAsia="zh-CN"/>
                </w:rPr>
                <w:t>或</w:t>
              </w:r>
              <w:r>
                <w:rPr>
                  <w:rFonts w:eastAsia="SimSun" w:hAnsi="Times New Roman" w:hint="eastAsia"/>
                  <w:lang w:eastAsia="zh-CN"/>
                </w:rPr>
                <w:t>4</w:t>
              </w:r>
            </w:ins>
            <w:r w:rsidRPr="006523DC">
              <w:rPr>
                <w:rFonts w:eastAsia="SimSun" w:hAnsi="Times New Roman"/>
                <w:lang w:eastAsia="zh-CN"/>
              </w:rPr>
              <w:t>，</w:t>
            </w:r>
            <w:ins w:id="281" w:author="Zheng, Ce" w:date="2022-07-11T11:16:00Z">
              <w:r>
                <w:rPr>
                  <w:rFonts w:eastAsia="SimSun" w:hAnsi="Times New Roman" w:hint="eastAsia"/>
                  <w:lang w:eastAsia="zh-CN"/>
                </w:rPr>
                <w:t>（计算）</w:t>
              </w:r>
            </w:ins>
            <w:r w:rsidRPr="006523DC">
              <w:rPr>
                <w:rFonts w:eastAsia="SimSun" w:hAnsi="Times New Roman"/>
                <w:lang w:eastAsia="zh-CN"/>
              </w:rPr>
              <w:t>UE</w:t>
            </w:r>
            <w:r w:rsidRPr="006523DC">
              <w:rPr>
                <w:rFonts w:eastAsia="SimSun" w:hAnsi="Times New Roman"/>
                <w:lang w:eastAsia="zh-CN"/>
              </w:rPr>
              <w:t>端的设备</w:t>
            </w:r>
            <w:r>
              <w:rPr>
                <w:rFonts w:eastAsia="SimSun" w:hAnsi="Times New Roman" w:hint="eastAsia"/>
                <w:lang w:eastAsia="zh-CN"/>
              </w:rPr>
              <w:t>进行</w:t>
            </w:r>
            <w:r w:rsidRPr="00151360">
              <w:rPr>
                <w:rFonts w:eastAsia="SimSun" w:hAnsi="Times New Roman" w:hint="eastAsia"/>
                <w:lang w:eastAsia="zh-CN"/>
              </w:rPr>
              <w:t>训练</w:t>
            </w:r>
            <w:r>
              <w:rPr>
                <w:rFonts w:eastAsia="SimSun" w:hAnsi="Times New Roman" w:hint="eastAsia"/>
                <w:lang w:eastAsia="zh-CN"/>
              </w:rPr>
              <w:t>时间</w:t>
            </w:r>
            <w:r w:rsidRPr="00151360">
              <w:rPr>
                <w:rFonts w:eastAsia="SimSun" w:hAnsi="Times New Roman" w:hint="eastAsia"/>
                <w:lang w:eastAsia="zh-CN"/>
              </w:rPr>
              <w:t>相</w:t>
            </w:r>
            <w:r w:rsidRPr="00151360">
              <w:rPr>
                <w:rFonts w:eastAsia="SimSun" w:hAnsi="Times New Roman"/>
                <w:lang w:eastAsia="zh-CN"/>
              </w:rPr>
              <w:t>关的</w:t>
            </w:r>
            <w:r w:rsidRPr="00151360">
              <w:rPr>
                <w:rFonts w:eastAsia="SimSun" w:hAnsi="Times New Roman" w:hint="eastAsia"/>
                <w:lang w:eastAsia="zh-CN"/>
              </w:rPr>
              <w:t>信息</w:t>
            </w:r>
            <w:r w:rsidRPr="00151360">
              <w:rPr>
                <w:rFonts w:eastAsia="SimSun" w:hAnsi="Times New Roman"/>
                <w:lang w:eastAsia="zh-CN"/>
              </w:rPr>
              <w:t xml:space="preserve"> -- </w:t>
            </w:r>
            <m:oMath>
              <m:sSub>
                <m:sSubPr>
                  <m:ctrlPr>
                    <w:rPr>
                      <w:rFonts w:ascii="Cambria Math" w:eastAsia="SimSun" w:hAnsi="Cambria Math"/>
                      <w:b/>
                      <w:bCs/>
                      <w:iCs/>
                      <w:szCs w:val="22"/>
                      <w:lang w:eastAsia="zh-CN"/>
                    </w:rPr>
                  </m:ctrlPr>
                </m:sSubPr>
                <m:e>
                  <m:r>
                    <m:rPr>
                      <m:sty m:val="b"/>
                    </m:rPr>
                    <w:rPr>
                      <w:rFonts w:ascii="Cambria Math" w:eastAsia="SimSun" w:hAnsi="Cambria Math" w:hint="eastAsia"/>
                      <w:szCs w:val="22"/>
                      <w:lang w:eastAsia="zh-CN"/>
                    </w:rPr>
                    <m:t>In</m:t>
                  </m:r>
                  <m:r>
                    <m:rPr>
                      <m:sty m:val="b"/>
                    </m:rPr>
                    <w:rPr>
                      <w:rFonts w:ascii="Cambria Math" w:eastAsia="SimSun" w:hAnsi="Cambria Math"/>
                      <w:szCs w:val="22"/>
                      <w:lang w:eastAsia="zh-CN"/>
                    </w:rPr>
                    <m:t>fo_T</m:t>
                  </m:r>
                </m:e>
                <m:sub>
                  <m:sSub>
                    <m:sSubPr>
                      <m:ctrlPr>
                        <w:rPr>
                          <w:rFonts w:ascii="Cambria Math" w:eastAsia="SimSun" w:hAnsi="Cambria Math"/>
                          <w:b/>
                          <w:iCs/>
                          <w:szCs w:val="22"/>
                          <w:lang w:eastAsia="zh-CN"/>
                        </w:rPr>
                      </m:ctrlPr>
                    </m:sSubPr>
                    <m:e>
                      <m:r>
                        <m:rPr>
                          <m:sty m:val="b"/>
                        </m:rPr>
                        <w:rPr>
                          <w:rFonts w:ascii="Cambria Math" w:eastAsia="SimSun" w:hAnsi="Cambria Math" w:hint="eastAsia"/>
                          <w:szCs w:val="22"/>
                          <w:lang w:eastAsia="zh-CN"/>
                        </w:rPr>
                        <m:t>U</m:t>
                      </m:r>
                    </m:e>
                    <m:sub>
                      <m:r>
                        <m:rPr>
                          <m:sty m:val="b"/>
                        </m:rPr>
                        <w:rPr>
                          <w:rFonts w:ascii="Cambria Math" w:eastAsia="SimSun" w:hAnsi="Cambria Math"/>
                          <w:szCs w:val="22"/>
                          <w:lang w:eastAsia="zh-CN"/>
                        </w:rPr>
                        <m:t>i</m:t>
                      </m:r>
                    </m:sub>
                  </m:sSub>
                </m:sub>
              </m:sSub>
            </m:oMath>
            <w:r w:rsidRPr="00151360">
              <w:rPr>
                <w:rFonts w:eastAsia="SimSun" w:hAnsi="Times New Roman"/>
                <w:lang w:eastAsia="zh-CN"/>
              </w:rPr>
              <w:t>的估计</w:t>
            </w:r>
            <w:r>
              <w:rPr>
                <w:rFonts w:eastAsia="SimSun" w:hAnsi="Times New Roman" w:hint="eastAsia"/>
                <w:lang w:eastAsia="zh-CN"/>
              </w:rPr>
              <w:t>。</w:t>
            </w:r>
          </w:p>
          <w:p w14:paraId="66AF7829" w14:textId="152AC899" w:rsidR="00AE1590" w:rsidRPr="00A22BCC" w:rsidRDefault="00AE1590" w:rsidP="00AE1590">
            <w:pPr>
              <w:autoSpaceDE w:val="0"/>
              <w:autoSpaceDN w:val="0"/>
              <w:textAlignment w:val="bottom"/>
              <w:rPr>
                <w:rFonts w:eastAsia="SimSun" w:hAnsi="Times New Roman"/>
                <w:lang w:eastAsia="zh-CN"/>
              </w:rPr>
            </w:pPr>
            <w:r>
              <w:rPr>
                <w:rFonts w:eastAsia="SimSun" w:hAnsi="Times New Roman" w:hint="eastAsia"/>
                <w:lang w:eastAsia="zh-CN"/>
              </w:rPr>
              <w:t xml:space="preserve"> </w:t>
            </w:r>
            <w:r>
              <w:rPr>
                <w:rFonts w:eastAsia="SimSun" w:hAnsi="Times New Roman"/>
                <w:lang w:eastAsia="zh-CN"/>
              </w:rPr>
              <w:t xml:space="preserve">  </w:t>
            </w:r>
            <w:r w:rsidRPr="00A22BCC">
              <w:rPr>
                <w:rFonts w:eastAsia="SimSun" w:hAnsi="Times New Roman" w:hint="eastAsia"/>
                <w:lang w:eastAsia="zh-CN"/>
              </w:rPr>
              <w:t>如果</w:t>
            </w:r>
            <w:r w:rsidRPr="00A22BCC">
              <w:rPr>
                <w:rFonts w:eastAsia="SimSun" w:hAnsi="Times New Roman"/>
                <w:noProof/>
                <w:szCs w:val="22"/>
                <w:lang w:eastAsia="zh-CN"/>
              </w:rPr>
              <w:t>UE#</w:t>
            </w:r>
            <w:r w:rsidRPr="00A22BCC">
              <w:rPr>
                <w:rFonts w:eastAsia="SimSun" w:hAnsi="Times New Roman" w:hint="eastAsia"/>
                <w:noProof/>
                <w:szCs w:val="22"/>
                <w:lang w:eastAsia="zh-CN"/>
              </w:rPr>
              <w:t>i</w:t>
            </w:r>
            <w:r w:rsidRPr="00A22BCC">
              <w:rPr>
                <w:rFonts w:eastAsia="SimSun" w:hAnsi="Times New Roman" w:hint="eastAsia"/>
                <w:noProof/>
                <w:szCs w:val="22"/>
                <w:lang w:eastAsia="zh-CN"/>
              </w:rPr>
              <w:t>为</w:t>
            </w:r>
            <w:r>
              <w:rPr>
                <w:rFonts w:eastAsia="SimSun" w:hAnsi="Times New Roman" w:hint="eastAsia"/>
                <w:noProof/>
                <w:szCs w:val="22"/>
                <w:lang w:eastAsia="zh-CN"/>
              </w:rPr>
              <w:t>未</w:t>
            </w:r>
            <w:r w:rsidRPr="00A22BCC">
              <w:rPr>
                <w:rFonts w:eastAsia="SimSun" w:hAnsi="Times New Roman" w:hint="eastAsia"/>
                <w:noProof/>
                <w:szCs w:val="22"/>
                <w:lang w:eastAsia="zh-CN"/>
              </w:rPr>
              <w:t>加入</w:t>
            </w:r>
            <w:ins w:id="282" w:author="Zheng, Ce" w:date="2022-07-11T20:00:00Z">
              <w:r w:rsidR="00B316B9">
                <w:rPr>
                  <w:rFonts w:eastAsia="SimSun" w:hAnsi="Times New Roman" w:hint="eastAsia"/>
                  <w:noProof/>
                  <w:szCs w:val="22"/>
                  <w:lang w:eastAsia="zh-CN"/>
                </w:rPr>
                <w:t>联邦学习训练</w:t>
              </w:r>
            </w:ins>
            <w:del w:id="283" w:author="Zheng, Ce" w:date="2022-07-11T20:00:00Z">
              <w:r w:rsidRPr="00A22BCC" w:rsidDel="00B316B9">
                <w:rPr>
                  <w:rFonts w:eastAsia="SimSun" w:hAnsi="Times New Roman"/>
                  <w:noProof/>
                  <w:szCs w:val="22"/>
                  <w:lang w:eastAsia="zh-CN"/>
                </w:rPr>
                <w:delText>FL</w:delText>
              </w:r>
            </w:del>
            <w:r w:rsidRPr="00A22BCC">
              <w:rPr>
                <w:rFonts w:ascii="SimSun" w:eastAsia="SimSun" w:hAnsi="SimSun" w:hint="eastAsia"/>
                <w:noProof/>
                <w:szCs w:val="22"/>
                <w:lang w:eastAsia="zh-CN"/>
              </w:rPr>
              <w:t>的计算</w:t>
            </w:r>
            <w:r w:rsidRPr="00A22BCC">
              <w:rPr>
                <w:rFonts w:eastAsia="SimSun" w:hAnsi="Times New Roman"/>
                <w:noProof/>
                <w:szCs w:val="22"/>
                <w:lang w:eastAsia="zh-CN"/>
              </w:rPr>
              <w:t>UE</w:t>
            </w:r>
            <w:r w:rsidRPr="00A22BCC">
              <w:rPr>
                <w:rFonts w:eastAsia="SimSun" w:hAnsi="Times New Roman" w:hint="eastAsia"/>
                <w:noProof/>
                <w:szCs w:val="22"/>
                <w:lang w:eastAsia="zh-CN"/>
              </w:rPr>
              <w:t>，则</w:t>
            </w:r>
            <m:oMath>
              <m:sSub>
                <m:sSubPr>
                  <m:ctrlPr>
                    <w:rPr>
                      <w:rFonts w:ascii="Cambria Math" w:eastAsia="SimSun" w:hAnsi="Cambria Math"/>
                      <w:b/>
                      <w:bCs/>
                      <w:iCs/>
                      <w:szCs w:val="22"/>
                      <w:lang w:eastAsia="zh-CN"/>
                    </w:rPr>
                  </m:ctrlPr>
                </m:sSubPr>
                <m:e>
                  <m:r>
                    <m:rPr>
                      <m:sty m:val="b"/>
                    </m:rPr>
                    <w:rPr>
                      <w:rFonts w:ascii="Cambria Math" w:eastAsia="SimSun" w:hAnsi="Cambria Math" w:hint="eastAsia"/>
                      <w:szCs w:val="22"/>
                      <w:lang w:eastAsia="zh-CN"/>
                    </w:rPr>
                    <m:t>In</m:t>
                  </m:r>
                  <m:r>
                    <m:rPr>
                      <m:sty m:val="b"/>
                    </m:rPr>
                    <w:rPr>
                      <w:rFonts w:ascii="Cambria Math" w:eastAsia="SimSun" w:hAnsi="Cambria Math"/>
                      <w:szCs w:val="22"/>
                      <w:lang w:eastAsia="zh-CN"/>
                    </w:rPr>
                    <m:t>fo_T</m:t>
                  </m:r>
                </m:e>
                <m:sub>
                  <m:sSub>
                    <m:sSubPr>
                      <m:ctrlPr>
                        <w:rPr>
                          <w:rFonts w:ascii="Cambria Math" w:eastAsia="SimSun" w:hAnsi="Cambria Math"/>
                          <w:b/>
                          <w:iCs/>
                          <w:szCs w:val="22"/>
                          <w:lang w:eastAsia="zh-CN"/>
                        </w:rPr>
                      </m:ctrlPr>
                    </m:sSubPr>
                    <m:e>
                      <m:r>
                        <m:rPr>
                          <m:sty m:val="b"/>
                        </m:rPr>
                        <w:rPr>
                          <w:rFonts w:ascii="Cambria Math" w:eastAsia="SimSun" w:hAnsi="Cambria Math" w:hint="eastAsia"/>
                          <w:szCs w:val="22"/>
                          <w:lang w:eastAsia="zh-CN"/>
                        </w:rPr>
                        <m:t>U</m:t>
                      </m:r>
                    </m:e>
                    <m:sub>
                      <m:r>
                        <m:rPr>
                          <m:sty m:val="b"/>
                        </m:rPr>
                        <w:rPr>
                          <w:rFonts w:ascii="Cambria Math" w:eastAsia="SimSun" w:hAnsi="Cambria Math"/>
                          <w:szCs w:val="22"/>
                          <w:lang w:eastAsia="zh-CN"/>
                        </w:rPr>
                        <m:t>i</m:t>
                      </m:r>
                    </m:sub>
                  </m:sSub>
                </m:sub>
              </m:sSub>
            </m:oMath>
            <w:r w:rsidRPr="00A22BCC">
              <w:rPr>
                <w:rFonts w:eastAsia="SimSun" w:hAnsi="Times New Roman"/>
                <w:b/>
                <w:bCs/>
                <w:noProof/>
                <w:szCs w:val="22"/>
                <w:lang w:eastAsia="zh-CN"/>
              </w:rPr>
              <w:t xml:space="preserve"> </w:t>
            </w:r>
            <w:r w:rsidRPr="00A22BCC">
              <w:rPr>
                <w:rFonts w:eastAsia="SimSun" w:hAnsi="Times New Roman" w:hint="eastAsia"/>
                <w:noProof/>
                <w:szCs w:val="22"/>
                <w:lang w:eastAsia="zh-CN"/>
              </w:rPr>
              <w:t>应包含</w:t>
            </w:r>
          </w:p>
          <w:p w14:paraId="1AEECFAE" w14:textId="768CAACA" w:rsidR="00AE1590" w:rsidRPr="008E218A" w:rsidRDefault="00AE1590" w:rsidP="00AE1590">
            <w:pPr>
              <w:rPr>
                <w:rFonts w:ascii="SimSun" w:eastAsia="SimSun" w:hAnsi="SimSun"/>
                <w:noProof/>
                <w:szCs w:val="22"/>
                <w:lang w:eastAsia="zh-CN"/>
              </w:rPr>
            </w:pPr>
            <w:r>
              <w:rPr>
                <w:rFonts w:eastAsia="SimSun" w:hAnsi="Times New Roman"/>
                <w:b/>
                <w:szCs w:val="22"/>
                <w:lang w:eastAsia="zh-CN"/>
              </w:rPr>
              <w:t xml:space="preserve">   </w:t>
            </w:r>
            <m:oMath>
              <m:sSubSup>
                <m:sSubSupPr>
                  <m:ctrlPr>
                    <w:rPr>
                      <w:rFonts w:ascii="Cambria Math" w:eastAsia="SimSun" w:hAnsi="Cambria Math"/>
                      <w:b/>
                      <w:i/>
                      <w:noProof/>
                      <w:szCs w:val="22"/>
                      <w:lang w:eastAsia="zh-CN"/>
                    </w:rPr>
                  </m:ctrlPr>
                </m:sSubSupPr>
                <m:e>
                  <m:r>
                    <m:rPr>
                      <m:sty m:val="bi"/>
                    </m:rPr>
                    <w:rPr>
                      <w:rFonts w:ascii="Cambria Math" w:eastAsia="SimSun" w:hAnsi="Cambria Math"/>
                      <w:noProof/>
                      <w:szCs w:val="22"/>
                      <w:lang w:eastAsia="zh-CN"/>
                    </w:rPr>
                    <m:t>T</m:t>
                  </m:r>
                </m:e>
                <m:sub>
                  <m:r>
                    <m:rPr>
                      <m:sty m:val="bi"/>
                    </m:rPr>
                    <w:rPr>
                      <w:rFonts w:ascii="Cambria Math" w:eastAsia="SimSun" w:hAnsi="Cambria Math" w:hint="eastAsia"/>
                      <w:noProof/>
                      <w:szCs w:val="22"/>
                      <w:lang w:eastAsia="zh-CN"/>
                    </w:rPr>
                    <m:t>endure</m:t>
                  </m:r>
                </m:sub>
                <m:sup>
                  <m:r>
                    <m:rPr>
                      <m:sty m:val="bi"/>
                    </m:rPr>
                    <w:rPr>
                      <w:rFonts w:ascii="Cambria Math" w:eastAsia="SimSun" w:hAnsi="Cambria Math" w:hint="eastAsia"/>
                      <w:noProof/>
                      <w:szCs w:val="22"/>
                      <w:lang w:eastAsia="zh-CN"/>
                    </w:rPr>
                    <m:t>i</m:t>
                  </m:r>
                </m:sup>
              </m:sSubSup>
            </m:oMath>
            <w:r>
              <w:rPr>
                <w:rFonts w:ascii="SimSun" w:eastAsia="SimSun" w:hAnsi="SimSun"/>
                <w:noProof/>
                <w:szCs w:val="22"/>
                <w:lang w:eastAsia="zh-CN"/>
              </w:rPr>
              <w:t xml:space="preserve">– </w:t>
            </w:r>
            <w:r>
              <w:rPr>
                <w:rFonts w:ascii="SimSun" w:eastAsia="SimSun" w:hAnsi="SimSun" w:hint="eastAsia"/>
                <w:noProof/>
                <w:szCs w:val="22"/>
                <w:lang w:eastAsia="zh-CN"/>
              </w:rPr>
              <w:t>即将加入</w:t>
            </w:r>
            <w:ins w:id="284" w:author="Zheng, Ce" w:date="2022-07-11T20:00:00Z">
              <w:r w:rsidR="00B36A29">
                <w:rPr>
                  <w:rFonts w:ascii="SimSun" w:eastAsia="SimSun" w:hAnsi="SimSun" w:hint="eastAsia"/>
                  <w:noProof/>
                  <w:szCs w:val="22"/>
                  <w:lang w:eastAsia="zh-CN"/>
                </w:rPr>
                <w:t>联邦学习训练</w:t>
              </w:r>
            </w:ins>
            <w:del w:id="285" w:author="Zheng, Ce" w:date="2022-07-11T20:00:00Z">
              <w:r w:rsidRPr="00102F5F" w:rsidDel="00BC46FA">
                <w:rPr>
                  <w:rFonts w:eastAsia="SimSun" w:hAnsi="Times New Roman"/>
                  <w:noProof/>
                  <w:szCs w:val="22"/>
                  <w:lang w:eastAsia="zh-CN"/>
                </w:rPr>
                <w:delText>FL</w:delText>
              </w:r>
            </w:del>
            <w:r>
              <w:rPr>
                <w:rFonts w:ascii="SimSun" w:eastAsia="SimSun" w:hAnsi="SimSun" w:hint="eastAsia"/>
                <w:noProof/>
                <w:szCs w:val="22"/>
                <w:lang w:eastAsia="zh-CN"/>
              </w:rPr>
              <w:t>的计算</w:t>
            </w:r>
            <w:r w:rsidRPr="0036149D">
              <w:rPr>
                <w:rFonts w:eastAsia="SimSun" w:hAnsi="Times New Roman"/>
                <w:noProof/>
                <w:szCs w:val="22"/>
                <w:lang w:eastAsia="zh-CN"/>
              </w:rPr>
              <w:t>UE</w:t>
            </w:r>
            <w:r>
              <w:rPr>
                <w:rFonts w:eastAsia="SimSun" w:hAnsi="Times New Roman"/>
                <w:noProof/>
                <w:szCs w:val="22"/>
                <w:lang w:eastAsia="zh-CN"/>
              </w:rPr>
              <w:t>#</w:t>
            </w:r>
            <w:r w:rsidR="008C3EF2">
              <w:rPr>
                <w:rFonts w:eastAsia="SimSun" w:hAnsi="Times New Roman" w:hint="eastAsia"/>
                <w:noProof/>
                <w:szCs w:val="22"/>
                <w:lang w:eastAsia="zh-CN"/>
              </w:rPr>
              <w:t>i</w:t>
            </w:r>
            <w:r>
              <w:rPr>
                <w:rFonts w:ascii="SimSun" w:eastAsia="SimSun" w:hAnsi="SimSun" w:hint="eastAsia"/>
                <w:noProof/>
                <w:szCs w:val="22"/>
                <w:lang w:eastAsia="zh-CN"/>
              </w:rPr>
              <w:t>可以接受的最长等待时间</w:t>
            </w:r>
          </w:p>
        </w:tc>
        <w:tc>
          <w:tcPr>
            <w:tcW w:w="1915" w:type="dxa"/>
          </w:tcPr>
          <w:p w14:paraId="56A21004" w14:textId="77777777" w:rsidR="00AE1590" w:rsidRPr="007217A3" w:rsidRDefault="00AE1590" w:rsidP="00AE1590">
            <w:pPr>
              <w:autoSpaceDE w:val="0"/>
              <w:autoSpaceDN w:val="0"/>
              <w:textAlignment w:val="bottom"/>
              <w:rPr>
                <w:rFonts w:eastAsia="SimSun" w:hAnsi="Times New Roman"/>
                <w:lang w:eastAsia="zh-CN"/>
              </w:rPr>
            </w:pPr>
          </w:p>
        </w:tc>
      </w:tr>
      <w:tr w:rsidR="00AE1590" w:rsidRPr="00C02F0C" w14:paraId="752BC01E" w14:textId="77777777" w:rsidTr="003F0720">
        <w:trPr>
          <w:trHeight w:val="3101"/>
        </w:trPr>
        <w:tc>
          <w:tcPr>
            <w:tcW w:w="7889" w:type="dxa"/>
          </w:tcPr>
          <w:p w14:paraId="46C45EC5" w14:textId="1BF0911B" w:rsidR="00AE1590" w:rsidRDefault="00AE1590" w:rsidP="00AE1590">
            <w:pPr>
              <w:pStyle w:val="af0"/>
              <w:numPr>
                <w:ilvl w:val="0"/>
                <w:numId w:val="1"/>
              </w:numPr>
              <w:autoSpaceDE w:val="0"/>
              <w:autoSpaceDN w:val="0"/>
              <w:ind w:firstLineChars="0"/>
              <w:textAlignment w:val="bottom"/>
              <w:rPr>
                <w:rFonts w:eastAsia="SimSun" w:hAnsi="Times New Roman"/>
                <w:lang w:eastAsia="zh-CN"/>
              </w:rPr>
            </w:pPr>
            <w:r w:rsidRPr="006523DC">
              <w:rPr>
                <w:rFonts w:eastAsia="SimSun" w:hAnsi="Times New Roman"/>
                <w:lang w:eastAsia="zh-CN"/>
              </w:rPr>
              <w:t>根据权利要求</w:t>
            </w:r>
            <w:ins w:id="286" w:author="Zheng, Ce" w:date="2022-07-11T11:17:00Z">
              <w:r>
                <w:rPr>
                  <w:rFonts w:eastAsia="SimSun" w:hAnsi="Times New Roman"/>
                  <w:lang w:eastAsia="zh-CN"/>
                </w:rPr>
                <w:t>3</w:t>
              </w:r>
              <w:r>
                <w:rPr>
                  <w:rFonts w:eastAsia="SimSun" w:hAnsi="Times New Roman" w:hint="eastAsia"/>
                  <w:lang w:eastAsia="zh-CN"/>
                </w:rPr>
                <w:t>或</w:t>
              </w:r>
              <w:r>
                <w:rPr>
                  <w:rFonts w:eastAsia="SimSun" w:hAnsi="Times New Roman" w:hint="eastAsia"/>
                  <w:lang w:eastAsia="zh-CN"/>
                </w:rPr>
                <w:t>4</w:t>
              </w:r>
            </w:ins>
            <w:del w:id="287" w:author="Zheng, Ce" w:date="2022-07-11T11:17:00Z">
              <w:r w:rsidRPr="006523DC" w:rsidDel="00905DDC">
                <w:rPr>
                  <w:rFonts w:eastAsia="SimSun" w:hAnsi="Times New Roman"/>
                  <w:lang w:eastAsia="zh-CN"/>
                </w:rPr>
                <w:delText>1</w:delText>
              </w:r>
            </w:del>
            <w:r w:rsidRPr="006523DC">
              <w:rPr>
                <w:rFonts w:eastAsia="SimSun" w:hAnsi="Times New Roman"/>
                <w:lang w:eastAsia="zh-CN"/>
              </w:rPr>
              <w:t>，</w:t>
            </w:r>
            <w:ins w:id="288" w:author="Zheng, Ce" w:date="2022-07-11T11:17:00Z">
              <w:r>
                <w:rPr>
                  <w:rFonts w:eastAsia="SimSun" w:hAnsi="Times New Roman" w:hint="eastAsia"/>
                  <w:lang w:eastAsia="zh-CN"/>
                </w:rPr>
                <w:t>（计算）</w:t>
              </w:r>
            </w:ins>
            <w:r w:rsidRPr="006523DC">
              <w:rPr>
                <w:rFonts w:eastAsia="SimSun" w:hAnsi="Times New Roman"/>
                <w:lang w:eastAsia="zh-CN"/>
              </w:rPr>
              <w:t>UE</w:t>
            </w:r>
            <w:r w:rsidRPr="006523DC">
              <w:rPr>
                <w:rFonts w:eastAsia="SimSun" w:hAnsi="Times New Roman"/>
                <w:lang w:eastAsia="zh-CN"/>
              </w:rPr>
              <w:t>端的设备</w:t>
            </w:r>
            <w:r>
              <w:rPr>
                <w:rFonts w:eastAsia="SimSun" w:hAnsi="Times New Roman" w:hint="eastAsia"/>
                <w:lang w:eastAsia="zh-CN"/>
              </w:rPr>
              <w:t>进行</w:t>
            </w:r>
            <w:r w:rsidRPr="00151360">
              <w:rPr>
                <w:rFonts w:eastAsia="SimSun" w:hAnsi="Times New Roman" w:hint="eastAsia"/>
                <w:lang w:eastAsia="zh-CN"/>
              </w:rPr>
              <w:t>训练</w:t>
            </w:r>
            <w:r>
              <w:rPr>
                <w:rFonts w:eastAsia="SimSun" w:hAnsi="Times New Roman" w:hint="eastAsia"/>
                <w:lang w:eastAsia="zh-CN"/>
              </w:rPr>
              <w:t>时间</w:t>
            </w:r>
            <w:r w:rsidRPr="00151360">
              <w:rPr>
                <w:rFonts w:eastAsia="SimSun" w:hAnsi="Times New Roman" w:hint="eastAsia"/>
                <w:lang w:eastAsia="zh-CN"/>
              </w:rPr>
              <w:t>相</w:t>
            </w:r>
            <w:r w:rsidRPr="00151360">
              <w:rPr>
                <w:rFonts w:eastAsia="SimSun" w:hAnsi="Times New Roman"/>
                <w:lang w:eastAsia="zh-CN"/>
              </w:rPr>
              <w:t>关的</w:t>
            </w:r>
            <w:r w:rsidRPr="00151360">
              <w:rPr>
                <w:rFonts w:eastAsia="SimSun" w:hAnsi="Times New Roman" w:hint="eastAsia"/>
                <w:lang w:eastAsia="zh-CN"/>
              </w:rPr>
              <w:t>信息</w:t>
            </w:r>
            <w:r w:rsidRPr="00151360">
              <w:rPr>
                <w:rFonts w:eastAsia="SimSun" w:hAnsi="Times New Roman"/>
                <w:lang w:eastAsia="zh-CN"/>
              </w:rPr>
              <w:t xml:space="preserve"> -- </w:t>
            </w:r>
            <m:oMath>
              <m:sSub>
                <m:sSubPr>
                  <m:ctrlPr>
                    <w:rPr>
                      <w:rFonts w:ascii="Cambria Math" w:eastAsia="SimSun" w:hAnsi="Cambria Math"/>
                      <w:b/>
                      <w:bCs/>
                      <w:iCs/>
                      <w:szCs w:val="22"/>
                      <w:lang w:eastAsia="zh-CN"/>
                    </w:rPr>
                  </m:ctrlPr>
                </m:sSubPr>
                <m:e>
                  <m:r>
                    <m:rPr>
                      <m:sty m:val="b"/>
                    </m:rPr>
                    <w:rPr>
                      <w:rFonts w:ascii="Cambria Math" w:eastAsia="SimSun" w:hAnsi="Cambria Math" w:hint="eastAsia"/>
                      <w:szCs w:val="22"/>
                      <w:lang w:eastAsia="zh-CN"/>
                    </w:rPr>
                    <m:t>In</m:t>
                  </m:r>
                  <m:r>
                    <m:rPr>
                      <m:sty m:val="b"/>
                    </m:rPr>
                    <w:rPr>
                      <w:rFonts w:ascii="Cambria Math" w:eastAsia="SimSun" w:hAnsi="Cambria Math"/>
                      <w:szCs w:val="22"/>
                      <w:lang w:eastAsia="zh-CN"/>
                    </w:rPr>
                    <m:t>fo_T</m:t>
                  </m:r>
                </m:e>
                <m:sub>
                  <m:sSub>
                    <m:sSubPr>
                      <m:ctrlPr>
                        <w:rPr>
                          <w:rFonts w:ascii="Cambria Math" w:eastAsia="SimSun" w:hAnsi="Cambria Math"/>
                          <w:b/>
                          <w:iCs/>
                          <w:szCs w:val="22"/>
                          <w:lang w:eastAsia="zh-CN"/>
                        </w:rPr>
                      </m:ctrlPr>
                    </m:sSubPr>
                    <m:e>
                      <m:r>
                        <m:rPr>
                          <m:sty m:val="b"/>
                        </m:rPr>
                        <w:rPr>
                          <w:rFonts w:ascii="Cambria Math" w:eastAsia="SimSun" w:hAnsi="Cambria Math" w:hint="eastAsia"/>
                          <w:szCs w:val="22"/>
                          <w:lang w:eastAsia="zh-CN"/>
                        </w:rPr>
                        <m:t>U</m:t>
                      </m:r>
                    </m:e>
                    <m:sub>
                      <m:r>
                        <m:rPr>
                          <m:sty m:val="b"/>
                        </m:rPr>
                        <w:rPr>
                          <w:rFonts w:ascii="Cambria Math" w:eastAsia="SimSun" w:hAnsi="Cambria Math"/>
                          <w:szCs w:val="22"/>
                          <w:lang w:eastAsia="zh-CN"/>
                        </w:rPr>
                        <m:t>i</m:t>
                      </m:r>
                    </m:sub>
                  </m:sSub>
                </m:sub>
              </m:sSub>
            </m:oMath>
            <w:r w:rsidRPr="00151360">
              <w:rPr>
                <w:rFonts w:eastAsia="SimSun" w:hAnsi="Times New Roman"/>
                <w:lang w:eastAsia="zh-CN"/>
              </w:rPr>
              <w:t>的估计</w:t>
            </w:r>
            <w:r>
              <w:rPr>
                <w:rFonts w:eastAsia="SimSun" w:hAnsi="Times New Roman" w:hint="eastAsia"/>
                <w:lang w:eastAsia="zh-CN"/>
              </w:rPr>
              <w:t>。</w:t>
            </w:r>
          </w:p>
          <w:p w14:paraId="4C65FC10" w14:textId="48B8852C" w:rsidR="00AE1590" w:rsidRPr="00837536" w:rsidRDefault="00AE1590" w:rsidP="00AE1590">
            <w:pPr>
              <w:pStyle w:val="af0"/>
              <w:autoSpaceDE w:val="0"/>
              <w:autoSpaceDN w:val="0"/>
              <w:ind w:left="360" w:firstLineChars="0" w:firstLine="0"/>
              <w:textAlignment w:val="bottom"/>
              <w:rPr>
                <w:rFonts w:eastAsia="SimSun" w:hAnsi="Times New Roman"/>
                <w:lang w:eastAsia="zh-CN"/>
              </w:rPr>
            </w:pPr>
            <w:r w:rsidRPr="00837536">
              <w:rPr>
                <w:rFonts w:eastAsia="SimSun" w:hAnsi="Times New Roman" w:hint="eastAsia"/>
                <w:lang w:eastAsia="zh-CN"/>
              </w:rPr>
              <w:t>如果</w:t>
            </w:r>
            <w:r w:rsidRPr="00837536">
              <w:rPr>
                <w:rFonts w:eastAsia="SimSun" w:hAnsi="Times New Roman"/>
                <w:noProof/>
                <w:szCs w:val="22"/>
                <w:lang w:eastAsia="zh-CN"/>
              </w:rPr>
              <w:t>UE#</w:t>
            </w:r>
            <w:r w:rsidRPr="00837536">
              <w:rPr>
                <w:rFonts w:eastAsia="SimSun" w:hAnsi="Times New Roman" w:hint="eastAsia"/>
                <w:noProof/>
                <w:szCs w:val="22"/>
                <w:lang w:eastAsia="zh-CN"/>
              </w:rPr>
              <w:t>i</w:t>
            </w:r>
            <w:r w:rsidRPr="00837536">
              <w:rPr>
                <w:rFonts w:eastAsia="SimSun" w:hAnsi="Times New Roman" w:hint="eastAsia"/>
                <w:noProof/>
                <w:szCs w:val="22"/>
                <w:lang w:eastAsia="zh-CN"/>
              </w:rPr>
              <w:t>为</w:t>
            </w:r>
            <w:r>
              <w:rPr>
                <w:rFonts w:eastAsia="SimSun" w:hAnsi="Times New Roman" w:hint="eastAsia"/>
                <w:noProof/>
                <w:szCs w:val="22"/>
                <w:lang w:eastAsia="zh-CN"/>
              </w:rPr>
              <w:t>已加入</w:t>
            </w:r>
            <w:r w:rsidRPr="00837536">
              <w:rPr>
                <w:rFonts w:eastAsia="SimSun" w:hAnsi="Times New Roman"/>
                <w:noProof/>
                <w:szCs w:val="22"/>
                <w:lang w:eastAsia="zh-CN"/>
              </w:rPr>
              <w:t>FL</w:t>
            </w:r>
            <w:r w:rsidRPr="00837536">
              <w:rPr>
                <w:rFonts w:ascii="SimSun" w:eastAsia="SimSun" w:hAnsi="SimSun" w:hint="eastAsia"/>
                <w:noProof/>
                <w:szCs w:val="22"/>
                <w:lang w:eastAsia="zh-CN"/>
              </w:rPr>
              <w:t>的计算</w:t>
            </w:r>
            <w:r w:rsidRPr="00837536">
              <w:rPr>
                <w:rFonts w:eastAsia="SimSun" w:hAnsi="Times New Roman"/>
                <w:noProof/>
                <w:szCs w:val="22"/>
                <w:lang w:eastAsia="zh-CN"/>
              </w:rPr>
              <w:t>UE</w:t>
            </w:r>
            <w:r w:rsidRPr="00837536">
              <w:rPr>
                <w:rFonts w:eastAsia="SimSun" w:hAnsi="Times New Roman" w:hint="eastAsia"/>
                <w:noProof/>
                <w:szCs w:val="22"/>
                <w:lang w:eastAsia="zh-CN"/>
              </w:rPr>
              <w:t>，则</w:t>
            </w:r>
            <m:oMath>
              <m:sSub>
                <m:sSubPr>
                  <m:ctrlPr>
                    <w:rPr>
                      <w:rFonts w:ascii="Cambria Math" w:eastAsia="SimSun" w:hAnsi="Cambria Math"/>
                      <w:b/>
                      <w:bCs/>
                      <w:iCs/>
                      <w:szCs w:val="22"/>
                      <w:lang w:eastAsia="zh-CN"/>
                    </w:rPr>
                  </m:ctrlPr>
                </m:sSubPr>
                <m:e>
                  <m:r>
                    <m:rPr>
                      <m:sty m:val="b"/>
                    </m:rPr>
                    <w:rPr>
                      <w:rFonts w:ascii="Cambria Math" w:eastAsia="SimSun" w:hAnsi="Cambria Math" w:hint="eastAsia"/>
                      <w:szCs w:val="22"/>
                      <w:lang w:eastAsia="zh-CN"/>
                    </w:rPr>
                    <m:t>In</m:t>
                  </m:r>
                  <m:r>
                    <m:rPr>
                      <m:sty m:val="b"/>
                    </m:rPr>
                    <w:rPr>
                      <w:rFonts w:ascii="Cambria Math" w:eastAsia="SimSun" w:hAnsi="Cambria Math"/>
                      <w:szCs w:val="22"/>
                      <w:lang w:eastAsia="zh-CN"/>
                    </w:rPr>
                    <m:t>fo_T</m:t>
                  </m:r>
                </m:e>
                <m:sub>
                  <m:sSub>
                    <m:sSubPr>
                      <m:ctrlPr>
                        <w:rPr>
                          <w:rFonts w:ascii="Cambria Math" w:eastAsia="SimSun" w:hAnsi="Cambria Math"/>
                          <w:b/>
                          <w:iCs/>
                          <w:szCs w:val="22"/>
                          <w:lang w:eastAsia="zh-CN"/>
                        </w:rPr>
                      </m:ctrlPr>
                    </m:sSubPr>
                    <m:e>
                      <m:r>
                        <m:rPr>
                          <m:sty m:val="b"/>
                        </m:rPr>
                        <w:rPr>
                          <w:rFonts w:ascii="Cambria Math" w:eastAsia="SimSun" w:hAnsi="Cambria Math" w:hint="eastAsia"/>
                          <w:szCs w:val="22"/>
                          <w:lang w:eastAsia="zh-CN"/>
                        </w:rPr>
                        <m:t>U</m:t>
                      </m:r>
                    </m:e>
                    <m:sub>
                      <m:r>
                        <m:rPr>
                          <m:sty m:val="b"/>
                        </m:rPr>
                        <w:rPr>
                          <w:rFonts w:ascii="Cambria Math" w:eastAsia="SimSun" w:hAnsi="Cambria Math"/>
                          <w:szCs w:val="22"/>
                          <w:lang w:eastAsia="zh-CN"/>
                        </w:rPr>
                        <m:t>i</m:t>
                      </m:r>
                    </m:sub>
                  </m:sSub>
                </m:sub>
              </m:sSub>
            </m:oMath>
            <w:r w:rsidRPr="00837536">
              <w:rPr>
                <w:rFonts w:eastAsia="SimSun" w:hAnsi="Times New Roman"/>
                <w:b/>
                <w:bCs/>
                <w:noProof/>
                <w:szCs w:val="22"/>
                <w:lang w:eastAsia="zh-CN"/>
              </w:rPr>
              <w:t xml:space="preserve"> </w:t>
            </w:r>
            <w:r w:rsidRPr="00837536">
              <w:rPr>
                <w:rFonts w:eastAsia="SimSun" w:hAnsi="Times New Roman" w:hint="eastAsia"/>
                <w:noProof/>
                <w:szCs w:val="22"/>
                <w:lang w:eastAsia="zh-CN"/>
              </w:rPr>
              <w:t>应包含</w:t>
            </w:r>
          </w:p>
          <w:p w14:paraId="7F83C7C0" w14:textId="5BF43F7D" w:rsidR="00AE1590" w:rsidRDefault="00AE1590" w:rsidP="00AE1590">
            <w:pPr>
              <w:autoSpaceDE w:val="0"/>
              <w:autoSpaceDN w:val="0"/>
              <w:textAlignment w:val="bottom"/>
              <w:rPr>
                <w:rFonts w:ascii="SimSun" w:eastAsia="SimSun" w:hAnsi="SimSun"/>
                <w:noProof/>
                <w:szCs w:val="22"/>
                <w:lang w:eastAsia="zh-CN"/>
              </w:rPr>
            </w:pPr>
            <w:r>
              <w:rPr>
                <w:rFonts w:eastAsia="SimSun" w:hAnsi="Times New Roman"/>
                <w:bCs/>
                <w:szCs w:val="22"/>
                <w:lang w:eastAsia="zh-CN"/>
              </w:rPr>
              <w:t xml:space="preserve">   </w:t>
            </w:r>
            <m:oMath>
              <m:sSubSup>
                <m:sSubSupPr>
                  <m:ctrlPr>
                    <w:rPr>
                      <w:rFonts w:ascii="Cambria Math" w:eastAsia="SimSun" w:hAnsi="Cambria Math"/>
                      <w:b/>
                      <w:i/>
                      <w:noProof/>
                      <w:szCs w:val="22"/>
                      <w:lang w:eastAsia="zh-CN"/>
                    </w:rPr>
                  </m:ctrlPr>
                </m:sSubSup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quit</m:t>
                  </m:r>
                </m:sub>
                <m:sup>
                  <m:r>
                    <m:rPr>
                      <m:sty m:val="bi"/>
                    </m:rPr>
                    <w:rPr>
                      <w:rFonts w:ascii="Cambria Math" w:eastAsia="SimSun" w:hAnsi="Cambria Math"/>
                      <w:noProof/>
                      <w:szCs w:val="22"/>
                      <w:lang w:eastAsia="zh-CN"/>
                    </w:rPr>
                    <m:t>i</m:t>
                  </m:r>
                </m:sup>
              </m:sSubSup>
            </m:oMath>
            <w:r>
              <w:rPr>
                <w:rFonts w:ascii="SimSun" w:eastAsia="SimSun" w:hAnsi="SimSun"/>
                <w:b/>
                <w:bCs/>
                <w:noProof/>
                <w:szCs w:val="22"/>
                <w:lang w:eastAsia="zh-CN"/>
              </w:rPr>
              <w:t xml:space="preserve"> </w:t>
            </w:r>
            <w:r w:rsidRPr="00F21DDF">
              <w:rPr>
                <w:rFonts w:eastAsia="SimSun" w:hAnsi="Times New Roman"/>
                <w:noProof/>
                <w:szCs w:val="22"/>
                <w:lang w:eastAsia="zh-CN"/>
              </w:rPr>
              <w:t>---</w:t>
            </w:r>
            <w:r>
              <w:rPr>
                <w:rFonts w:ascii="SimSun" w:eastAsia="SimSun" w:hAnsi="SimSun"/>
                <w:noProof/>
                <w:szCs w:val="22"/>
                <w:lang w:eastAsia="zh-CN"/>
              </w:rPr>
              <w:t xml:space="preserve"> </w:t>
            </w:r>
            <w:r>
              <w:rPr>
                <w:rFonts w:ascii="SimSun" w:eastAsia="SimSun" w:hAnsi="SimSun" w:hint="eastAsia"/>
                <w:noProof/>
                <w:szCs w:val="22"/>
                <w:lang w:eastAsia="zh-CN"/>
              </w:rPr>
              <w:t>计算</w:t>
            </w:r>
            <w:r w:rsidRPr="0036149D">
              <w:rPr>
                <w:rFonts w:eastAsia="SimSun" w:hAnsi="Times New Roman"/>
                <w:noProof/>
                <w:szCs w:val="22"/>
                <w:lang w:eastAsia="zh-CN"/>
              </w:rPr>
              <w:t>UE</w:t>
            </w:r>
            <w:r>
              <w:rPr>
                <w:rFonts w:eastAsia="SimSun" w:hAnsi="Times New Roman"/>
                <w:noProof/>
                <w:szCs w:val="22"/>
                <w:lang w:eastAsia="zh-CN"/>
              </w:rPr>
              <w:t>#i</w:t>
            </w:r>
            <w:r>
              <w:rPr>
                <w:rFonts w:ascii="SimSun" w:eastAsia="SimSun" w:hAnsi="SimSun" w:hint="eastAsia"/>
                <w:noProof/>
                <w:szCs w:val="22"/>
                <w:lang w:eastAsia="zh-CN"/>
              </w:rPr>
              <w:t>从当前时刻 到 断开连接的估计时间</w:t>
            </w:r>
          </w:p>
          <w:p w14:paraId="7D931E10" w14:textId="5DC10E20" w:rsidR="00AE1590" w:rsidRDefault="00A80360" w:rsidP="00AE1590">
            <w:pPr>
              <w:pStyle w:val="af0"/>
              <w:autoSpaceDE w:val="0"/>
              <w:autoSpaceDN w:val="0"/>
              <w:ind w:left="360" w:firstLineChars="0" w:firstLine="0"/>
              <w:textAlignment w:val="bottom"/>
              <w:rPr>
                <w:rFonts w:ascii="SimSun" w:eastAsia="SimSun" w:hAnsi="SimSun"/>
                <w:noProof/>
                <w:szCs w:val="22"/>
                <w:lang w:eastAsia="zh-CN"/>
              </w:rPr>
            </w:pPr>
            <m:oMath>
              <m:sSubSup>
                <m:sSubSupPr>
                  <m:ctrlPr>
                    <w:rPr>
                      <w:rFonts w:ascii="Cambria Math" w:eastAsia="SimSun" w:hAnsi="Cambria Math"/>
                      <w:b/>
                      <w:i/>
                      <w:noProof/>
                      <w:szCs w:val="22"/>
                      <w:lang w:eastAsia="zh-CN"/>
                    </w:rPr>
                  </m:ctrlPr>
                </m:sSubSup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1</m:t>
                  </m:r>
                </m:sub>
                <m:sup>
                  <m:r>
                    <m:rPr>
                      <m:sty m:val="bi"/>
                    </m:rPr>
                    <w:rPr>
                      <w:rFonts w:ascii="Cambria Math" w:eastAsia="SimSun" w:hAnsi="Cambria Math" w:hint="eastAsia"/>
                      <w:noProof/>
                      <w:szCs w:val="22"/>
                      <w:lang w:eastAsia="zh-CN"/>
                    </w:rPr>
                    <m:t>i</m:t>
                  </m:r>
                </m:sup>
              </m:sSubSup>
            </m:oMath>
            <w:r w:rsidR="00AE1590">
              <w:rPr>
                <w:rFonts w:ascii="SimSun" w:eastAsia="SimSun" w:hAnsi="SimSun"/>
                <w:bCs/>
                <w:noProof/>
                <w:szCs w:val="22"/>
                <w:lang w:eastAsia="zh-CN"/>
              </w:rPr>
              <w:t xml:space="preserve"> </w:t>
            </w:r>
            <w:r w:rsidR="00AE1590" w:rsidRPr="00F21DDF">
              <w:rPr>
                <w:rFonts w:eastAsia="SimSun" w:hAnsi="Times New Roman"/>
                <w:noProof/>
                <w:szCs w:val="22"/>
                <w:lang w:eastAsia="zh-CN"/>
              </w:rPr>
              <w:t>---</w:t>
            </w:r>
            <w:r w:rsidR="00AE1590">
              <w:rPr>
                <w:rFonts w:eastAsia="SimSun" w:hAnsi="Times New Roman"/>
                <w:noProof/>
                <w:szCs w:val="22"/>
                <w:lang w:eastAsia="zh-CN"/>
              </w:rPr>
              <w:t xml:space="preserve"> </w:t>
            </w:r>
            <w:r w:rsidR="00AE1590">
              <w:rPr>
                <w:rFonts w:ascii="SimSun" w:eastAsia="SimSun" w:hAnsi="SimSun" w:hint="eastAsia"/>
                <w:noProof/>
                <w:szCs w:val="22"/>
                <w:lang w:eastAsia="zh-CN"/>
              </w:rPr>
              <w:t>计算</w:t>
            </w:r>
            <w:r w:rsidR="00AE1590" w:rsidRPr="0036149D">
              <w:rPr>
                <w:rFonts w:eastAsia="SimSun" w:hAnsi="Times New Roman"/>
                <w:noProof/>
                <w:szCs w:val="22"/>
                <w:lang w:eastAsia="zh-CN"/>
              </w:rPr>
              <w:t>UE</w:t>
            </w:r>
            <w:r w:rsidR="00AE1590">
              <w:rPr>
                <w:rFonts w:eastAsia="SimSun" w:hAnsi="Times New Roman"/>
                <w:noProof/>
                <w:szCs w:val="22"/>
                <w:lang w:eastAsia="zh-CN"/>
              </w:rPr>
              <w:t>#i</w:t>
            </w:r>
            <w:r w:rsidR="00AE1590">
              <w:rPr>
                <w:rFonts w:ascii="SimSun" w:eastAsia="SimSun" w:hAnsi="SimSun" w:hint="eastAsia"/>
                <w:noProof/>
                <w:szCs w:val="22"/>
                <w:lang w:eastAsia="zh-CN"/>
              </w:rPr>
              <w:t>从当前时刻 到 完成本次本地模型上传至中心</w:t>
            </w:r>
            <w:r w:rsidR="00AE1590">
              <w:rPr>
                <w:rFonts w:eastAsia="SimSun" w:hAnsi="Times New Roman" w:hint="eastAsia"/>
                <w:noProof/>
                <w:szCs w:val="22"/>
                <w:lang w:eastAsia="zh-CN"/>
              </w:rPr>
              <w:t>UE</w:t>
            </w:r>
            <w:r w:rsidR="00AE1590">
              <w:rPr>
                <w:rFonts w:ascii="SimSun" w:eastAsia="SimSun" w:hAnsi="SimSun" w:hint="eastAsia"/>
                <w:noProof/>
                <w:szCs w:val="22"/>
                <w:lang w:eastAsia="zh-CN"/>
              </w:rPr>
              <w:t>的估计时间。</w:t>
            </w:r>
          </w:p>
          <w:p w14:paraId="53BF3333" w14:textId="53A99A54" w:rsidR="00AE1590" w:rsidRPr="00A31FB6" w:rsidRDefault="00A80360" w:rsidP="00AE1590">
            <w:pPr>
              <w:pStyle w:val="af0"/>
              <w:autoSpaceDE w:val="0"/>
              <w:autoSpaceDN w:val="0"/>
              <w:ind w:left="360" w:firstLineChars="0" w:firstLine="0"/>
              <w:textAlignment w:val="bottom"/>
              <w:rPr>
                <w:rFonts w:ascii="SimSun" w:eastAsia="SimSun" w:hAnsi="SimSun"/>
                <w:noProof/>
                <w:szCs w:val="22"/>
                <w:lang w:eastAsia="zh-CN"/>
              </w:rPr>
            </w:pPr>
            <m:oMath>
              <m:sSubSup>
                <m:sSubSupPr>
                  <m:ctrlPr>
                    <w:rPr>
                      <w:rFonts w:ascii="Cambria Math" w:eastAsia="SimSun" w:hAnsi="Cambria Math"/>
                      <w:b/>
                      <w:i/>
                      <w:noProof/>
                      <w:szCs w:val="22"/>
                      <w:lang w:eastAsia="zh-CN"/>
                    </w:rPr>
                  </m:ctrlPr>
                </m:sSubSup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2</m:t>
                  </m:r>
                </m:sub>
                <m:sup>
                  <m:r>
                    <m:rPr>
                      <m:sty m:val="bi"/>
                    </m:rPr>
                    <w:rPr>
                      <w:rFonts w:ascii="Cambria Math" w:eastAsia="SimSun" w:hAnsi="Cambria Math"/>
                      <w:noProof/>
                      <w:szCs w:val="22"/>
                      <w:lang w:eastAsia="zh-CN"/>
                    </w:rPr>
                    <m:t>i</m:t>
                  </m:r>
                </m:sup>
              </m:sSubSup>
            </m:oMath>
            <w:r w:rsidR="00AE1590">
              <w:rPr>
                <w:rFonts w:ascii="SimSun" w:eastAsia="SimSun" w:hAnsi="SimSun"/>
                <w:bCs/>
                <w:noProof/>
                <w:szCs w:val="22"/>
                <w:lang w:eastAsia="zh-CN"/>
              </w:rPr>
              <w:t xml:space="preserve"> </w:t>
            </w:r>
            <w:r w:rsidR="00AE1590" w:rsidRPr="00F21DDF">
              <w:rPr>
                <w:rFonts w:eastAsia="SimSun" w:hAnsi="Times New Roman"/>
                <w:noProof/>
                <w:szCs w:val="22"/>
                <w:lang w:eastAsia="zh-CN"/>
              </w:rPr>
              <w:t>---</w:t>
            </w:r>
            <w:r w:rsidR="00AE1590">
              <w:rPr>
                <w:rFonts w:eastAsia="SimSun" w:hAnsi="Times New Roman"/>
                <w:noProof/>
                <w:szCs w:val="22"/>
                <w:lang w:eastAsia="zh-CN"/>
              </w:rPr>
              <w:t xml:space="preserve"> </w:t>
            </w:r>
            <w:r w:rsidR="00AE1590">
              <w:rPr>
                <w:rFonts w:ascii="SimSun" w:eastAsia="SimSun" w:hAnsi="SimSun" w:hint="eastAsia"/>
                <w:noProof/>
                <w:szCs w:val="22"/>
                <w:lang w:eastAsia="zh-CN"/>
              </w:rPr>
              <w:t>计算</w:t>
            </w:r>
            <w:r w:rsidR="00AE1590" w:rsidRPr="0036149D">
              <w:rPr>
                <w:rFonts w:eastAsia="SimSun" w:hAnsi="Times New Roman"/>
                <w:noProof/>
                <w:szCs w:val="22"/>
                <w:lang w:eastAsia="zh-CN"/>
              </w:rPr>
              <w:t>UE</w:t>
            </w:r>
            <w:r w:rsidR="00AE1590">
              <w:rPr>
                <w:rFonts w:eastAsia="SimSun" w:hAnsi="Times New Roman"/>
                <w:noProof/>
                <w:szCs w:val="22"/>
                <w:lang w:eastAsia="zh-CN"/>
              </w:rPr>
              <w:t>#i</w:t>
            </w:r>
            <w:r w:rsidR="00AE1590">
              <w:rPr>
                <w:rFonts w:ascii="SimSun" w:eastAsia="SimSun" w:hAnsi="SimSun" w:hint="eastAsia"/>
                <w:noProof/>
                <w:szCs w:val="22"/>
                <w:lang w:eastAsia="zh-CN"/>
              </w:rPr>
              <w:t>从当前时刻 到 完成下次（全局聚合）本地模型上传至中心</w:t>
            </w:r>
            <w:r w:rsidR="00AE1590">
              <w:rPr>
                <w:rFonts w:eastAsia="SimSun" w:hAnsi="Times New Roman" w:hint="eastAsia"/>
                <w:noProof/>
                <w:szCs w:val="22"/>
                <w:lang w:eastAsia="zh-CN"/>
              </w:rPr>
              <w:t>UE</w:t>
            </w:r>
            <w:r w:rsidR="00AE1590">
              <w:rPr>
                <w:rFonts w:ascii="SimSun" w:eastAsia="SimSun" w:hAnsi="SimSun" w:hint="eastAsia"/>
                <w:noProof/>
                <w:szCs w:val="22"/>
                <w:lang w:eastAsia="zh-CN"/>
              </w:rPr>
              <w:t>的估计时间。</w:t>
            </w:r>
          </w:p>
        </w:tc>
        <w:tc>
          <w:tcPr>
            <w:tcW w:w="1915" w:type="dxa"/>
          </w:tcPr>
          <w:p w14:paraId="691C13AD" w14:textId="77777777" w:rsidR="00AE1590" w:rsidRPr="007217A3" w:rsidRDefault="00AE1590" w:rsidP="00AE1590">
            <w:pPr>
              <w:autoSpaceDE w:val="0"/>
              <w:autoSpaceDN w:val="0"/>
              <w:textAlignment w:val="bottom"/>
              <w:rPr>
                <w:rFonts w:eastAsia="SimSun" w:hAnsi="Times New Roman"/>
                <w:lang w:eastAsia="zh-CN"/>
              </w:rPr>
            </w:pPr>
          </w:p>
        </w:tc>
      </w:tr>
      <w:tr w:rsidR="00D90EC4" w:rsidRPr="00C02F0C" w14:paraId="13A4E075" w14:textId="77777777" w:rsidTr="0087127F">
        <w:trPr>
          <w:trHeight w:val="1402"/>
          <w:ins w:id="289" w:author="Zheng, Ce" w:date="2022-07-11T20:36:00Z"/>
        </w:trPr>
        <w:tc>
          <w:tcPr>
            <w:tcW w:w="7889" w:type="dxa"/>
          </w:tcPr>
          <w:p w14:paraId="4498F2DA" w14:textId="43D09463" w:rsidR="00D90EC4" w:rsidRPr="006523DC" w:rsidRDefault="00CE506C" w:rsidP="00AE1590">
            <w:pPr>
              <w:pStyle w:val="af0"/>
              <w:numPr>
                <w:ilvl w:val="0"/>
                <w:numId w:val="1"/>
              </w:numPr>
              <w:autoSpaceDE w:val="0"/>
              <w:autoSpaceDN w:val="0"/>
              <w:ind w:firstLineChars="0"/>
              <w:textAlignment w:val="bottom"/>
              <w:rPr>
                <w:ins w:id="290" w:author="Zheng, Ce" w:date="2022-07-11T20:36:00Z"/>
                <w:rFonts w:eastAsia="SimSun" w:hAnsi="Times New Roman"/>
                <w:lang w:eastAsia="zh-CN"/>
              </w:rPr>
            </w:pPr>
            <w:ins w:id="291" w:author="Zheng, Ce" w:date="2022-07-11T20:36:00Z">
              <w:r w:rsidRPr="006523DC">
                <w:rPr>
                  <w:rFonts w:eastAsia="SimSun" w:hAnsi="Times New Roman"/>
                  <w:lang w:eastAsia="zh-CN"/>
                </w:rPr>
                <w:t>根据权利要求</w:t>
              </w:r>
              <w:r>
                <w:rPr>
                  <w:rFonts w:eastAsia="SimSun" w:hAnsi="Times New Roman"/>
                  <w:lang w:eastAsia="zh-CN"/>
                </w:rPr>
                <w:t>3</w:t>
              </w:r>
              <w:r w:rsidRPr="006523DC">
                <w:rPr>
                  <w:rFonts w:eastAsia="SimSun" w:hAnsi="Times New Roman"/>
                  <w:lang w:eastAsia="zh-CN"/>
                </w:rPr>
                <w:t>，</w:t>
              </w:r>
              <w:r>
                <w:rPr>
                  <w:rFonts w:eastAsia="SimSun" w:hAnsi="Times New Roman" w:hint="eastAsia"/>
                  <w:lang w:eastAsia="zh-CN"/>
                </w:rPr>
                <w:t>中心</w:t>
              </w:r>
              <w:r w:rsidR="001C5458">
                <w:rPr>
                  <w:rFonts w:eastAsia="SimSun" w:hAnsi="Times New Roman" w:hint="eastAsia"/>
                  <w:lang w:eastAsia="zh-CN"/>
                </w:rPr>
                <w:t>聚合节点</w:t>
              </w:r>
              <w:r w:rsidRPr="006523DC">
                <w:rPr>
                  <w:rFonts w:eastAsia="SimSun" w:hAnsi="Times New Roman"/>
                  <w:lang w:eastAsia="zh-CN"/>
                </w:rPr>
                <w:t>接收</w:t>
              </w:r>
              <w:r>
                <w:rPr>
                  <w:rFonts w:eastAsia="SimSun" w:hAnsi="Times New Roman" w:hint="eastAsia"/>
                  <w:lang w:eastAsia="zh-CN"/>
                </w:rPr>
                <w:t xml:space="preserve"> </w:t>
              </w:r>
              <w:r>
                <w:rPr>
                  <w:rFonts w:eastAsia="SimSun" w:hAnsi="Times New Roman" w:hint="eastAsia"/>
                  <w:lang w:eastAsia="zh-CN"/>
                </w:rPr>
                <w:t>计算</w:t>
              </w:r>
              <w:r w:rsidRPr="006523DC">
                <w:rPr>
                  <w:rFonts w:eastAsia="SimSun" w:hAnsi="Times New Roman"/>
                  <w:lang w:eastAsia="zh-CN"/>
                </w:rPr>
                <w:t>UE</w:t>
              </w:r>
              <w:r w:rsidRPr="006523DC">
                <w:rPr>
                  <w:rFonts w:eastAsia="SimSun" w:hAnsi="Times New Roman"/>
                  <w:lang w:eastAsia="zh-CN"/>
                </w:rPr>
                <w:t>上传的</w:t>
              </w:r>
              <w:r w:rsidR="00DE7778">
                <w:rPr>
                  <w:rFonts w:eastAsia="SimSun" w:hAnsi="Times New Roman" w:hint="eastAsia"/>
                  <w:lang w:eastAsia="zh-CN"/>
                </w:rPr>
                <w:t>本地</w:t>
              </w:r>
              <w:r w:rsidRPr="006523DC">
                <w:rPr>
                  <w:rFonts w:eastAsia="SimSun" w:hAnsi="Times New Roman"/>
                  <w:lang w:eastAsia="zh-CN"/>
                </w:rPr>
                <w:t>模型</w:t>
              </w:r>
              <w:r>
                <w:rPr>
                  <w:rFonts w:eastAsia="SimSun" w:hAnsi="Times New Roman" w:hint="eastAsia"/>
                  <w:lang w:eastAsia="zh-CN"/>
                </w:rPr>
                <w:t>及其他信息如</w:t>
              </w:r>
            </w:ins>
            <m:oMath>
              <m:sSub>
                <m:sSubPr>
                  <m:ctrlPr>
                    <w:ins w:id="292" w:author="Zheng, Ce" w:date="2022-07-11T20:36:00Z">
                      <w:rPr>
                        <w:rFonts w:ascii="Cambria Math" w:eastAsia="SimSun" w:hAnsi="Cambria Math"/>
                        <w:b/>
                        <w:bCs/>
                        <w:szCs w:val="22"/>
                        <w:lang w:eastAsia="zh-CN"/>
                      </w:rPr>
                    </w:ins>
                  </m:ctrlPr>
                </m:sSubPr>
                <m:e>
                  <m:r>
                    <w:ins w:id="293" w:author="Zheng, Ce" w:date="2022-07-11T20:36:00Z">
                      <m:rPr>
                        <m:sty m:val="b"/>
                      </m:rPr>
                      <w:rPr>
                        <w:rFonts w:ascii="Cambria Math" w:eastAsia="SimSun" w:hAnsi="Cambria Math"/>
                        <w:szCs w:val="22"/>
                        <w:lang w:eastAsia="zh-CN"/>
                      </w:rPr>
                      <m:t>Info_S</m:t>
                    </w:ins>
                  </m:r>
                </m:e>
                <m:sub>
                  <m:sSub>
                    <m:sSubPr>
                      <m:ctrlPr>
                        <w:ins w:id="294" w:author="Zheng, Ce" w:date="2022-07-11T20:36:00Z">
                          <w:rPr>
                            <w:rFonts w:ascii="Cambria Math" w:eastAsia="SimSun" w:hAnsi="Cambria Math"/>
                            <w:b/>
                            <w:szCs w:val="22"/>
                            <w:lang w:eastAsia="zh-CN"/>
                          </w:rPr>
                        </w:ins>
                      </m:ctrlPr>
                    </m:sSubPr>
                    <m:e>
                      <m:r>
                        <w:ins w:id="295" w:author="Zheng, Ce" w:date="2022-07-11T20:36:00Z">
                          <m:rPr>
                            <m:sty m:val="b"/>
                          </m:rPr>
                          <w:rPr>
                            <w:rFonts w:ascii="Cambria Math" w:eastAsia="SimSun" w:hAnsi="Cambria Math" w:hint="eastAsia"/>
                            <w:szCs w:val="22"/>
                            <w:lang w:eastAsia="zh-CN"/>
                          </w:rPr>
                          <m:t>U</m:t>
                        </w:ins>
                      </m:r>
                    </m:e>
                    <m:sub>
                      <m:r>
                        <w:ins w:id="296" w:author="Zheng, Ce" w:date="2022-07-11T20:36:00Z">
                          <m:rPr>
                            <m:sty m:val="b"/>
                          </m:rPr>
                          <w:rPr>
                            <w:rFonts w:ascii="Cambria Math" w:eastAsia="SimSun" w:hAnsi="Cambria Math"/>
                            <w:szCs w:val="22"/>
                            <w:lang w:eastAsia="zh-CN"/>
                          </w:rPr>
                          <m:t>i</m:t>
                        </w:ins>
                      </m:r>
                    </m:sub>
                  </m:sSub>
                </m:sub>
              </m:sSub>
            </m:oMath>
            <w:ins w:id="297" w:author="Zheng, Ce" w:date="2022-07-11T20:36:00Z">
              <w:r w:rsidRPr="00E925E7">
                <w:rPr>
                  <w:rFonts w:eastAsia="SimSun" w:hAnsi="Times New Roman"/>
                  <w:lang w:eastAsia="zh-CN"/>
                </w:rPr>
                <w:t>，</w:t>
              </w:r>
            </w:ins>
            <m:oMath>
              <m:sSub>
                <m:sSubPr>
                  <m:ctrlPr>
                    <w:ins w:id="298" w:author="Zheng, Ce" w:date="2022-07-11T20:36:00Z">
                      <w:rPr>
                        <w:rFonts w:ascii="Cambria Math" w:eastAsia="SimSun" w:hAnsi="Cambria Math"/>
                        <w:b/>
                        <w:bCs/>
                        <w:szCs w:val="22"/>
                        <w:lang w:eastAsia="zh-CN"/>
                      </w:rPr>
                    </w:ins>
                  </m:ctrlPr>
                </m:sSubPr>
                <m:e>
                  <m:r>
                    <w:ins w:id="299" w:author="Zheng, Ce" w:date="2022-07-11T20:36:00Z">
                      <m:rPr>
                        <m:sty m:val="b"/>
                      </m:rPr>
                      <w:rPr>
                        <w:rFonts w:ascii="Cambria Math" w:eastAsia="SimSun" w:hAnsi="Cambria Math" w:hint="eastAsia"/>
                        <w:szCs w:val="22"/>
                        <w:lang w:eastAsia="zh-CN"/>
                      </w:rPr>
                      <m:t>In</m:t>
                    </w:ins>
                  </m:r>
                  <m:r>
                    <w:ins w:id="300" w:author="Zheng, Ce" w:date="2022-07-11T20:36:00Z">
                      <m:rPr>
                        <m:sty m:val="b"/>
                      </m:rPr>
                      <w:rPr>
                        <w:rFonts w:ascii="Cambria Math" w:eastAsia="SimSun" w:hAnsi="Cambria Math"/>
                        <w:szCs w:val="22"/>
                        <w:lang w:eastAsia="zh-CN"/>
                      </w:rPr>
                      <m:t>fo_T</m:t>
                    </w:ins>
                  </m:r>
                </m:e>
                <m:sub>
                  <m:sSub>
                    <m:sSubPr>
                      <m:ctrlPr>
                        <w:ins w:id="301" w:author="Zheng, Ce" w:date="2022-07-11T20:36:00Z">
                          <w:rPr>
                            <w:rFonts w:ascii="Cambria Math" w:eastAsia="SimSun" w:hAnsi="Cambria Math"/>
                            <w:b/>
                            <w:szCs w:val="22"/>
                            <w:lang w:eastAsia="zh-CN"/>
                          </w:rPr>
                        </w:ins>
                      </m:ctrlPr>
                    </m:sSubPr>
                    <m:e>
                      <m:r>
                        <w:ins w:id="302" w:author="Zheng, Ce" w:date="2022-07-11T20:36:00Z">
                          <m:rPr>
                            <m:sty m:val="b"/>
                          </m:rPr>
                          <w:rPr>
                            <w:rFonts w:ascii="Cambria Math" w:eastAsia="SimSun" w:hAnsi="Cambria Math" w:hint="eastAsia"/>
                            <w:szCs w:val="22"/>
                            <w:lang w:eastAsia="zh-CN"/>
                          </w:rPr>
                          <m:t>U</m:t>
                        </w:ins>
                      </m:r>
                    </m:e>
                    <m:sub>
                      <m:r>
                        <w:ins w:id="303" w:author="Zheng, Ce" w:date="2022-07-11T20:36:00Z">
                          <m:rPr>
                            <m:sty m:val="b"/>
                          </m:rPr>
                          <w:rPr>
                            <w:rFonts w:ascii="Cambria Math" w:eastAsia="SimSun" w:hAnsi="Cambria Math"/>
                            <w:szCs w:val="22"/>
                            <w:lang w:eastAsia="zh-CN"/>
                          </w:rPr>
                          <m:t>i</m:t>
                        </w:ins>
                      </m:r>
                    </m:sub>
                  </m:sSub>
                </m:sub>
              </m:sSub>
            </m:oMath>
            <w:ins w:id="304" w:author="Zheng, Ce" w:date="2022-07-11T20:36:00Z">
              <w:r>
                <w:rPr>
                  <w:rFonts w:eastAsia="SimSun" w:hAnsi="Times New Roman" w:hint="eastAsia"/>
                  <w:b/>
                  <w:bCs/>
                  <w:szCs w:val="22"/>
                  <w:lang w:eastAsia="zh-CN"/>
                </w:rPr>
                <w:t>。</w:t>
              </w:r>
              <w:r w:rsidRPr="006523DC">
                <w:rPr>
                  <w:rFonts w:eastAsia="SimSun" w:hAnsi="Times New Roman"/>
                  <w:lang w:eastAsia="zh-CN"/>
                </w:rPr>
                <w:t>在接收到所有</w:t>
              </w:r>
              <w:r>
                <w:rPr>
                  <w:rFonts w:eastAsia="SimSun" w:hAnsi="Times New Roman" w:hint="eastAsia"/>
                  <w:lang w:eastAsia="zh-CN"/>
                </w:rPr>
                <w:t>计算</w:t>
              </w:r>
              <w:r w:rsidRPr="006523DC">
                <w:rPr>
                  <w:rFonts w:eastAsia="SimSun" w:hAnsi="Times New Roman"/>
                  <w:lang w:eastAsia="zh-CN"/>
                </w:rPr>
                <w:t>UE</w:t>
              </w:r>
              <w:r w:rsidRPr="006523DC">
                <w:rPr>
                  <w:rFonts w:eastAsia="SimSun" w:hAnsi="Times New Roman"/>
                  <w:lang w:eastAsia="zh-CN"/>
                </w:rPr>
                <w:t>上传的模型后</w:t>
              </w:r>
              <w:r>
                <w:rPr>
                  <w:rFonts w:eastAsia="SimSun" w:hAnsi="Times New Roman" w:hint="eastAsia"/>
                  <w:lang w:eastAsia="zh-CN"/>
                </w:rPr>
                <w:t>，</w:t>
              </w:r>
              <w:r w:rsidRPr="006523DC">
                <w:rPr>
                  <w:rFonts w:eastAsia="SimSun" w:hAnsi="Times New Roman"/>
                  <w:lang w:eastAsia="zh-CN"/>
                </w:rPr>
                <w:t>进行</w:t>
              </w:r>
              <w:r>
                <w:rPr>
                  <w:rFonts w:eastAsia="SimSun" w:hAnsi="Times New Roman" w:hint="eastAsia"/>
                  <w:lang w:eastAsia="zh-CN"/>
                </w:rPr>
                <w:t>全局</w:t>
              </w:r>
              <w:r w:rsidRPr="006523DC">
                <w:rPr>
                  <w:rFonts w:eastAsia="SimSun" w:hAnsi="Times New Roman"/>
                  <w:lang w:eastAsia="zh-CN"/>
                </w:rPr>
                <w:t>模型</w:t>
              </w:r>
              <w:r>
                <w:rPr>
                  <w:rFonts w:eastAsia="SimSun" w:hAnsi="Times New Roman" w:hint="eastAsia"/>
                  <w:lang w:eastAsia="zh-CN"/>
                </w:rPr>
                <w:t>的</w:t>
              </w:r>
              <w:r w:rsidRPr="006523DC">
                <w:rPr>
                  <w:rFonts w:eastAsia="SimSun" w:hAnsi="Times New Roman"/>
                  <w:lang w:eastAsia="zh-CN"/>
                </w:rPr>
                <w:t>聚合与更新</w:t>
              </w:r>
              <w:r>
                <w:rPr>
                  <w:rFonts w:eastAsia="SimSun" w:hAnsi="Times New Roman" w:hint="eastAsia"/>
                  <w:lang w:eastAsia="zh-CN"/>
                </w:rPr>
                <w:t>。随后将更新后的全局模型广播至</w:t>
              </w:r>
            </w:ins>
            <w:ins w:id="305" w:author="Zheng, Ce" w:date="2022-07-11T20:38:00Z">
              <w:r w:rsidR="00451135">
                <w:rPr>
                  <w:rFonts w:eastAsia="SimSun" w:hAnsi="Times New Roman" w:hint="eastAsia"/>
                  <w:lang w:eastAsia="zh-CN"/>
                </w:rPr>
                <w:t>各</w:t>
              </w:r>
            </w:ins>
            <w:ins w:id="306" w:author="Zheng, Ce" w:date="2022-07-11T20:36:00Z">
              <w:r>
                <w:rPr>
                  <w:rFonts w:eastAsia="SimSun" w:hAnsi="Times New Roman" w:hint="eastAsia"/>
                  <w:lang w:eastAsia="zh-CN"/>
                </w:rPr>
                <w:t>计算</w:t>
              </w:r>
              <w:r>
                <w:rPr>
                  <w:rFonts w:eastAsia="SimSun" w:hAnsi="Times New Roman" w:hint="eastAsia"/>
                  <w:lang w:eastAsia="zh-CN"/>
                </w:rPr>
                <w:t>UE</w:t>
              </w:r>
              <w:r>
                <w:rPr>
                  <w:rFonts w:eastAsia="SimSun" w:hAnsi="Times New Roman" w:hint="eastAsia"/>
                  <w:lang w:eastAsia="zh-CN"/>
                </w:rPr>
                <w:t>。</w:t>
              </w:r>
            </w:ins>
          </w:p>
        </w:tc>
        <w:tc>
          <w:tcPr>
            <w:tcW w:w="1915" w:type="dxa"/>
          </w:tcPr>
          <w:p w14:paraId="3AA9801E" w14:textId="77777777" w:rsidR="00D90EC4" w:rsidRPr="007217A3" w:rsidRDefault="00D90EC4" w:rsidP="00AE1590">
            <w:pPr>
              <w:autoSpaceDE w:val="0"/>
              <w:autoSpaceDN w:val="0"/>
              <w:textAlignment w:val="bottom"/>
              <w:rPr>
                <w:ins w:id="307" w:author="Zheng, Ce" w:date="2022-07-11T20:36:00Z"/>
                <w:rFonts w:eastAsia="SimSun" w:hAnsi="Times New Roman"/>
                <w:lang w:eastAsia="zh-CN"/>
              </w:rPr>
            </w:pPr>
          </w:p>
        </w:tc>
      </w:tr>
      <w:tr w:rsidR="00AE1590" w:rsidRPr="00C02F0C" w14:paraId="5B3B274B" w14:textId="77777777" w:rsidTr="00DC7D4A">
        <w:trPr>
          <w:trHeight w:val="1969"/>
        </w:trPr>
        <w:tc>
          <w:tcPr>
            <w:tcW w:w="7889" w:type="dxa"/>
          </w:tcPr>
          <w:p w14:paraId="278BBD66" w14:textId="5B4FC04F" w:rsidR="00AE1590" w:rsidRPr="006523DC" w:rsidRDefault="00AE1590" w:rsidP="00AE1590">
            <w:pPr>
              <w:pStyle w:val="af0"/>
              <w:numPr>
                <w:ilvl w:val="0"/>
                <w:numId w:val="1"/>
              </w:numPr>
              <w:autoSpaceDE w:val="0"/>
              <w:autoSpaceDN w:val="0"/>
              <w:ind w:firstLineChars="0"/>
              <w:textAlignment w:val="bottom"/>
              <w:rPr>
                <w:rFonts w:eastAsia="SimSun" w:hAnsi="Times New Roman"/>
                <w:lang w:eastAsia="zh-CN"/>
              </w:rPr>
            </w:pPr>
            <w:r w:rsidRPr="006523DC">
              <w:rPr>
                <w:rFonts w:eastAsia="SimSun" w:hAnsi="Times New Roman"/>
                <w:lang w:eastAsia="zh-CN"/>
              </w:rPr>
              <w:t>根据权利要求</w:t>
            </w:r>
            <w:ins w:id="308" w:author="Zheng, Ce" w:date="2022-07-11T11:17:00Z">
              <w:r>
                <w:rPr>
                  <w:rFonts w:eastAsia="SimSun" w:hAnsi="Times New Roman" w:hint="eastAsia"/>
                  <w:lang w:eastAsia="zh-CN"/>
                </w:rPr>
                <w:t>4</w:t>
              </w:r>
            </w:ins>
            <w:del w:id="309" w:author="Zheng, Ce" w:date="2022-07-11T11:17:00Z">
              <w:r w:rsidRPr="006523DC" w:rsidDel="00CD7809">
                <w:rPr>
                  <w:rFonts w:eastAsia="SimSun" w:hAnsi="Times New Roman"/>
                  <w:lang w:eastAsia="zh-CN"/>
                </w:rPr>
                <w:delText>1</w:delText>
              </w:r>
            </w:del>
            <w:r w:rsidRPr="006523DC">
              <w:rPr>
                <w:rFonts w:eastAsia="SimSun" w:hAnsi="Times New Roman"/>
                <w:lang w:eastAsia="zh-CN"/>
              </w:rPr>
              <w:t>，</w:t>
            </w:r>
            <w:r>
              <w:rPr>
                <w:rFonts w:eastAsia="SimSun" w:hAnsi="Times New Roman" w:hint="eastAsia"/>
                <w:lang w:eastAsia="zh-CN"/>
              </w:rPr>
              <w:t>（中心）</w:t>
            </w:r>
            <w:r>
              <w:rPr>
                <w:rFonts w:eastAsia="SimSun" w:hAnsi="Times New Roman" w:hint="eastAsia"/>
                <w:lang w:eastAsia="zh-CN"/>
              </w:rPr>
              <w:t>UE</w:t>
            </w:r>
            <w:r>
              <w:rPr>
                <w:rFonts w:eastAsia="SimSun" w:hAnsi="Times New Roman" w:hint="eastAsia"/>
                <w:lang w:eastAsia="zh-CN"/>
              </w:rPr>
              <w:t>端的设备</w:t>
            </w:r>
            <w:r w:rsidRPr="006523DC">
              <w:rPr>
                <w:rFonts w:eastAsia="SimSun" w:hAnsi="Times New Roman"/>
                <w:lang w:eastAsia="zh-CN"/>
              </w:rPr>
              <w:t>进行</w:t>
            </w:r>
            <w:r w:rsidRPr="006523DC">
              <w:rPr>
                <w:rFonts w:eastAsia="SimSun" w:hAnsi="Times New Roman"/>
                <w:lang w:eastAsia="zh-CN"/>
              </w:rPr>
              <w:t>UE</w:t>
            </w:r>
            <w:r w:rsidRPr="006523DC">
              <w:rPr>
                <w:rFonts w:eastAsia="SimSun" w:hAnsi="Times New Roman"/>
                <w:lang w:eastAsia="zh-CN"/>
              </w:rPr>
              <w:t>数据的收集，并对</w:t>
            </w:r>
            <w:r w:rsidRPr="006523DC">
              <w:rPr>
                <w:rFonts w:eastAsia="SimSun" w:hAnsi="Times New Roman"/>
                <w:lang w:eastAsia="zh-CN"/>
              </w:rPr>
              <w:t>UE</w:t>
            </w:r>
            <w:r w:rsidRPr="006523DC">
              <w:rPr>
                <w:rFonts w:eastAsia="SimSun" w:hAnsi="Times New Roman"/>
                <w:lang w:eastAsia="zh-CN"/>
              </w:rPr>
              <w:t>端的设备进行本地模型的</w:t>
            </w:r>
            <w:r>
              <w:rPr>
                <w:rFonts w:eastAsia="SimSun" w:hAnsi="Times New Roman" w:hint="eastAsia"/>
                <w:lang w:eastAsia="zh-CN"/>
              </w:rPr>
              <w:t>训练</w:t>
            </w:r>
            <w:r w:rsidRPr="006523DC">
              <w:rPr>
                <w:rFonts w:eastAsia="SimSun" w:hAnsi="Times New Roman"/>
                <w:lang w:eastAsia="zh-CN"/>
              </w:rPr>
              <w:t>与更新。</w:t>
            </w:r>
            <w:r>
              <w:rPr>
                <w:rFonts w:eastAsia="SimSun" w:hAnsi="Times New Roman" w:hint="eastAsia"/>
                <w:lang w:eastAsia="zh-CN"/>
              </w:rPr>
              <w:t>同时，</w:t>
            </w:r>
            <w:r w:rsidRPr="006523DC">
              <w:rPr>
                <w:rFonts w:eastAsia="SimSun" w:hAnsi="Times New Roman"/>
                <w:lang w:eastAsia="zh-CN"/>
              </w:rPr>
              <w:t>接收</w:t>
            </w:r>
            <w:r>
              <w:rPr>
                <w:rFonts w:eastAsia="SimSun" w:hAnsi="Times New Roman" w:hint="eastAsia"/>
                <w:lang w:eastAsia="zh-CN"/>
              </w:rPr>
              <w:t xml:space="preserve"> </w:t>
            </w:r>
            <w:r>
              <w:rPr>
                <w:rFonts w:eastAsia="SimSun" w:hAnsi="Times New Roman" w:hint="eastAsia"/>
                <w:lang w:eastAsia="zh-CN"/>
              </w:rPr>
              <w:t>计算</w:t>
            </w:r>
            <w:r w:rsidRPr="006523DC">
              <w:rPr>
                <w:rFonts w:eastAsia="SimSun" w:hAnsi="Times New Roman"/>
                <w:lang w:eastAsia="zh-CN"/>
              </w:rPr>
              <w:t>UE</w:t>
            </w:r>
            <w:r w:rsidRPr="006523DC">
              <w:rPr>
                <w:rFonts w:eastAsia="SimSun" w:hAnsi="Times New Roman"/>
                <w:lang w:eastAsia="zh-CN"/>
              </w:rPr>
              <w:t>上传的模型</w:t>
            </w:r>
            <w:r>
              <w:rPr>
                <w:rFonts w:eastAsia="SimSun" w:hAnsi="Times New Roman" w:hint="eastAsia"/>
                <w:lang w:eastAsia="zh-CN"/>
              </w:rPr>
              <w:t>及其他信息如</w:t>
            </w:r>
            <m:oMath>
              <m:sSub>
                <m:sSubPr>
                  <m:ctrlPr>
                    <w:rPr>
                      <w:rFonts w:ascii="Cambria Math" w:eastAsia="SimSun" w:hAnsi="Cambria Math"/>
                      <w:b/>
                      <w:bCs/>
                      <w:szCs w:val="22"/>
                      <w:lang w:eastAsia="zh-CN"/>
                    </w:rPr>
                  </m:ctrlPr>
                </m:sSubPr>
                <m:e>
                  <m:r>
                    <m:rPr>
                      <m:sty m:val="b"/>
                    </m:rPr>
                    <w:rPr>
                      <w:rFonts w:ascii="Cambria Math" w:eastAsia="SimSun" w:hAnsi="Cambria Math"/>
                      <w:szCs w:val="22"/>
                      <w:lang w:eastAsia="zh-CN"/>
                    </w:rPr>
                    <m:t>Info_S</m:t>
                  </m:r>
                </m:e>
                <m:sub>
                  <m:sSub>
                    <m:sSubPr>
                      <m:ctrlPr>
                        <w:rPr>
                          <w:rFonts w:ascii="Cambria Math" w:eastAsia="SimSun" w:hAnsi="Cambria Math"/>
                          <w:b/>
                          <w:szCs w:val="22"/>
                          <w:lang w:eastAsia="zh-CN"/>
                        </w:rPr>
                      </m:ctrlPr>
                    </m:sSubPr>
                    <m:e>
                      <m:r>
                        <m:rPr>
                          <m:sty m:val="b"/>
                        </m:rPr>
                        <w:rPr>
                          <w:rFonts w:ascii="Cambria Math" w:eastAsia="SimSun" w:hAnsi="Cambria Math" w:hint="eastAsia"/>
                          <w:szCs w:val="22"/>
                          <w:lang w:eastAsia="zh-CN"/>
                        </w:rPr>
                        <m:t>U</m:t>
                      </m:r>
                    </m:e>
                    <m:sub>
                      <m:r>
                        <m:rPr>
                          <m:sty m:val="b"/>
                        </m:rPr>
                        <w:rPr>
                          <w:rFonts w:ascii="Cambria Math" w:eastAsia="SimSun" w:hAnsi="Cambria Math"/>
                          <w:szCs w:val="22"/>
                          <w:lang w:eastAsia="zh-CN"/>
                        </w:rPr>
                        <m:t>i</m:t>
                      </m:r>
                    </m:sub>
                  </m:sSub>
                </m:sub>
              </m:sSub>
            </m:oMath>
            <w:r w:rsidRPr="00E925E7">
              <w:rPr>
                <w:rFonts w:eastAsia="SimSun" w:hAnsi="Times New Roman"/>
                <w:lang w:eastAsia="zh-CN"/>
              </w:rPr>
              <w:t>，</w:t>
            </w:r>
            <m:oMath>
              <m:sSub>
                <m:sSubPr>
                  <m:ctrlPr>
                    <w:rPr>
                      <w:rFonts w:ascii="Cambria Math" w:eastAsia="SimSun" w:hAnsi="Cambria Math"/>
                      <w:b/>
                      <w:bCs/>
                      <w:szCs w:val="22"/>
                      <w:lang w:eastAsia="zh-CN"/>
                    </w:rPr>
                  </m:ctrlPr>
                </m:sSubPr>
                <m:e>
                  <m:r>
                    <m:rPr>
                      <m:sty m:val="b"/>
                    </m:rPr>
                    <w:rPr>
                      <w:rFonts w:ascii="Cambria Math" w:eastAsia="SimSun" w:hAnsi="Cambria Math" w:hint="eastAsia"/>
                      <w:szCs w:val="22"/>
                      <w:lang w:eastAsia="zh-CN"/>
                    </w:rPr>
                    <m:t>In</m:t>
                  </m:r>
                  <m:r>
                    <m:rPr>
                      <m:sty m:val="b"/>
                    </m:rPr>
                    <w:rPr>
                      <w:rFonts w:ascii="Cambria Math" w:eastAsia="SimSun" w:hAnsi="Cambria Math"/>
                      <w:szCs w:val="22"/>
                      <w:lang w:eastAsia="zh-CN"/>
                    </w:rPr>
                    <m:t>fo_T</m:t>
                  </m:r>
                </m:e>
                <m:sub>
                  <m:sSub>
                    <m:sSubPr>
                      <m:ctrlPr>
                        <w:rPr>
                          <w:rFonts w:ascii="Cambria Math" w:eastAsia="SimSun" w:hAnsi="Cambria Math"/>
                          <w:b/>
                          <w:szCs w:val="22"/>
                          <w:lang w:eastAsia="zh-CN"/>
                        </w:rPr>
                      </m:ctrlPr>
                    </m:sSubPr>
                    <m:e>
                      <m:r>
                        <m:rPr>
                          <m:sty m:val="b"/>
                        </m:rPr>
                        <w:rPr>
                          <w:rFonts w:ascii="Cambria Math" w:eastAsia="SimSun" w:hAnsi="Cambria Math" w:hint="eastAsia"/>
                          <w:szCs w:val="22"/>
                          <w:lang w:eastAsia="zh-CN"/>
                        </w:rPr>
                        <m:t>U</m:t>
                      </m:r>
                    </m:e>
                    <m:sub>
                      <m:r>
                        <m:rPr>
                          <m:sty m:val="b"/>
                        </m:rPr>
                        <w:rPr>
                          <w:rFonts w:ascii="Cambria Math" w:eastAsia="SimSun" w:hAnsi="Cambria Math"/>
                          <w:szCs w:val="22"/>
                          <w:lang w:eastAsia="zh-CN"/>
                        </w:rPr>
                        <m:t>i</m:t>
                      </m:r>
                    </m:sub>
                  </m:sSub>
                </m:sub>
              </m:sSub>
            </m:oMath>
            <w:r>
              <w:rPr>
                <w:rFonts w:eastAsia="SimSun" w:hAnsi="Times New Roman" w:hint="eastAsia"/>
                <w:b/>
                <w:bCs/>
                <w:szCs w:val="22"/>
                <w:lang w:eastAsia="zh-CN"/>
              </w:rPr>
              <w:t>。</w:t>
            </w:r>
            <w:r w:rsidRPr="006523DC">
              <w:rPr>
                <w:rFonts w:eastAsia="SimSun" w:hAnsi="Times New Roman"/>
                <w:lang w:eastAsia="zh-CN"/>
              </w:rPr>
              <w:t>在接收到所有</w:t>
            </w:r>
            <w:r>
              <w:rPr>
                <w:rFonts w:eastAsia="SimSun" w:hAnsi="Times New Roman" w:hint="eastAsia"/>
                <w:lang w:eastAsia="zh-CN"/>
              </w:rPr>
              <w:t>计算</w:t>
            </w:r>
            <w:r w:rsidRPr="006523DC">
              <w:rPr>
                <w:rFonts w:eastAsia="SimSun" w:hAnsi="Times New Roman"/>
                <w:lang w:eastAsia="zh-CN"/>
              </w:rPr>
              <w:t>UE</w:t>
            </w:r>
            <w:r w:rsidRPr="006523DC">
              <w:rPr>
                <w:rFonts w:eastAsia="SimSun" w:hAnsi="Times New Roman"/>
                <w:lang w:eastAsia="zh-CN"/>
              </w:rPr>
              <w:t>上传的模型后，</w:t>
            </w:r>
            <w:r>
              <w:rPr>
                <w:rFonts w:eastAsia="SimSun" w:hAnsi="Times New Roman" w:hint="eastAsia"/>
                <w:lang w:eastAsia="zh-CN"/>
              </w:rPr>
              <w:t>与中心</w:t>
            </w:r>
            <w:r>
              <w:rPr>
                <w:rFonts w:eastAsia="SimSun" w:hAnsi="Times New Roman" w:hint="eastAsia"/>
                <w:lang w:eastAsia="zh-CN"/>
              </w:rPr>
              <w:t>UE</w:t>
            </w:r>
            <w:r>
              <w:rPr>
                <w:rFonts w:eastAsia="SimSun" w:hAnsi="Times New Roman" w:hint="eastAsia"/>
                <w:lang w:eastAsia="zh-CN"/>
              </w:rPr>
              <w:t>的</w:t>
            </w:r>
            <w:r w:rsidR="002D5657">
              <w:rPr>
                <w:rFonts w:eastAsia="SimSun" w:hAnsi="Times New Roman" w:hint="eastAsia"/>
                <w:lang w:eastAsia="zh-CN"/>
              </w:rPr>
              <w:t>本地</w:t>
            </w:r>
            <w:r>
              <w:rPr>
                <w:rFonts w:eastAsia="SimSun" w:hAnsi="Times New Roman" w:hint="eastAsia"/>
                <w:lang w:eastAsia="zh-CN"/>
              </w:rPr>
              <w:t>模型一起，</w:t>
            </w:r>
            <w:r w:rsidRPr="006523DC">
              <w:rPr>
                <w:rFonts w:eastAsia="SimSun" w:hAnsi="Times New Roman"/>
                <w:lang w:eastAsia="zh-CN"/>
              </w:rPr>
              <w:t>进行</w:t>
            </w:r>
            <w:r>
              <w:rPr>
                <w:rFonts w:eastAsia="SimSun" w:hAnsi="Times New Roman" w:hint="eastAsia"/>
                <w:lang w:eastAsia="zh-CN"/>
              </w:rPr>
              <w:t>全局</w:t>
            </w:r>
            <w:r w:rsidRPr="006523DC">
              <w:rPr>
                <w:rFonts w:eastAsia="SimSun" w:hAnsi="Times New Roman"/>
                <w:lang w:eastAsia="zh-CN"/>
              </w:rPr>
              <w:t>模型</w:t>
            </w:r>
            <w:r>
              <w:rPr>
                <w:rFonts w:eastAsia="SimSun" w:hAnsi="Times New Roman" w:hint="eastAsia"/>
                <w:lang w:eastAsia="zh-CN"/>
              </w:rPr>
              <w:t>的</w:t>
            </w:r>
            <w:r w:rsidRPr="006523DC">
              <w:rPr>
                <w:rFonts w:eastAsia="SimSun" w:hAnsi="Times New Roman"/>
                <w:lang w:eastAsia="zh-CN"/>
              </w:rPr>
              <w:t>聚合与更新</w:t>
            </w:r>
            <w:r>
              <w:rPr>
                <w:rFonts w:eastAsia="SimSun" w:hAnsi="Times New Roman" w:hint="eastAsia"/>
                <w:lang w:eastAsia="zh-CN"/>
              </w:rPr>
              <w:t>。随后将更新后的全局模型广播至</w:t>
            </w:r>
            <w:r w:rsidR="00F3687C">
              <w:rPr>
                <w:rFonts w:eastAsia="SimSun" w:hAnsi="Times New Roman" w:hint="eastAsia"/>
                <w:lang w:eastAsia="zh-CN"/>
              </w:rPr>
              <w:t>各</w:t>
            </w:r>
            <w:r>
              <w:rPr>
                <w:rFonts w:eastAsia="SimSun" w:hAnsi="Times New Roman" w:hint="eastAsia"/>
                <w:lang w:eastAsia="zh-CN"/>
              </w:rPr>
              <w:t>计算</w:t>
            </w:r>
            <w:r>
              <w:rPr>
                <w:rFonts w:eastAsia="SimSun" w:hAnsi="Times New Roman" w:hint="eastAsia"/>
                <w:lang w:eastAsia="zh-CN"/>
              </w:rPr>
              <w:t>UE</w:t>
            </w:r>
            <w:r>
              <w:rPr>
                <w:rFonts w:eastAsia="SimSun" w:hAnsi="Times New Roman" w:hint="eastAsia"/>
                <w:lang w:eastAsia="zh-CN"/>
              </w:rPr>
              <w:t>。</w:t>
            </w:r>
          </w:p>
        </w:tc>
        <w:tc>
          <w:tcPr>
            <w:tcW w:w="1915" w:type="dxa"/>
          </w:tcPr>
          <w:p w14:paraId="36EDC8BF" w14:textId="77777777" w:rsidR="00AE1590" w:rsidRPr="007217A3" w:rsidRDefault="00AE1590" w:rsidP="00AE1590">
            <w:pPr>
              <w:autoSpaceDE w:val="0"/>
              <w:autoSpaceDN w:val="0"/>
              <w:textAlignment w:val="bottom"/>
              <w:rPr>
                <w:rFonts w:eastAsia="SimSun" w:hAnsi="Times New Roman"/>
                <w:lang w:eastAsia="zh-CN"/>
              </w:rPr>
            </w:pPr>
          </w:p>
        </w:tc>
      </w:tr>
      <w:tr w:rsidR="00AE1590" w:rsidRPr="00C02F0C" w14:paraId="355397A6" w14:textId="77777777" w:rsidTr="00006A29">
        <w:trPr>
          <w:trHeight w:val="881"/>
        </w:trPr>
        <w:tc>
          <w:tcPr>
            <w:tcW w:w="7889" w:type="dxa"/>
          </w:tcPr>
          <w:p w14:paraId="3B4D1FFF" w14:textId="3CDCCC51" w:rsidR="0067646A" w:rsidRDefault="00AE1590" w:rsidP="00E7343C">
            <w:pPr>
              <w:pStyle w:val="af0"/>
              <w:numPr>
                <w:ilvl w:val="0"/>
                <w:numId w:val="1"/>
              </w:numPr>
              <w:autoSpaceDE w:val="0"/>
              <w:autoSpaceDN w:val="0"/>
              <w:ind w:firstLineChars="0"/>
              <w:textAlignment w:val="bottom"/>
              <w:rPr>
                <w:ins w:id="310" w:author="Zheng, Ce" w:date="2022-07-11T22:06:00Z"/>
                <w:rFonts w:eastAsia="SimSun" w:hAnsi="Times New Roman"/>
                <w:lang w:eastAsia="zh-CN"/>
              </w:rPr>
            </w:pPr>
            <w:r w:rsidRPr="00E45BCC">
              <w:rPr>
                <w:rFonts w:eastAsia="SimSun" w:hAnsi="Times New Roman"/>
                <w:lang w:eastAsia="zh-CN"/>
              </w:rPr>
              <w:t>根据</w:t>
            </w:r>
            <w:r w:rsidRPr="00E45BCC">
              <w:rPr>
                <w:rFonts w:ascii="Microsoft YaHei" w:eastAsia="SimSun" w:hAnsi="Times New Roman" w:cs="Microsoft YaHei" w:hint="eastAsia"/>
                <w:lang w:eastAsia="zh-CN"/>
              </w:rPr>
              <w:t>权</w:t>
            </w:r>
            <w:r w:rsidRPr="00AA4069">
              <w:rPr>
                <w:rFonts w:ascii="MS Mincho" w:eastAsia="SimSun" w:hAnsi="Times New Roman" w:cs="MS Mincho" w:hint="eastAsia"/>
                <w:lang w:eastAsia="zh-CN"/>
              </w:rPr>
              <w:t>利要求</w:t>
            </w:r>
            <w:del w:id="311" w:author="Zheng, Ce" w:date="2022-07-11T20:40:00Z">
              <w:r w:rsidRPr="00E45BCC" w:rsidDel="0057778D">
                <w:rPr>
                  <w:rFonts w:eastAsia="SimSun" w:hAnsi="Times New Roman"/>
                  <w:lang w:eastAsia="zh-CN"/>
                </w:rPr>
                <w:delText xml:space="preserve">1 </w:delText>
              </w:r>
            </w:del>
            <w:ins w:id="312" w:author="Zheng, Ce" w:date="2022-07-11T20:40:00Z">
              <w:r w:rsidR="0057778D" w:rsidRPr="00E45BCC">
                <w:rPr>
                  <w:rFonts w:eastAsia="SimSun" w:hAnsi="Times New Roman"/>
                  <w:lang w:eastAsia="zh-CN"/>
                </w:rPr>
                <w:t>3</w:t>
              </w:r>
              <w:r w:rsidR="0057778D" w:rsidRPr="00E45BCC">
                <w:rPr>
                  <w:rFonts w:eastAsia="SimSun" w:hAnsi="Times New Roman" w:hint="eastAsia"/>
                  <w:lang w:eastAsia="zh-CN"/>
                </w:rPr>
                <w:t>或</w:t>
              </w:r>
              <w:r w:rsidR="0057778D" w:rsidRPr="00E45BCC">
                <w:rPr>
                  <w:rFonts w:eastAsia="SimSun" w:hAnsi="Times New Roman"/>
                  <w:lang w:eastAsia="zh-CN"/>
                </w:rPr>
                <w:t>4</w:t>
              </w:r>
            </w:ins>
            <w:r w:rsidRPr="00E45BCC">
              <w:rPr>
                <w:rFonts w:eastAsia="SimSun" w:hAnsi="Times New Roman" w:hint="eastAsia"/>
                <w:lang w:eastAsia="zh-CN"/>
              </w:rPr>
              <w:t>，</w:t>
            </w:r>
            <w:ins w:id="313" w:author="Zheng, Ce" w:date="2022-07-11T22:09:00Z">
              <w:r w:rsidR="005E619F" w:rsidRPr="00AA4069">
                <w:rPr>
                  <w:rFonts w:eastAsia="SimSun" w:hAnsi="Times New Roman" w:hint="eastAsia"/>
                  <w:lang w:eastAsia="zh-CN"/>
                </w:rPr>
                <w:t>中心聚合</w:t>
              </w:r>
              <w:r w:rsidR="005E619F" w:rsidRPr="0067646A">
                <w:rPr>
                  <w:rFonts w:eastAsia="SimSun" w:hAnsi="Times New Roman" w:hint="eastAsia"/>
                  <w:lang w:eastAsia="zh-CN"/>
                </w:rPr>
                <w:t>节点或中心</w:t>
              </w:r>
              <w:r w:rsidR="005E619F" w:rsidRPr="0067646A">
                <w:rPr>
                  <w:rFonts w:eastAsia="SimSun" w:hAnsi="Times New Roman" w:hint="eastAsia"/>
                  <w:lang w:eastAsia="zh-CN"/>
                </w:rPr>
                <w:t>UE</w:t>
              </w:r>
              <w:r w:rsidR="005E619F" w:rsidRPr="0067646A">
                <w:rPr>
                  <w:rFonts w:eastAsia="SimSun" w:hAnsi="Times New Roman" w:hint="eastAsia"/>
                  <w:lang w:eastAsia="zh-CN"/>
                </w:rPr>
                <w:t>进行</w:t>
              </w:r>
              <w:r w:rsidR="005E619F" w:rsidRPr="005A4968">
                <w:rPr>
                  <w:rFonts w:eastAsia="SimSun" w:hAnsi="Times New Roman" w:hint="eastAsia"/>
                  <w:lang w:eastAsia="zh-CN"/>
                </w:rPr>
                <w:t>聚合时间相关</w:t>
              </w:r>
              <w:r w:rsidR="005E619F" w:rsidRPr="00A63E45">
                <w:rPr>
                  <w:rFonts w:eastAsia="SimSun" w:hAnsi="Times New Roman" w:hint="eastAsia"/>
                  <w:lang w:eastAsia="zh-CN"/>
                </w:rPr>
                <w:t>的</w:t>
              </w:r>
              <w:r w:rsidR="005E619F" w:rsidRPr="00E7343C">
                <w:rPr>
                  <w:rFonts w:eastAsia="SimSun" w:hAnsi="Times New Roman" w:hint="eastAsia"/>
                  <w:lang w:eastAsia="zh-CN"/>
                </w:rPr>
                <w:t>信息</w:t>
              </w:r>
              <w:r w:rsidR="005E619F" w:rsidRPr="00E7343C">
                <w:rPr>
                  <w:rFonts w:eastAsia="SimSun" w:hAnsi="Times New Roman" w:hint="eastAsia"/>
                  <w:lang w:eastAsia="zh-CN"/>
                </w:rPr>
                <w:t xml:space="preserve"> </w:t>
              </w:r>
              <w:r w:rsidR="005E619F" w:rsidRPr="00E7343C">
                <w:rPr>
                  <w:rFonts w:eastAsia="SimSun" w:hAnsi="Times New Roman"/>
                  <w:lang w:eastAsia="zh-CN"/>
                </w:rPr>
                <w:t xml:space="preserve">-- </w:t>
              </w:r>
            </w:ins>
            <m:oMath>
              <m:r>
                <w:ins w:id="314" w:author="Zheng, Ce" w:date="2022-07-11T22:09:00Z">
                  <m:rPr>
                    <m:sty m:val="b"/>
                  </m:rPr>
                  <w:rPr>
                    <w:rFonts w:ascii="Cambria Math" w:eastAsia="SimSun" w:hAnsi="Cambria Math"/>
                    <w:szCs w:val="22"/>
                    <w:lang w:eastAsia="zh-CN"/>
                  </w:rPr>
                  <m:t>Info_</m:t>
                </w:ins>
              </m:r>
              <m:sSub>
                <m:sSubPr>
                  <m:ctrlPr>
                    <w:ins w:id="315" w:author="Zheng, Ce" w:date="2022-07-11T22:09:00Z">
                      <w:rPr>
                        <w:rFonts w:ascii="Cambria Math" w:eastAsia="SimSun" w:hAnsi="Cambria Math"/>
                        <w:b/>
                        <w:bCs/>
                        <w:iCs/>
                        <w:szCs w:val="22"/>
                        <w:lang w:eastAsia="zh-CN"/>
                      </w:rPr>
                    </w:ins>
                  </m:ctrlPr>
                </m:sSubPr>
                <m:e>
                  <m:r>
                    <w:ins w:id="316" w:author="Zheng, Ce" w:date="2022-07-11T22:09:00Z">
                      <m:rPr>
                        <m:sty m:val="b"/>
                      </m:rPr>
                      <w:rPr>
                        <w:rFonts w:ascii="Cambria Math" w:eastAsia="SimSun" w:hAnsi="Cambria Math"/>
                        <w:szCs w:val="22"/>
                        <w:lang w:eastAsia="zh-CN"/>
                      </w:rPr>
                      <m:t>T</m:t>
                    </w:ins>
                  </m:r>
                </m:e>
                <m:sub>
                  <m:r>
                    <w:ins w:id="317" w:author="Zheng, Ce" w:date="2022-07-11T22:09:00Z">
                      <m:rPr>
                        <m:sty m:val="b"/>
                      </m:rPr>
                      <w:rPr>
                        <w:rFonts w:ascii="Cambria Math" w:eastAsia="SimSun" w:hAnsi="Cambria Math"/>
                        <w:szCs w:val="22"/>
                        <w:lang w:eastAsia="zh-CN"/>
                      </w:rPr>
                      <m:t>A</m:t>
                    </w:ins>
                  </m:r>
                </m:sub>
              </m:sSub>
            </m:oMath>
            <w:ins w:id="318" w:author="Zheng, Ce" w:date="2022-07-11T22:09:00Z">
              <w:r w:rsidR="005E619F" w:rsidRPr="00E45BCC">
                <w:rPr>
                  <w:rFonts w:eastAsia="SimSun" w:hAnsi="Times New Roman"/>
                  <w:b/>
                  <w:bCs/>
                  <w:iCs/>
                  <w:szCs w:val="22"/>
                  <w:lang w:eastAsia="zh-CN"/>
                </w:rPr>
                <w:t xml:space="preserve"> </w:t>
              </w:r>
              <w:r w:rsidR="005E619F" w:rsidRPr="00AA4069">
                <w:rPr>
                  <w:rFonts w:eastAsia="SimSun" w:hAnsi="Times New Roman" w:hint="eastAsia"/>
                  <w:lang w:eastAsia="zh-CN"/>
                </w:rPr>
                <w:t>的估计</w:t>
              </w:r>
              <w:r w:rsidR="00944716">
                <w:rPr>
                  <w:rFonts w:eastAsia="SimSun" w:hAnsi="Times New Roman" w:hint="eastAsia"/>
                  <w:lang w:eastAsia="zh-CN"/>
                </w:rPr>
                <w:t>；</w:t>
              </w:r>
            </w:ins>
            <w:r w:rsidRPr="005E619F">
              <w:rPr>
                <w:rFonts w:eastAsia="SimSun" w:hAnsi="Times New Roman"/>
                <w:lang w:eastAsia="zh-CN"/>
              </w:rPr>
              <w:t>UE</w:t>
            </w:r>
            <w:r w:rsidRPr="00944716">
              <w:rPr>
                <w:rFonts w:eastAsia="SimSun" w:hAnsi="Times New Roman"/>
                <w:lang w:eastAsia="zh-CN"/>
              </w:rPr>
              <w:t>端的设备</w:t>
            </w:r>
            <w:r w:rsidRPr="00944716">
              <w:rPr>
                <w:rFonts w:eastAsia="SimSun" w:hAnsi="Times New Roman" w:hint="eastAsia"/>
                <w:lang w:eastAsia="zh-CN"/>
              </w:rPr>
              <w:t>进行训练时间相</w:t>
            </w:r>
            <w:r w:rsidRPr="00944716">
              <w:rPr>
                <w:rFonts w:eastAsia="SimSun" w:hAnsi="Times New Roman"/>
                <w:lang w:eastAsia="zh-CN"/>
              </w:rPr>
              <w:t>关的</w:t>
            </w:r>
            <w:r w:rsidRPr="00D028A3">
              <w:rPr>
                <w:rFonts w:eastAsia="SimSun" w:hAnsi="Times New Roman" w:hint="eastAsia"/>
                <w:lang w:eastAsia="zh-CN"/>
              </w:rPr>
              <w:t>信息</w:t>
            </w:r>
            <w:r w:rsidRPr="009800A5">
              <w:rPr>
                <w:rFonts w:eastAsia="SimSun" w:hAnsi="Times New Roman"/>
                <w:lang w:eastAsia="zh-CN"/>
              </w:rPr>
              <w:t xml:space="preserve"> -- </w:t>
            </w:r>
            <m:oMath>
              <m:sSub>
                <m:sSubPr>
                  <m:ctrlPr>
                    <w:rPr>
                      <w:rFonts w:ascii="Cambria Math" w:eastAsia="SimSun" w:hAnsi="Cambria Math"/>
                      <w:b/>
                      <w:bCs/>
                      <w:iCs/>
                      <w:szCs w:val="22"/>
                      <w:lang w:eastAsia="zh-CN"/>
                    </w:rPr>
                  </m:ctrlPr>
                </m:sSubPr>
                <m:e>
                  <m:r>
                    <m:rPr>
                      <m:sty m:val="b"/>
                    </m:rPr>
                    <w:rPr>
                      <w:rFonts w:ascii="Cambria Math" w:eastAsia="SimSun" w:hAnsi="Cambria Math" w:hint="eastAsia"/>
                      <w:szCs w:val="22"/>
                      <w:lang w:eastAsia="zh-CN"/>
                    </w:rPr>
                    <m:t>In</m:t>
                  </m:r>
                  <m:r>
                    <m:rPr>
                      <m:sty m:val="b"/>
                    </m:rPr>
                    <w:rPr>
                      <w:rFonts w:ascii="Cambria Math" w:eastAsia="SimSun" w:hAnsi="Cambria Math"/>
                      <w:szCs w:val="22"/>
                      <w:lang w:eastAsia="zh-CN"/>
                    </w:rPr>
                    <m:t>fo_T</m:t>
                  </m:r>
                </m:e>
                <m:sub>
                  <m:sSub>
                    <m:sSubPr>
                      <m:ctrlPr>
                        <w:rPr>
                          <w:rFonts w:ascii="Cambria Math" w:eastAsia="SimSun" w:hAnsi="Cambria Math"/>
                          <w:b/>
                          <w:iCs/>
                          <w:szCs w:val="22"/>
                          <w:lang w:eastAsia="zh-CN"/>
                        </w:rPr>
                      </m:ctrlPr>
                    </m:sSubPr>
                    <m:e>
                      <m:r>
                        <m:rPr>
                          <m:sty m:val="b"/>
                        </m:rPr>
                        <w:rPr>
                          <w:rFonts w:ascii="Cambria Math" w:eastAsia="SimSun" w:hAnsi="Cambria Math"/>
                          <w:szCs w:val="22"/>
                          <w:lang w:eastAsia="zh-CN"/>
                        </w:rPr>
                        <m:t>U</m:t>
                      </m:r>
                    </m:e>
                    <m:sub>
                      <m:r>
                        <m:rPr>
                          <m:sty m:val="b"/>
                        </m:rPr>
                        <w:rPr>
                          <w:rFonts w:ascii="Cambria Math" w:eastAsia="SimSun" w:hAnsi="Cambria Math"/>
                          <w:szCs w:val="22"/>
                          <w:lang w:eastAsia="zh-CN"/>
                        </w:rPr>
                        <m:t>i</m:t>
                      </m:r>
                    </m:sub>
                  </m:sSub>
                </m:sub>
              </m:sSub>
            </m:oMath>
            <w:r w:rsidRPr="00E45BCC">
              <w:rPr>
                <w:rFonts w:eastAsia="SimSun" w:hAnsi="Times New Roman"/>
                <w:lang w:eastAsia="zh-CN"/>
              </w:rPr>
              <w:t>的估计</w:t>
            </w:r>
            <w:r w:rsidRPr="00AA4069">
              <w:rPr>
                <w:rFonts w:eastAsia="SimSun" w:hAnsi="Times New Roman" w:hint="eastAsia"/>
                <w:lang w:eastAsia="zh-CN"/>
              </w:rPr>
              <w:t>。</w:t>
            </w:r>
          </w:p>
          <w:p w14:paraId="66C346AB" w14:textId="77777777" w:rsidR="00E66D15" w:rsidRDefault="00E66D15" w:rsidP="00AE0EE4">
            <w:pPr>
              <w:pStyle w:val="af0"/>
              <w:autoSpaceDE w:val="0"/>
              <w:autoSpaceDN w:val="0"/>
              <w:ind w:firstLineChars="0" w:firstLine="0"/>
              <w:textAlignment w:val="bottom"/>
              <w:rPr>
                <w:ins w:id="319" w:author="Zheng, Ce" w:date="2022-07-11T22:05:00Z"/>
                <w:rFonts w:eastAsia="SimSun" w:hAnsi="Times New Roman"/>
                <w:lang w:eastAsia="zh-CN"/>
              </w:rPr>
            </w:pPr>
          </w:p>
          <w:p w14:paraId="0AE21707" w14:textId="3D21231F" w:rsidR="00AE1590" w:rsidRPr="005A4968" w:rsidRDefault="00E672B4" w:rsidP="00245FC4">
            <w:pPr>
              <w:autoSpaceDE w:val="0"/>
              <w:autoSpaceDN w:val="0"/>
              <w:textAlignment w:val="bottom"/>
              <w:rPr>
                <w:rFonts w:eastAsia="SimSun" w:hAnsi="Times New Roman"/>
                <w:lang w:eastAsia="zh-CN"/>
              </w:rPr>
            </w:pPr>
            <m:oMath>
              <m:r>
                <w:ins w:id="320" w:author="Zheng, Ce" w:date="2022-07-11T21:28:00Z">
                  <m:rPr>
                    <m:sty m:val="b"/>
                  </m:rPr>
                  <w:rPr>
                    <w:rFonts w:ascii="Cambria Math" w:eastAsia="SimSun" w:hAnsi="Cambria Math"/>
                    <w:szCs w:val="22"/>
                    <w:lang w:eastAsia="zh-CN"/>
                  </w:rPr>
                  <m:t>Info_</m:t>
                </w:ins>
              </m:r>
              <m:sSub>
                <m:sSubPr>
                  <m:ctrlPr>
                    <w:ins w:id="321" w:author="Zheng, Ce" w:date="2022-07-11T21:28:00Z">
                      <w:rPr>
                        <w:rFonts w:ascii="Cambria Math" w:eastAsia="SimSun" w:hAnsi="Cambria Math"/>
                        <w:b/>
                        <w:bCs/>
                        <w:iCs/>
                        <w:szCs w:val="22"/>
                        <w:lang w:eastAsia="zh-CN"/>
                      </w:rPr>
                    </w:ins>
                  </m:ctrlPr>
                </m:sSubPr>
                <m:e>
                  <m:r>
                    <w:ins w:id="322" w:author="Zheng, Ce" w:date="2022-07-11T21:28:00Z">
                      <m:rPr>
                        <m:sty m:val="b"/>
                      </m:rPr>
                      <w:rPr>
                        <w:rFonts w:ascii="Cambria Math" w:eastAsia="SimSun" w:hAnsi="Cambria Math"/>
                        <w:szCs w:val="22"/>
                        <w:lang w:eastAsia="zh-CN"/>
                      </w:rPr>
                      <m:t>T</m:t>
                    </w:ins>
                  </m:r>
                </m:e>
                <m:sub>
                  <m:r>
                    <w:ins w:id="323" w:author="Zheng, Ce" w:date="2022-07-11T21:28:00Z">
                      <m:rPr>
                        <m:sty m:val="b"/>
                      </m:rPr>
                      <w:rPr>
                        <w:rFonts w:ascii="Cambria Math" w:eastAsia="SimSun" w:hAnsi="Cambria Math"/>
                        <w:szCs w:val="22"/>
                        <w:lang w:eastAsia="zh-CN"/>
                      </w:rPr>
                      <m:t>A</m:t>
                    </w:ins>
                  </m:r>
                </m:sub>
              </m:sSub>
            </m:oMath>
            <w:r w:rsidR="00AE1590" w:rsidRPr="005A4968">
              <w:rPr>
                <w:rFonts w:eastAsia="SimSun" w:hAnsi="Times New Roman" w:hint="eastAsia"/>
                <w:lang w:eastAsia="zh-CN"/>
              </w:rPr>
              <w:t>应包含：</w:t>
            </w:r>
          </w:p>
          <w:p w14:paraId="1E9A1ADF" w14:textId="3F7A34F4" w:rsidR="00AE1590" w:rsidRDefault="00A80360" w:rsidP="00AE1590">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hint="eastAsia"/>
                      <w:noProof/>
                      <w:szCs w:val="22"/>
                      <w:lang w:eastAsia="zh-CN"/>
                    </w:rPr>
                    <m:t>T</m:t>
                  </m:r>
                </m:e>
                <m:sub>
                  <m:r>
                    <m:rPr>
                      <m:sty m:val="bi"/>
                    </m:rPr>
                    <w:rPr>
                      <w:rFonts w:ascii="Cambria Math" w:eastAsia="SimSun" w:hAnsi="Cambria Math"/>
                      <w:noProof/>
                      <w:szCs w:val="22"/>
                      <w:lang w:eastAsia="zh-CN"/>
                    </w:rPr>
                    <m:t>remain</m:t>
                  </m:r>
                </m:sub>
              </m:sSub>
            </m:oMath>
            <w:r w:rsidR="00AE1590" w:rsidRPr="00F21DDF">
              <w:rPr>
                <w:rFonts w:eastAsia="SimSun" w:hAnsi="Times New Roman"/>
                <w:b/>
                <w:bCs/>
                <w:noProof/>
                <w:szCs w:val="22"/>
                <w:lang w:eastAsia="zh-CN"/>
              </w:rPr>
              <w:t xml:space="preserve"> </w:t>
            </w:r>
            <w:r w:rsidR="00AE1590" w:rsidRPr="00F21DDF">
              <w:rPr>
                <w:rFonts w:eastAsia="SimSun" w:hAnsi="Times New Roman"/>
                <w:noProof/>
                <w:szCs w:val="22"/>
                <w:lang w:eastAsia="zh-CN"/>
              </w:rPr>
              <w:t xml:space="preserve">--- </w:t>
            </w:r>
            <w:ins w:id="324" w:author="Zheng, Ce" w:date="2022-07-11T21:29:00Z">
              <w:r w:rsidR="00177B11">
                <w:rPr>
                  <w:rFonts w:eastAsia="SimSun" w:hAnsi="Times New Roman" w:hint="eastAsia"/>
                  <w:lang w:eastAsia="zh-CN"/>
                </w:rPr>
                <w:t>中心聚合节点或</w:t>
              </w:r>
            </w:ins>
            <w:r w:rsidR="00AE1590">
              <w:rPr>
                <w:rFonts w:eastAsia="SimSun" w:hAnsi="Times New Roman" w:hint="eastAsia"/>
                <w:noProof/>
                <w:szCs w:val="22"/>
                <w:lang w:eastAsia="zh-CN"/>
              </w:rPr>
              <w:t>中心</w:t>
            </w:r>
            <w:r w:rsidR="00AE1590">
              <w:rPr>
                <w:rFonts w:eastAsia="SimSun" w:hAnsi="Times New Roman" w:hint="eastAsia"/>
                <w:noProof/>
                <w:szCs w:val="22"/>
                <w:lang w:eastAsia="zh-CN"/>
              </w:rPr>
              <w:t>U</w:t>
            </w:r>
            <w:r w:rsidR="00AE1590">
              <w:rPr>
                <w:rFonts w:eastAsia="SimSun" w:hAnsi="Times New Roman"/>
                <w:noProof/>
                <w:szCs w:val="22"/>
                <w:lang w:eastAsia="zh-CN"/>
              </w:rPr>
              <w:t>E</w:t>
            </w:r>
            <w:r w:rsidR="00AE1590">
              <w:rPr>
                <w:rFonts w:eastAsia="SimSun" w:hAnsi="Times New Roman" w:hint="eastAsia"/>
                <w:noProof/>
                <w:szCs w:val="22"/>
                <w:lang w:eastAsia="zh-CN"/>
              </w:rPr>
              <w:t>可提供服务的剩余时间，即从当前时刻</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到</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该</w:t>
            </w:r>
            <w:ins w:id="325" w:author="Zheng, Ce" w:date="2022-07-11T21:29:00Z">
              <w:r w:rsidR="00FF7282">
                <w:rPr>
                  <w:rFonts w:eastAsia="SimSun" w:hAnsi="Times New Roman" w:hint="eastAsia"/>
                  <w:lang w:eastAsia="zh-CN"/>
                </w:rPr>
                <w:t>中心聚合节点或</w:t>
              </w:r>
            </w:ins>
            <w:r w:rsidR="00AE1590">
              <w:rPr>
                <w:rFonts w:eastAsia="SimSun" w:hAnsi="Times New Roman" w:hint="eastAsia"/>
                <w:noProof/>
                <w:szCs w:val="22"/>
                <w:lang w:eastAsia="zh-CN"/>
              </w:rPr>
              <w:t>中心</w:t>
            </w:r>
            <w:r w:rsidR="00AE1590">
              <w:rPr>
                <w:rFonts w:eastAsia="SimSun" w:hAnsi="Times New Roman" w:hint="eastAsia"/>
                <w:noProof/>
                <w:szCs w:val="22"/>
                <w:lang w:eastAsia="zh-CN"/>
              </w:rPr>
              <w:t>UE</w:t>
            </w:r>
            <w:r w:rsidR="00AE1590" w:rsidRPr="003423FC">
              <w:rPr>
                <w:rFonts w:eastAsia="SimSun" w:hAnsi="Times New Roman" w:hint="eastAsia"/>
                <w:noProof/>
                <w:color w:val="FF0000"/>
                <w:szCs w:val="22"/>
                <w:lang w:eastAsia="zh-CN"/>
              </w:rPr>
              <w:t>没有能力再提供服务</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的时间的估计值；</w:t>
            </w:r>
            <w:r w:rsidR="00AE1590" w:rsidRPr="00F21DDF">
              <w:rPr>
                <w:rFonts w:eastAsia="SimSun" w:hAnsi="Times New Roman"/>
                <w:noProof/>
                <w:szCs w:val="22"/>
                <w:lang w:eastAsia="zh-CN"/>
              </w:rPr>
              <w:t xml:space="preserve"> </w:t>
            </w:r>
          </w:p>
          <w:p w14:paraId="1905A0C0" w14:textId="77777777" w:rsidR="00AE1590" w:rsidRPr="0076290A" w:rsidRDefault="00AE1590" w:rsidP="00AE1590">
            <w:pPr>
              <w:autoSpaceDE w:val="0"/>
              <w:autoSpaceDN w:val="0"/>
              <w:textAlignment w:val="bottom"/>
              <w:rPr>
                <w:rFonts w:eastAsia="SimSun" w:hAnsi="Times New Roman"/>
                <w:noProof/>
                <w:color w:val="FF0000"/>
                <w:sz w:val="20"/>
                <w:lang w:eastAsia="zh-CN"/>
              </w:rPr>
            </w:pPr>
            <w:r w:rsidRPr="0076290A">
              <w:rPr>
                <w:rFonts w:eastAsia="SimSun" w:hAnsi="Times New Roman" w:hint="eastAsia"/>
                <w:noProof/>
                <w:color w:val="FF0000"/>
                <w:sz w:val="20"/>
                <w:lang w:eastAsia="zh-CN"/>
              </w:rPr>
              <w:t>注：这里的</w:t>
            </w:r>
            <w:r>
              <w:rPr>
                <w:rFonts w:eastAsia="SimSun" w:hAnsi="Times New Roman" w:hint="eastAsia"/>
                <w:noProof/>
                <w:color w:val="FF0000"/>
                <w:sz w:val="20"/>
                <w:lang w:eastAsia="zh-CN"/>
              </w:rPr>
              <w:t xml:space="preserve"> </w:t>
            </w:r>
            <w:r w:rsidRPr="00637DAC">
              <w:rPr>
                <w:rFonts w:eastAsia="SimSun" w:hAnsi="Times New Roman" w:hint="eastAsia"/>
                <w:noProof/>
                <w:color w:val="FF0000"/>
                <w:sz w:val="20"/>
                <w:lang w:eastAsia="zh-CN"/>
              </w:rPr>
              <w:t>没有能力再提供服务</w:t>
            </w:r>
            <w:r>
              <w:rPr>
                <w:rFonts w:eastAsia="SimSun" w:hAnsi="Times New Roman" w:hint="eastAsia"/>
                <w:noProof/>
                <w:color w:val="FF0000"/>
                <w:sz w:val="20"/>
                <w:lang w:eastAsia="zh-CN"/>
              </w:rPr>
              <w:t xml:space="preserve"> </w:t>
            </w:r>
            <w:r w:rsidRPr="0076290A">
              <w:rPr>
                <w:rFonts w:eastAsia="SimSun" w:hAnsi="Times New Roman" w:hint="eastAsia"/>
                <w:noProof/>
                <w:color w:val="FF0000"/>
                <w:sz w:val="20"/>
                <w:lang w:eastAsia="zh-CN"/>
              </w:rPr>
              <w:t>指的是计算或通信能力等；而不是服务时间超过</w:t>
            </w:r>
            <m:oMath>
              <m:sSub>
                <m:sSubPr>
                  <m:ctrlPr>
                    <w:rPr>
                      <w:rFonts w:ascii="Cambria Math" w:eastAsia="SimSun" w:hAnsi="Cambria Math"/>
                      <w:b/>
                      <w:bCs/>
                      <w:i/>
                      <w:color w:val="FF0000"/>
                      <w:sz w:val="20"/>
                      <w:lang w:eastAsia="zh-CN"/>
                    </w:rPr>
                  </m:ctrlPr>
                </m:sSubPr>
                <m:e>
                  <m:r>
                    <m:rPr>
                      <m:sty m:val="bi"/>
                    </m:rPr>
                    <w:rPr>
                      <w:rFonts w:ascii="Cambria Math" w:eastAsia="SimSun" w:hAnsi="Cambria Math"/>
                      <w:color w:val="FF0000"/>
                      <w:sz w:val="20"/>
                      <w:lang w:eastAsia="zh-CN"/>
                    </w:rPr>
                    <m:t>τ</m:t>
                  </m:r>
                </m:e>
                <m:sub>
                  <m:r>
                    <m:rPr>
                      <m:sty m:val="bi"/>
                    </m:rPr>
                    <w:rPr>
                      <w:rFonts w:ascii="Cambria Math" w:eastAsia="SimSun" w:hAnsi="Cambria Math" w:hint="eastAsia"/>
                      <w:color w:val="FF0000"/>
                      <w:sz w:val="20"/>
                      <w:lang w:eastAsia="zh-CN"/>
                    </w:rPr>
                    <m:t>S</m:t>
                  </m:r>
                </m:sub>
              </m:sSub>
            </m:oMath>
          </w:p>
          <w:p w14:paraId="07F4A106" w14:textId="4CAA32BA" w:rsidR="00AE1590" w:rsidRDefault="00A80360" w:rsidP="00AE1590">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szCs w:val="22"/>
                      <w:lang w:eastAsia="zh-CN"/>
                    </w:rPr>
                    <m:t>τ</m:t>
                  </m:r>
                </m:e>
                <m:sub>
                  <m:r>
                    <m:rPr>
                      <m:sty m:val="bi"/>
                    </m:rPr>
                    <w:rPr>
                      <w:rFonts w:ascii="Cambria Math" w:eastAsia="SimSun" w:hAnsi="Cambria Math"/>
                      <w:noProof/>
                      <w:szCs w:val="22"/>
                      <w:lang w:eastAsia="zh-CN"/>
                    </w:rPr>
                    <m:t>remain</m:t>
                  </m:r>
                </m:sub>
              </m:sSub>
            </m:oMath>
            <w:r w:rsidR="00AE1590">
              <w:rPr>
                <w:rFonts w:eastAsia="SimSun" w:hAnsi="Times New Roman"/>
                <w:b/>
                <w:bCs/>
                <w:noProof/>
                <w:szCs w:val="22"/>
                <w:lang w:eastAsia="zh-CN"/>
              </w:rPr>
              <w:t xml:space="preserve"> </w:t>
            </w:r>
            <w:r w:rsidR="00AE1590" w:rsidRPr="00F21DDF">
              <w:rPr>
                <w:rFonts w:eastAsia="SimSun" w:hAnsi="Times New Roman"/>
                <w:noProof/>
                <w:szCs w:val="22"/>
                <w:lang w:eastAsia="zh-CN"/>
              </w:rPr>
              <w:t>---</w:t>
            </w:r>
            <w:r w:rsidR="00AE1590">
              <w:rPr>
                <w:rFonts w:eastAsia="SimSun" w:hAnsi="Times New Roman"/>
                <w:noProof/>
                <w:szCs w:val="22"/>
                <w:lang w:eastAsia="zh-CN"/>
              </w:rPr>
              <w:t xml:space="preserve"> </w:t>
            </w:r>
            <w:ins w:id="326" w:author="Zheng, Ce" w:date="2022-07-11T21:29:00Z">
              <w:r w:rsidR="00E67CCE">
                <w:rPr>
                  <w:rFonts w:eastAsia="SimSun" w:hAnsi="Times New Roman" w:hint="eastAsia"/>
                  <w:lang w:eastAsia="zh-CN"/>
                </w:rPr>
                <w:t>中心聚合节点或</w:t>
              </w:r>
            </w:ins>
            <w:r w:rsidR="00AE1590">
              <w:rPr>
                <w:rFonts w:eastAsia="SimSun" w:hAnsi="Times New Roman" w:hint="eastAsia"/>
                <w:noProof/>
                <w:szCs w:val="22"/>
                <w:lang w:eastAsia="zh-CN"/>
              </w:rPr>
              <w:t>中心</w:t>
            </w:r>
            <w:r w:rsidR="00AE1590">
              <w:rPr>
                <w:rFonts w:eastAsia="SimSun" w:hAnsi="Times New Roman" w:hint="eastAsia"/>
                <w:noProof/>
                <w:szCs w:val="22"/>
                <w:lang w:eastAsia="zh-CN"/>
              </w:rPr>
              <w:t>UE</w:t>
            </w:r>
            <w:r w:rsidR="00AE1590">
              <w:rPr>
                <w:rFonts w:eastAsia="SimSun" w:hAnsi="Times New Roman" w:hint="eastAsia"/>
                <w:noProof/>
                <w:szCs w:val="22"/>
                <w:lang w:eastAsia="zh-CN"/>
              </w:rPr>
              <w:t>规定服务的剩余时间，即从当前时刻</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到</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服务周期</w:t>
            </w:r>
            <m:oMath>
              <m:sSub>
                <m:sSubPr>
                  <m:ctrlPr>
                    <w:rPr>
                      <w:rFonts w:ascii="Cambria Math" w:eastAsia="SimSun" w:hAnsi="Cambria Math"/>
                      <w:b/>
                      <w:bCs/>
                      <w:i/>
                      <w:sz w:val="20"/>
                      <w:lang w:eastAsia="zh-CN"/>
                    </w:rPr>
                  </m:ctrlPr>
                </m:sSubPr>
                <m:e>
                  <m:r>
                    <m:rPr>
                      <m:sty m:val="bi"/>
                    </m:rPr>
                    <w:rPr>
                      <w:rFonts w:ascii="Cambria Math" w:eastAsia="SimSun" w:hAnsi="Cambria Math"/>
                      <w:sz w:val="20"/>
                      <w:lang w:eastAsia="zh-CN"/>
                    </w:rPr>
                    <m:t>τ</m:t>
                  </m:r>
                </m:e>
                <m:sub>
                  <m:r>
                    <m:rPr>
                      <m:sty m:val="bi"/>
                    </m:rPr>
                    <w:rPr>
                      <w:rFonts w:ascii="Cambria Math" w:eastAsia="SimSun" w:hAnsi="Cambria Math" w:hint="eastAsia"/>
                      <w:sz w:val="20"/>
                      <w:lang w:eastAsia="zh-CN"/>
                    </w:rPr>
                    <m:t>S</m:t>
                  </m:r>
                </m:sub>
              </m:sSub>
            </m:oMath>
            <w:r w:rsidR="00AE1590">
              <w:rPr>
                <w:rFonts w:eastAsia="SimSun" w:hAnsi="Times New Roman" w:hint="eastAsia"/>
                <w:noProof/>
                <w:szCs w:val="22"/>
                <w:lang w:eastAsia="zh-CN"/>
              </w:rPr>
              <w:t>结束时刻</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的时间；</w:t>
            </w:r>
          </w:p>
          <w:p w14:paraId="4ED20A4B" w14:textId="330BE704" w:rsidR="00AE1590" w:rsidRPr="002921B4" w:rsidRDefault="00A80360" w:rsidP="00AE1590">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min</m:t>
                  </m:r>
                </m:sub>
              </m:sSub>
            </m:oMath>
            <w:r w:rsidR="00AE1590">
              <w:rPr>
                <w:rFonts w:eastAsia="SimSun" w:hAnsi="Times New Roman"/>
                <w:noProof/>
                <w:szCs w:val="22"/>
                <w:lang w:eastAsia="zh-CN"/>
              </w:rPr>
              <w:t xml:space="preserve"> --- </w:t>
            </w:r>
            <w:ins w:id="327" w:author="Zheng, Ce" w:date="2022-07-11T21:29:00Z">
              <w:r w:rsidR="003248CA">
                <w:rPr>
                  <w:rFonts w:eastAsia="SimSun" w:hAnsi="Times New Roman" w:hint="eastAsia"/>
                  <w:lang w:eastAsia="zh-CN"/>
                </w:rPr>
                <w:t>中心聚合节点或</w:t>
              </w:r>
            </w:ins>
            <w:r w:rsidR="00AE1590">
              <w:rPr>
                <w:rFonts w:eastAsia="SimSun" w:hAnsi="Times New Roman" w:hint="eastAsia"/>
                <w:noProof/>
                <w:szCs w:val="22"/>
                <w:lang w:eastAsia="zh-CN"/>
              </w:rPr>
              <w:t>中心</w:t>
            </w:r>
            <w:r w:rsidR="00AE1590">
              <w:rPr>
                <w:rFonts w:eastAsia="SimSun" w:hAnsi="Times New Roman" w:hint="eastAsia"/>
                <w:noProof/>
                <w:szCs w:val="22"/>
                <w:lang w:eastAsia="zh-CN"/>
              </w:rPr>
              <w:t>UE</w:t>
            </w:r>
            <w:r w:rsidR="00AE1590">
              <w:rPr>
                <w:rFonts w:eastAsia="SimSun" w:hAnsi="Times New Roman" w:hint="eastAsia"/>
                <w:noProof/>
                <w:szCs w:val="22"/>
                <w:lang w:eastAsia="zh-CN"/>
              </w:rPr>
              <w:t>剩余时间，</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=min⁡[</m:t>
              </m:r>
              <m:sSub>
                <m:sSubPr>
                  <m:ctrlPr>
                    <w:rPr>
                      <w:rFonts w:ascii="Cambria Math" w:eastAsia="SimSun" w:hAnsi="Cambria Math"/>
                      <w:i/>
                      <w:noProof/>
                      <w:szCs w:val="22"/>
                      <w:lang w:eastAsia="zh-CN"/>
                    </w:rPr>
                  </m:ctrlPr>
                </m:sSubPr>
                <m:e>
                  <m:r>
                    <w:rPr>
                      <w:rFonts w:ascii="Cambria Math" w:eastAsia="SimSun" w:hAnsi="Cambria Math" w:hint="eastAsia"/>
                      <w:noProof/>
                      <w:szCs w:val="22"/>
                      <w:lang w:eastAsia="zh-CN"/>
                    </w:rPr>
                    <m:t>T</m:t>
                  </m:r>
                </m:e>
                <m:sub>
                  <m:r>
                    <w:rPr>
                      <w:rFonts w:ascii="Cambria Math" w:eastAsia="SimSun" w:hAnsi="Cambria Math"/>
                      <w:noProof/>
                      <w:szCs w:val="22"/>
                      <w:lang w:eastAsia="zh-CN"/>
                    </w:rPr>
                    <m:t>remain</m:t>
                  </m:r>
                </m:sub>
              </m:sSub>
              <m:r>
                <w:rPr>
                  <w:rFonts w:ascii="Cambria Math" w:eastAsia="SimSun" w:hAnsi="Cambria Math"/>
                  <w:noProof/>
                  <w:szCs w:val="22"/>
                  <w:lang w:eastAsia="zh-CN"/>
                </w:rPr>
                <m: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τ</m:t>
                  </m:r>
                </m:e>
                <m:sub>
                  <m:r>
                    <w:rPr>
                      <w:rFonts w:ascii="Cambria Math" w:eastAsia="SimSun" w:hAnsi="Cambria Math"/>
                      <w:noProof/>
                      <w:szCs w:val="22"/>
                      <w:lang w:eastAsia="zh-CN"/>
                    </w:rPr>
                    <m:t>remain</m:t>
                  </m:r>
                </m:sub>
              </m:sSub>
              <m:r>
                <w:rPr>
                  <w:rFonts w:ascii="Cambria Math" w:eastAsia="SimSun" w:hAnsi="Cambria Math"/>
                  <w:noProof/>
                  <w:szCs w:val="22"/>
                  <w:lang w:eastAsia="zh-CN"/>
                </w:rPr>
                <m:t>]</m:t>
              </m:r>
            </m:oMath>
            <w:r w:rsidR="00AE1590">
              <w:rPr>
                <w:rFonts w:eastAsia="SimSun" w:hAnsi="Times New Roman" w:hint="eastAsia"/>
                <w:noProof/>
                <w:szCs w:val="22"/>
                <w:lang w:eastAsia="zh-CN"/>
              </w:rPr>
              <w:t>，即</w:t>
            </w:r>
            <m:oMath>
              <m:sSub>
                <m:sSubPr>
                  <m:ctrlPr>
                    <w:rPr>
                      <w:rFonts w:ascii="Cambria Math" w:eastAsia="SimSun" w:hAnsi="Cambria Math"/>
                      <w:i/>
                      <w:noProof/>
                      <w:szCs w:val="22"/>
                      <w:lang w:eastAsia="zh-CN"/>
                    </w:rPr>
                  </m:ctrlPr>
                </m:sSubPr>
                <m:e>
                  <m:r>
                    <w:rPr>
                      <w:rFonts w:ascii="Cambria Math" w:eastAsia="SimSun" w:hAnsi="Cambria Math" w:hint="eastAsia"/>
                      <w:noProof/>
                      <w:szCs w:val="22"/>
                      <w:lang w:eastAsia="zh-CN"/>
                    </w:rPr>
                    <m:t>T</m:t>
                  </m:r>
                </m:e>
                <m:sub>
                  <m:r>
                    <w:rPr>
                      <w:rFonts w:ascii="Cambria Math" w:eastAsia="SimSun" w:hAnsi="Cambria Math"/>
                      <w:noProof/>
                      <w:szCs w:val="22"/>
                      <w:lang w:eastAsia="zh-CN"/>
                    </w:rPr>
                    <m:t>remain</m:t>
                  </m:r>
                </m:sub>
              </m:sSub>
            </m:oMath>
            <w:r w:rsidR="00AE1590">
              <w:rPr>
                <w:rFonts w:eastAsia="SimSun" w:hAnsi="Times New Roman" w:hint="eastAsia"/>
                <w:noProof/>
                <w:szCs w:val="22"/>
                <w:lang w:eastAsia="zh-CN"/>
              </w:rPr>
              <w:t>和</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τ</m:t>
                  </m:r>
                </m:e>
                <m:sub>
                  <m:r>
                    <w:rPr>
                      <w:rFonts w:ascii="Cambria Math" w:eastAsia="SimSun" w:hAnsi="Cambria Math"/>
                      <w:noProof/>
                      <w:szCs w:val="22"/>
                      <w:lang w:eastAsia="zh-CN"/>
                    </w:rPr>
                    <m:t>remain</m:t>
                  </m:r>
                </m:sub>
              </m:sSub>
            </m:oMath>
            <w:r w:rsidR="00AE1590">
              <w:rPr>
                <w:rFonts w:eastAsia="SimSun" w:hAnsi="Times New Roman" w:hint="eastAsia"/>
                <w:noProof/>
                <w:szCs w:val="22"/>
                <w:lang w:eastAsia="zh-CN"/>
              </w:rPr>
              <w:t>的最小值；</w:t>
            </w:r>
          </w:p>
          <w:p w14:paraId="6AE1B20A" w14:textId="6AAA4603" w:rsidR="00AE1590" w:rsidRPr="00F21DDF" w:rsidRDefault="00A80360" w:rsidP="00AE1590">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1</m:t>
                  </m:r>
                </m:sub>
              </m:sSub>
            </m:oMath>
            <w:r w:rsidR="00AE1590" w:rsidRPr="00F21DDF">
              <w:rPr>
                <w:rFonts w:eastAsia="SimSun" w:hAnsi="Times New Roman"/>
                <w:noProof/>
                <w:szCs w:val="22"/>
                <w:lang w:eastAsia="zh-CN"/>
              </w:rPr>
              <w:t xml:space="preserve"> --- </w:t>
            </w:r>
            <w:ins w:id="328" w:author="Zheng, Ce" w:date="2022-07-11T21:29:00Z">
              <w:r w:rsidR="003248CA">
                <w:rPr>
                  <w:rFonts w:eastAsia="SimSun" w:hAnsi="Times New Roman" w:hint="eastAsia"/>
                  <w:lang w:eastAsia="zh-CN"/>
                </w:rPr>
                <w:t>中心聚合节点或</w:t>
              </w:r>
            </w:ins>
            <w:r w:rsidR="00AE1590">
              <w:rPr>
                <w:rFonts w:eastAsia="SimSun" w:hAnsi="Times New Roman" w:hint="eastAsia"/>
                <w:noProof/>
                <w:szCs w:val="22"/>
                <w:lang w:eastAsia="zh-CN"/>
              </w:rPr>
              <w:t>中心</w:t>
            </w:r>
            <w:r w:rsidR="00AE1590">
              <w:rPr>
                <w:rFonts w:eastAsia="SimSun" w:hAnsi="Times New Roman" w:hint="eastAsia"/>
                <w:noProof/>
                <w:szCs w:val="22"/>
                <w:lang w:eastAsia="zh-CN"/>
              </w:rPr>
              <w:t>UE</w:t>
            </w:r>
            <w:r w:rsidR="00AE1590">
              <w:rPr>
                <w:rFonts w:eastAsia="SimSun" w:hAnsi="Times New Roman" w:hint="eastAsia"/>
                <w:noProof/>
                <w:szCs w:val="22"/>
                <w:lang w:eastAsia="zh-CN"/>
              </w:rPr>
              <w:t>完成本次全局聚合所需的剩余时间，即从当前时刻</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到</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中心</w:t>
            </w:r>
            <w:r w:rsidR="00AE1590">
              <w:rPr>
                <w:rFonts w:eastAsia="SimSun" w:hAnsi="Times New Roman" w:hint="eastAsia"/>
                <w:noProof/>
                <w:szCs w:val="22"/>
                <w:lang w:eastAsia="zh-CN"/>
              </w:rPr>
              <w:t>UE</w:t>
            </w:r>
            <w:r w:rsidR="00AE1590">
              <w:rPr>
                <w:rFonts w:eastAsia="SimSun" w:hAnsi="Times New Roman" w:hint="eastAsia"/>
                <w:noProof/>
                <w:szCs w:val="22"/>
                <w:lang w:eastAsia="zh-CN"/>
              </w:rPr>
              <w:t>完成本次全局聚合的时间；</w:t>
            </w:r>
          </w:p>
          <w:p w14:paraId="6F781ED1" w14:textId="214CDED2" w:rsidR="00AE1590" w:rsidRPr="00F21DDF" w:rsidRDefault="00A80360" w:rsidP="00AE1590">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2</m:t>
                  </m:r>
                </m:sub>
              </m:sSub>
            </m:oMath>
            <w:r w:rsidR="00AE1590" w:rsidRPr="00F21DDF">
              <w:rPr>
                <w:rFonts w:eastAsia="SimSun" w:hAnsi="Times New Roman"/>
                <w:noProof/>
                <w:szCs w:val="22"/>
                <w:lang w:eastAsia="zh-CN"/>
              </w:rPr>
              <w:t xml:space="preserve"> --- </w:t>
            </w:r>
            <w:ins w:id="329" w:author="Zheng, Ce" w:date="2022-07-11T21:29:00Z">
              <w:r w:rsidR="003248CA">
                <w:rPr>
                  <w:rFonts w:eastAsia="SimSun" w:hAnsi="Times New Roman" w:hint="eastAsia"/>
                  <w:lang w:eastAsia="zh-CN"/>
                </w:rPr>
                <w:t>中心聚合节点或</w:t>
              </w:r>
            </w:ins>
            <w:r w:rsidR="00AE1590">
              <w:rPr>
                <w:rFonts w:eastAsia="SimSun" w:hAnsi="Times New Roman" w:hint="eastAsia"/>
                <w:noProof/>
                <w:szCs w:val="22"/>
                <w:lang w:eastAsia="zh-CN"/>
              </w:rPr>
              <w:t>中心</w:t>
            </w:r>
            <w:r w:rsidR="00AE1590">
              <w:rPr>
                <w:rFonts w:eastAsia="SimSun" w:hAnsi="Times New Roman" w:hint="eastAsia"/>
                <w:noProof/>
                <w:szCs w:val="22"/>
                <w:lang w:eastAsia="zh-CN"/>
              </w:rPr>
              <w:t>UE</w:t>
            </w:r>
            <w:r w:rsidR="00AE1590">
              <w:rPr>
                <w:rFonts w:eastAsia="SimSun" w:hAnsi="Times New Roman" w:hint="eastAsia"/>
                <w:noProof/>
                <w:szCs w:val="22"/>
                <w:lang w:eastAsia="zh-CN"/>
              </w:rPr>
              <w:t>完成下次全局聚合所需的时间，即从中心</w:t>
            </w:r>
            <w:r w:rsidR="00AE1590">
              <w:rPr>
                <w:rFonts w:eastAsia="SimSun" w:hAnsi="Times New Roman" w:hint="eastAsia"/>
                <w:noProof/>
                <w:szCs w:val="22"/>
                <w:lang w:eastAsia="zh-CN"/>
              </w:rPr>
              <w:t>UE</w:t>
            </w:r>
            <w:r w:rsidR="00AE1590">
              <w:rPr>
                <w:rFonts w:eastAsia="SimSun" w:hAnsi="Times New Roman" w:hint="eastAsia"/>
                <w:noProof/>
                <w:szCs w:val="22"/>
                <w:lang w:eastAsia="zh-CN"/>
              </w:rPr>
              <w:t>完成本次全局聚合起</w:t>
            </w:r>
            <w:r w:rsidR="00AE1590">
              <w:rPr>
                <w:rFonts w:eastAsia="SimSun" w:hAnsi="Times New Roman" w:hint="eastAsia"/>
                <w:noProof/>
                <w:szCs w:val="22"/>
                <w:lang w:eastAsia="zh-CN"/>
              </w:rPr>
              <w:t xml:space="preserve"> </w:t>
            </w:r>
            <w:r w:rsidR="00AE1590">
              <w:rPr>
                <w:rFonts w:eastAsia="SimSun" w:hAnsi="Times New Roman" w:hint="eastAsia"/>
                <w:noProof/>
                <w:szCs w:val="22"/>
                <w:lang w:eastAsia="zh-CN"/>
              </w:rPr>
              <w:t>到</w:t>
            </w:r>
            <w:r w:rsidR="00AE1590">
              <w:rPr>
                <w:rFonts w:eastAsia="SimSun" w:hAnsi="Times New Roman" w:hint="eastAsia"/>
                <w:noProof/>
                <w:szCs w:val="22"/>
                <w:lang w:eastAsia="zh-CN"/>
              </w:rPr>
              <w:t xml:space="preserve"> </w:t>
            </w:r>
            <w:r w:rsidR="00AE1590" w:rsidRPr="00F21DDF">
              <w:rPr>
                <w:rFonts w:eastAsia="SimSun" w:hAnsi="Times New Roman"/>
                <w:noProof/>
                <w:szCs w:val="22"/>
                <w:lang w:eastAsia="zh-CN"/>
              </w:rPr>
              <w:t xml:space="preserve"> </w:t>
            </w:r>
            <w:r w:rsidR="00AE1590">
              <w:rPr>
                <w:rFonts w:eastAsia="SimSun" w:hAnsi="Times New Roman" w:hint="eastAsia"/>
                <w:noProof/>
                <w:szCs w:val="22"/>
                <w:lang w:eastAsia="zh-CN"/>
              </w:rPr>
              <w:t>中心</w:t>
            </w:r>
            <w:r w:rsidR="00AE1590">
              <w:rPr>
                <w:rFonts w:eastAsia="SimSun" w:hAnsi="Times New Roman" w:hint="eastAsia"/>
                <w:noProof/>
                <w:szCs w:val="22"/>
                <w:lang w:eastAsia="zh-CN"/>
              </w:rPr>
              <w:t>UE</w:t>
            </w:r>
            <w:r w:rsidR="00AE1590">
              <w:rPr>
                <w:rFonts w:eastAsia="SimSun" w:hAnsi="Times New Roman" w:hint="eastAsia"/>
                <w:noProof/>
                <w:szCs w:val="22"/>
                <w:lang w:eastAsia="zh-CN"/>
              </w:rPr>
              <w:t>完成下一次全局聚合的时间；</w:t>
            </w:r>
          </w:p>
          <w:p w14:paraId="543680F7" w14:textId="09D22876" w:rsidR="00AE1590" w:rsidRDefault="00A80360" w:rsidP="00AE1590">
            <w:pPr>
              <w:autoSpaceDE w:val="0"/>
              <w:autoSpaceDN w:val="0"/>
              <w:textAlignment w:val="bottom"/>
              <w:rPr>
                <w:ins w:id="330" w:author="Zheng, Ce" w:date="2022-07-11T22:10:00Z"/>
                <w:rFonts w:eastAsia="SimSun" w:hAnsi="Times New Roman"/>
                <w:iCs/>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train</m:t>
                  </m:r>
                </m:sub>
              </m:sSub>
            </m:oMath>
            <w:r w:rsidR="00AE1590" w:rsidRPr="00FC0452">
              <w:rPr>
                <w:rFonts w:eastAsia="SimSun" w:hAnsi="Times New Roman"/>
                <w:b/>
                <w:bCs/>
                <w:noProof/>
                <w:szCs w:val="22"/>
                <w:lang w:eastAsia="zh-CN"/>
              </w:rPr>
              <w:t xml:space="preserve"> </w:t>
            </w:r>
            <w:r w:rsidR="00AE1590" w:rsidRPr="00FC0452">
              <w:rPr>
                <w:rFonts w:eastAsia="SimSun" w:hAnsi="Times New Roman"/>
                <w:noProof/>
                <w:szCs w:val="22"/>
                <w:lang w:eastAsia="zh-CN"/>
              </w:rPr>
              <w:t>---</w:t>
            </w:r>
            <w:r w:rsidR="00AE1590" w:rsidRPr="00FC0452">
              <w:rPr>
                <w:rFonts w:eastAsia="SimSun" w:hAnsi="Times New Roman" w:hint="eastAsia"/>
                <w:noProof/>
                <w:szCs w:val="22"/>
                <w:lang w:eastAsia="zh-CN"/>
              </w:rPr>
              <w:t xml:space="preserve"> </w:t>
            </w:r>
            <w:ins w:id="331" w:author="Zheng, Ce" w:date="2022-07-11T21:29:00Z">
              <w:r w:rsidR="003248CA">
                <w:rPr>
                  <w:rFonts w:eastAsia="SimSun" w:hAnsi="Times New Roman" w:hint="eastAsia"/>
                  <w:lang w:eastAsia="zh-CN"/>
                </w:rPr>
                <w:t>中心聚合节点或</w:t>
              </w:r>
            </w:ins>
            <w:r w:rsidR="00AE1590" w:rsidRPr="00FC0452">
              <w:rPr>
                <w:rFonts w:eastAsia="SimSun" w:hAnsi="Times New Roman" w:hint="eastAsia"/>
                <w:noProof/>
                <w:szCs w:val="22"/>
                <w:lang w:eastAsia="zh-CN"/>
              </w:rPr>
              <w:t>中心</w:t>
            </w:r>
            <w:r w:rsidR="00AE1590" w:rsidRPr="00FC0452">
              <w:rPr>
                <w:rFonts w:eastAsia="SimSun" w:hAnsi="Times New Roman" w:hint="eastAsia"/>
                <w:noProof/>
                <w:szCs w:val="22"/>
                <w:lang w:eastAsia="zh-CN"/>
              </w:rPr>
              <w:t>UE</w:t>
            </w:r>
            <w:r w:rsidR="00AE1590" w:rsidRPr="00FC0452">
              <w:rPr>
                <w:rFonts w:eastAsia="SimSun" w:hAnsi="Times New Roman" w:hint="eastAsia"/>
                <w:noProof/>
                <w:szCs w:val="22"/>
                <w:lang w:eastAsia="zh-CN"/>
              </w:rPr>
              <w:t>完成下次全局聚合所需的剩余时间，</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train</m:t>
                  </m:r>
                </m:sub>
              </m:sSub>
              <m:r>
                <w:rPr>
                  <w:rFonts w:ascii="Cambria Math" w:eastAsia="SimSun" w:hAnsi="Cambria Math"/>
                  <w:noProof/>
                  <w:szCs w:val="22"/>
                  <w:lang w:eastAsia="zh-CN"/>
                </w:rPr>
                <m: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1</m:t>
                  </m:r>
                </m:sub>
              </m:sSub>
              <m:r>
                <w:rPr>
                  <w:rFonts w:ascii="Cambria Math" w:eastAsia="SimSun" w:hAnsi="Cambria Math"/>
                  <w:noProof/>
                  <w:szCs w:val="22"/>
                  <w:lang w:eastAsia="zh-CN"/>
                </w:rPr>
                <m: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2</m:t>
                  </m:r>
                </m:sub>
              </m:sSub>
            </m:oMath>
            <w:r w:rsidR="00AE1590" w:rsidRPr="00FC0452">
              <w:rPr>
                <w:rFonts w:eastAsia="SimSun" w:hAnsi="Times New Roman" w:hint="eastAsia"/>
                <w:noProof/>
                <w:szCs w:val="22"/>
                <w:lang w:eastAsia="zh-CN"/>
              </w:rPr>
              <w:t>，即从当前时刻</w:t>
            </w:r>
            <w:r w:rsidR="00AE1590" w:rsidRPr="00FC0452">
              <w:rPr>
                <w:rFonts w:eastAsia="SimSun" w:hAnsi="Times New Roman" w:hint="eastAsia"/>
                <w:noProof/>
                <w:szCs w:val="22"/>
                <w:lang w:eastAsia="zh-CN"/>
              </w:rPr>
              <w:t xml:space="preserve"> </w:t>
            </w:r>
            <w:r w:rsidR="00AE1590" w:rsidRPr="00FC0452">
              <w:rPr>
                <w:rFonts w:eastAsia="SimSun" w:hAnsi="Times New Roman" w:hint="eastAsia"/>
                <w:noProof/>
                <w:szCs w:val="22"/>
                <w:lang w:eastAsia="zh-CN"/>
              </w:rPr>
              <w:t>到</w:t>
            </w:r>
            <w:r w:rsidR="00AE1590" w:rsidRPr="00FC0452">
              <w:rPr>
                <w:rFonts w:eastAsia="SimSun" w:hAnsi="Times New Roman" w:hint="eastAsia"/>
                <w:noProof/>
                <w:szCs w:val="22"/>
                <w:lang w:eastAsia="zh-CN"/>
              </w:rPr>
              <w:t xml:space="preserve"> </w:t>
            </w:r>
            <w:r w:rsidR="00AE1590" w:rsidRPr="00FC0452">
              <w:rPr>
                <w:rFonts w:eastAsia="SimSun" w:hAnsi="Times New Roman" w:hint="eastAsia"/>
                <w:noProof/>
                <w:szCs w:val="22"/>
                <w:lang w:eastAsia="zh-CN"/>
              </w:rPr>
              <w:t>中心节点完成下一次全局聚合的时间</w:t>
            </w:r>
            <w:r w:rsidR="00AE1590" w:rsidRPr="00FC0452">
              <w:rPr>
                <w:rFonts w:eastAsia="SimSun" w:hAnsi="Times New Roman" w:hint="eastAsia"/>
                <w:iCs/>
                <w:noProof/>
                <w:szCs w:val="22"/>
                <w:lang w:eastAsia="zh-CN"/>
              </w:rPr>
              <w:t>。</w:t>
            </w:r>
          </w:p>
          <w:p w14:paraId="5E66E865" w14:textId="77777777" w:rsidR="00346DFE" w:rsidRDefault="00346DFE" w:rsidP="00AE1590">
            <w:pPr>
              <w:autoSpaceDE w:val="0"/>
              <w:autoSpaceDN w:val="0"/>
              <w:textAlignment w:val="bottom"/>
              <w:rPr>
                <w:ins w:id="332" w:author="Zheng, Ce" w:date="2022-07-11T22:10:00Z"/>
                <w:rFonts w:eastAsia="SimSun" w:hAnsi="Times New Roman"/>
                <w:iCs/>
                <w:noProof/>
                <w:szCs w:val="22"/>
                <w:lang w:eastAsia="zh-CN"/>
              </w:rPr>
            </w:pPr>
          </w:p>
          <w:p w14:paraId="49FE539B" w14:textId="12E73436" w:rsidR="009800A5" w:rsidRDefault="00773FE6" w:rsidP="009800A5">
            <w:pPr>
              <w:pStyle w:val="af0"/>
              <w:autoSpaceDE w:val="0"/>
              <w:autoSpaceDN w:val="0"/>
              <w:ind w:firstLineChars="0" w:firstLine="0"/>
              <w:textAlignment w:val="bottom"/>
              <w:rPr>
                <w:ins w:id="333" w:author="Zheng, Ce" w:date="2022-07-11T22:10:00Z"/>
                <w:rFonts w:eastAsia="SimSun" w:hAnsi="Times New Roman"/>
                <w:lang w:eastAsia="zh-CN"/>
              </w:rPr>
            </w:pPr>
            <w:ins w:id="334" w:author="Zheng, Ce" w:date="2022-07-11T22:13:00Z">
              <w:r>
                <w:rPr>
                  <w:rFonts w:eastAsia="SimSun" w:hAnsi="Times New Roman" w:hint="eastAsia"/>
                  <w:noProof/>
                  <w:szCs w:val="22"/>
                  <w:lang w:eastAsia="zh-CN"/>
                </w:rPr>
                <w:t>对于</w:t>
              </w:r>
            </w:ins>
            <w:ins w:id="335" w:author="Zheng, Ce" w:date="2022-07-11T22:48:00Z">
              <w:r w:rsidR="00B02B29">
                <w:rPr>
                  <w:rFonts w:eastAsia="SimSun" w:hAnsi="Times New Roman" w:hint="eastAsia"/>
                  <w:noProof/>
                  <w:szCs w:val="22"/>
                  <w:lang w:eastAsia="zh-CN"/>
                </w:rPr>
                <w:t>即将</w:t>
              </w:r>
            </w:ins>
            <w:ins w:id="336" w:author="Zheng, Ce" w:date="2022-07-11T22:13:00Z">
              <w:r w:rsidR="0080341C">
                <w:rPr>
                  <w:rFonts w:eastAsia="SimSun" w:hAnsi="Times New Roman" w:hint="eastAsia"/>
                  <w:noProof/>
                  <w:szCs w:val="22"/>
                  <w:lang w:eastAsia="zh-CN"/>
                </w:rPr>
                <w:t>加入联邦学习的</w:t>
              </w:r>
            </w:ins>
            <w:ins w:id="337" w:author="Zheng, Ce" w:date="2022-07-11T22:17:00Z">
              <w:r w:rsidR="00524E7B">
                <w:rPr>
                  <w:rFonts w:eastAsia="SimSun" w:hAnsi="Times New Roman" w:hint="eastAsia"/>
                  <w:noProof/>
                  <w:szCs w:val="22"/>
                  <w:lang w:eastAsia="zh-CN"/>
                </w:rPr>
                <w:t>新计算</w:t>
              </w:r>
            </w:ins>
            <w:ins w:id="338" w:author="Zheng, Ce" w:date="2022-07-11T22:13:00Z">
              <w:r w:rsidR="0080341C">
                <w:rPr>
                  <w:rFonts w:eastAsia="SimSun" w:hAnsi="Times New Roman" w:hint="eastAsia"/>
                  <w:noProof/>
                  <w:szCs w:val="22"/>
                  <w:lang w:eastAsia="zh-CN"/>
                </w:rPr>
                <w:t>UE</w:t>
              </w:r>
            </w:ins>
            <w:ins w:id="339" w:author="Zheng, Ce" w:date="2022-07-11T22:14:00Z">
              <w:r w:rsidR="0088546C">
                <w:rPr>
                  <w:rFonts w:eastAsia="SimSun" w:hAnsi="Times New Roman" w:hint="eastAsia"/>
                  <w:noProof/>
                  <w:szCs w:val="22"/>
                  <w:lang w:eastAsia="zh-CN"/>
                </w:rPr>
                <w:t>，</w:t>
              </w:r>
            </w:ins>
            <m:oMath>
              <m:sSub>
                <m:sSubPr>
                  <m:ctrlPr>
                    <w:ins w:id="340" w:author="Zheng, Ce" w:date="2022-07-11T22:10:00Z">
                      <w:rPr>
                        <w:rFonts w:ascii="Cambria Math" w:eastAsia="SimSun" w:hAnsi="Cambria Math"/>
                        <w:b/>
                        <w:bCs/>
                        <w:iCs/>
                        <w:szCs w:val="22"/>
                        <w:lang w:eastAsia="zh-CN"/>
                      </w:rPr>
                    </w:ins>
                  </m:ctrlPr>
                </m:sSubPr>
                <m:e>
                  <m:r>
                    <w:ins w:id="341" w:author="Zheng, Ce" w:date="2022-07-11T22:10:00Z">
                      <m:rPr>
                        <m:sty m:val="b"/>
                      </m:rPr>
                      <w:rPr>
                        <w:rFonts w:ascii="Cambria Math" w:eastAsia="SimSun" w:hAnsi="Cambria Math" w:hint="eastAsia"/>
                        <w:szCs w:val="22"/>
                        <w:lang w:eastAsia="zh-CN"/>
                      </w:rPr>
                      <m:t>In</m:t>
                    </w:ins>
                  </m:r>
                  <m:r>
                    <w:ins w:id="342" w:author="Zheng, Ce" w:date="2022-07-11T22:10:00Z">
                      <m:rPr>
                        <m:sty m:val="b"/>
                      </m:rPr>
                      <w:rPr>
                        <w:rFonts w:ascii="Cambria Math" w:eastAsia="SimSun" w:hAnsi="Cambria Math"/>
                        <w:szCs w:val="22"/>
                        <w:lang w:eastAsia="zh-CN"/>
                      </w:rPr>
                      <m:t>fo_T</m:t>
                    </w:ins>
                  </m:r>
                </m:e>
                <m:sub>
                  <m:sSub>
                    <m:sSubPr>
                      <m:ctrlPr>
                        <w:ins w:id="343" w:author="Zheng, Ce" w:date="2022-07-11T22:10:00Z">
                          <w:rPr>
                            <w:rFonts w:ascii="Cambria Math" w:eastAsia="SimSun" w:hAnsi="Cambria Math"/>
                            <w:b/>
                            <w:iCs/>
                            <w:szCs w:val="22"/>
                            <w:lang w:eastAsia="zh-CN"/>
                          </w:rPr>
                        </w:ins>
                      </m:ctrlPr>
                    </m:sSubPr>
                    <m:e>
                      <m:r>
                        <w:ins w:id="344" w:author="Zheng, Ce" w:date="2022-07-11T22:10:00Z">
                          <m:rPr>
                            <m:sty m:val="b"/>
                          </m:rPr>
                          <w:rPr>
                            <w:rFonts w:ascii="Cambria Math" w:eastAsia="SimSun" w:hAnsi="Cambria Math" w:hint="eastAsia"/>
                            <w:szCs w:val="22"/>
                            <w:lang w:eastAsia="zh-CN"/>
                          </w:rPr>
                          <m:t>U</m:t>
                        </w:ins>
                      </m:r>
                    </m:e>
                    <m:sub>
                      <m:r>
                        <w:ins w:id="345" w:author="Zheng, Ce" w:date="2022-07-11T22:10:00Z">
                          <m:rPr>
                            <m:sty m:val="b"/>
                          </m:rPr>
                          <w:rPr>
                            <w:rFonts w:ascii="Cambria Math" w:eastAsia="SimSun" w:hAnsi="Cambria Math"/>
                            <w:szCs w:val="22"/>
                            <w:lang w:eastAsia="zh-CN"/>
                          </w:rPr>
                          <m:t>i</m:t>
                        </w:ins>
                      </m:r>
                    </m:sub>
                  </m:sSub>
                </m:sub>
              </m:sSub>
            </m:oMath>
            <w:ins w:id="346" w:author="Zheng, Ce" w:date="2022-07-11T22:10:00Z">
              <w:r w:rsidR="009800A5" w:rsidRPr="005A4968">
                <w:rPr>
                  <w:rFonts w:eastAsia="SimSun" w:hAnsi="Times New Roman" w:hint="eastAsia"/>
                  <w:lang w:eastAsia="zh-CN"/>
                </w:rPr>
                <w:t>应包含：</w:t>
              </w:r>
            </w:ins>
          </w:p>
          <w:p w14:paraId="3CDA2CE9" w14:textId="5A401D52" w:rsidR="009800A5" w:rsidRDefault="00A80360" w:rsidP="009800A5">
            <w:pPr>
              <w:rPr>
                <w:ins w:id="347" w:author="Zheng, Ce" w:date="2022-07-11T22:14:00Z"/>
                <w:rFonts w:ascii="SimSun" w:eastAsia="SimSun" w:hAnsi="SimSun"/>
                <w:noProof/>
                <w:szCs w:val="22"/>
                <w:lang w:eastAsia="zh-CN"/>
              </w:rPr>
            </w:pPr>
            <m:oMath>
              <m:sSubSup>
                <m:sSubSupPr>
                  <m:ctrlPr>
                    <w:ins w:id="348" w:author="Zheng, Ce" w:date="2022-07-11T22:10:00Z">
                      <w:rPr>
                        <w:rFonts w:ascii="Cambria Math" w:eastAsia="SimSun" w:hAnsi="Cambria Math"/>
                        <w:b/>
                        <w:i/>
                        <w:noProof/>
                        <w:szCs w:val="22"/>
                        <w:lang w:eastAsia="zh-CN"/>
                      </w:rPr>
                    </w:ins>
                  </m:ctrlPr>
                </m:sSubSupPr>
                <m:e>
                  <m:r>
                    <w:ins w:id="349" w:author="Zheng, Ce" w:date="2022-07-11T22:10:00Z">
                      <m:rPr>
                        <m:sty m:val="bi"/>
                      </m:rPr>
                      <w:rPr>
                        <w:rFonts w:ascii="Cambria Math" w:eastAsia="SimSun" w:hAnsi="Cambria Math"/>
                        <w:noProof/>
                        <w:szCs w:val="22"/>
                        <w:lang w:eastAsia="zh-CN"/>
                      </w:rPr>
                      <m:t>T</m:t>
                    </w:ins>
                  </m:r>
                </m:e>
                <m:sub>
                  <m:r>
                    <w:ins w:id="350" w:author="Zheng, Ce" w:date="2022-07-11T22:10:00Z">
                      <m:rPr>
                        <m:sty m:val="bi"/>
                      </m:rPr>
                      <w:rPr>
                        <w:rFonts w:ascii="Cambria Math" w:eastAsia="SimSun" w:hAnsi="Cambria Math" w:hint="eastAsia"/>
                        <w:noProof/>
                        <w:szCs w:val="22"/>
                        <w:lang w:eastAsia="zh-CN"/>
                      </w:rPr>
                      <m:t>endure</m:t>
                    </w:ins>
                  </m:r>
                </m:sub>
                <m:sup>
                  <m:r>
                    <w:ins w:id="351" w:author="Zheng, Ce" w:date="2022-07-11T22:10:00Z">
                      <m:rPr>
                        <m:sty m:val="bi"/>
                      </m:rPr>
                      <w:rPr>
                        <w:rFonts w:ascii="Cambria Math" w:eastAsia="SimSun" w:hAnsi="Cambria Math" w:hint="eastAsia"/>
                        <w:noProof/>
                        <w:szCs w:val="22"/>
                        <w:lang w:eastAsia="zh-CN"/>
                      </w:rPr>
                      <m:t>i</m:t>
                    </w:ins>
                  </m:r>
                </m:sup>
              </m:sSubSup>
            </m:oMath>
            <w:ins w:id="352" w:author="Zheng, Ce" w:date="2022-07-11T22:10:00Z">
              <w:r w:rsidR="009800A5">
                <w:rPr>
                  <w:rFonts w:ascii="SimSun" w:eastAsia="SimSun" w:hAnsi="SimSun"/>
                  <w:noProof/>
                  <w:szCs w:val="22"/>
                  <w:lang w:eastAsia="zh-CN"/>
                </w:rPr>
                <w:t xml:space="preserve">– </w:t>
              </w:r>
              <w:r w:rsidR="009800A5">
                <w:rPr>
                  <w:rFonts w:ascii="SimSun" w:eastAsia="SimSun" w:hAnsi="SimSun" w:hint="eastAsia"/>
                  <w:noProof/>
                  <w:szCs w:val="22"/>
                  <w:lang w:eastAsia="zh-CN"/>
                </w:rPr>
                <w:t>即将加入</w:t>
              </w:r>
              <w:r w:rsidR="009800A5" w:rsidRPr="00102F5F">
                <w:rPr>
                  <w:rFonts w:eastAsia="SimSun" w:hAnsi="Times New Roman"/>
                  <w:noProof/>
                  <w:szCs w:val="22"/>
                  <w:lang w:eastAsia="zh-CN"/>
                </w:rPr>
                <w:t>FL</w:t>
              </w:r>
              <w:r w:rsidR="009800A5">
                <w:rPr>
                  <w:rFonts w:ascii="SimSun" w:eastAsia="SimSun" w:hAnsi="SimSun" w:hint="eastAsia"/>
                  <w:noProof/>
                  <w:szCs w:val="22"/>
                  <w:lang w:eastAsia="zh-CN"/>
                </w:rPr>
                <w:t>的</w:t>
              </w:r>
              <w:r w:rsidR="009800A5" w:rsidRPr="009C2CD0">
                <w:rPr>
                  <w:rFonts w:ascii="SimSun" w:eastAsia="SimSun" w:hAnsi="SimSun" w:hint="eastAsia"/>
                  <w:noProof/>
                  <w:szCs w:val="22"/>
                  <w:highlight w:val="yellow"/>
                  <w:lang w:eastAsia="zh-CN"/>
                </w:rPr>
                <w:t>计算</w:t>
              </w:r>
              <w:r w:rsidR="009800A5" w:rsidRPr="009C2CD0">
                <w:rPr>
                  <w:rFonts w:eastAsia="SimSun" w:hAnsi="Times New Roman"/>
                  <w:noProof/>
                  <w:szCs w:val="22"/>
                  <w:highlight w:val="yellow"/>
                  <w:lang w:eastAsia="zh-CN"/>
                </w:rPr>
                <w:t>UE#i</w:t>
              </w:r>
              <w:r w:rsidR="009800A5">
                <w:rPr>
                  <w:rFonts w:ascii="SimSun" w:eastAsia="SimSun" w:hAnsi="SimSun" w:hint="eastAsia"/>
                  <w:noProof/>
                  <w:szCs w:val="22"/>
                  <w:lang w:eastAsia="zh-CN"/>
                </w:rPr>
                <w:t>可以接受的最长等待时间</w:t>
              </w:r>
            </w:ins>
          </w:p>
          <w:p w14:paraId="68B1C7C0" w14:textId="7893A702" w:rsidR="007956DB" w:rsidRPr="00690CF5" w:rsidRDefault="007956DB" w:rsidP="009800A5">
            <w:pPr>
              <w:rPr>
                <w:ins w:id="353" w:author="Zheng, Ce" w:date="2022-07-11T22:10:00Z"/>
                <w:rFonts w:ascii="SimSun" w:eastAsia="SimSun" w:hAnsi="SimSun"/>
                <w:noProof/>
                <w:szCs w:val="22"/>
                <w:lang w:eastAsia="zh-CN"/>
              </w:rPr>
            </w:pPr>
            <w:ins w:id="354" w:author="Zheng, Ce" w:date="2022-07-11T22:14:00Z">
              <w:r>
                <w:rPr>
                  <w:rFonts w:eastAsia="SimSun" w:hAnsi="Times New Roman" w:hint="eastAsia"/>
                  <w:noProof/>
                  <w:szCs w:val="22"/>
                  <w:lang w:eastAsia="zh-CN"/>
                </w:rPr>
                <w:t>对于即将离开联邦学习的</w:t>
              </w:r>
              <w:r w:rsidR="005608C8">
                <w:rPr>
                  <w:rFonts w:eastAsia="SimSun" w:hAnsi="Times New Roman" w:hint="eastAsia"/>
                  <w:noProof/>
                  <w:szCs w:val="22"/>
                  <w:lang w:eastAsia="zh-CN"/>
                </w:rPr>
                <w:t>UE</w:t>
              </w:r>
              <w:r w:rsidR="00225957">
                <w:rPr>
                  <w:rFonts w:eastAsia="SimSun" w:hAnsi="Times New Roman" w:hint="eastAsia"/>
                  <w:noProof/>
                  <w:szCs w:val="22"/>
                  <w:lang w:eastAsia="zh-CN"/>
                </w:rPr>
                <w:t>，</w:t>
              </w:r>
            </w:ins>
            <m:oMath>
              <m:sSub>
                <m:sSubPr>
                  <m:ctrlPr>
                    <w:ins w:id="355" w:author="Zheng, Ce" w:date="2022-07-11T22:14:00Z">
                      <w:rPr>
                        <w:rFonts w:ascii="Cambria Math" w:eastAsia="SimSun" w:hAnsi="Cambria Math"/>
                        <w:b/>
                        <w:bCs/>
                        <w:iCs/>
                        <w:szCs w:val="22"/>
                        <w:lang w:eastAsia="zh-CN"/>
                      </w:rPr>
                    </w:ins>
                  </m:ctrlPr>
                </m:sSubPr>
                <m:e>
                  <m:r>
                    <w:ins w:id="356" w:author="Zheng, Ce" w:date="2022-07-11T22:14:00Z">
                      <m:rPr>
                        <m:sty m:val="b"/>
                      </m:rPr>
                      <w:rPr>
                        <w:rFonts w:ascii="Cambria Math" w:eastAsia="SimSun" w:hAnsi="Cambria Math" w:hint="eastAsia"/>
                        <w:szCs w:val="22"/>
                        <w:lang w:eastAsia="zh-CN"/>
                      </w:rPr>
                      <m:t>In</m:t>
                    </w:ins>
                  </m:r>
                  <m:r>
                    <w:ins w:id="357" w:author="Zheng, Ce" w:date="2022-07-11T22:14:00Z">
                      <m:rPr>
                        <m:sty m:val="b"/>
                      </m:rPr>
                      <w:rPr>
                        <w:rFonts w:ascii="Cambria Math" w:eastAsia="SimSun" w:hAnsi="Cambria Math"/>
                        <w:szCs w:val="22"/>
                        <w:lang w:eastAsia="zh-CN"/>
                      </w:rPr>
                      <m:t>fo_T</m:t>
                    </w:ins>
                  </m:r>
                </m:e>
                <m:sub>
                  <m:sSub>
                    <m:sSubPr>
                      <m:ctrlPr>
                        <w:ins w:id="358" w:author="Zheng, Ce" w:date="2022-07-11T22:14:00Z">
                          <w:rPr>
                            <w:rFonts w:ascii="Cambria Math" w:eastAsia="SimSun" w:hAnsi="Cambria Math"/>
                            <w:b/>
                            <w:iCs/>
                            <w:szCs w:val="22"/>
                            <w:lang w:eastAsia="zh-CN"/>
                          </w:rPr>
                        </w:ins>
                      </m:ctrlPr>
                    </m:sSubPr>
                    <m:e>
                      <m:r>
                        <w:ins w:id="359" w:author="Zheng, Ce" w:date="2022-07-11T22:14:00Z">
                          <m:rPr>
                            <m:sty m:val="b"/>
                          </m:rPr>
                          <w:rPr>
                            <w:rFonts w:ascii="Cambria Math" w:eastAsia="SimSun" w:hAnsi="Cambria Math" w:hint="eastAsia"/>
                            <w:szCs w:val="22"/>
                            <w:lang w:eastAsia="zh-CN"/>
                          </w:rPr>
                          <m:t>U</m:t>
                        </w:ins>
                      </m:r>
                    </m:e>
                    <m:sub>
                      <m:r>
                        <w:ins w:id="360" w:author="Zheng, Ce" w:date="2022-07-11T22:14:00Z">
                          <m:rPr>
                            <m:sty m:val="b"/>
                          </m:rPr>
                          <w:rPr>
                            <w:rFonts w:ascii="Cambria Math" w:eastAsia="SimSun" w:hAnsi="Cambria Math"/>
                            <w:szCs w:val="22"/>
                            <w:lang w:eastAsia="zh-CN"/>
                          </w:rPr>
                          <m:t>i</m:t>
                        </w:ins>
                      </m:r>
                    </m:sub>
                  </m:sSub>
                </m:sub>
              </m:sSub>
            </m:oMath>
            <w:ins w:id="361" w:author="Zheng, Ce" w:date="2022-07-11T22:14:00Z">
              <w:r w:rsidR="003F3350" w:rsidRPr="005A4968">
                <w:rPr>
                  <w:rFonts w:eastAsia="SimSun" w:hAnsi="Times New Roman" w:hint="eastAsia"/>
                  <w:lang w:eastAsia="zh-CN"/>
                </w:rPr>
                <w:t>应包含：</w:t>
              </w:r>
            </w:ins>
          </w:p>
          <w:p w14:paraId="37AB2C3C" w14:textId="77777777" w:rsidR="009800A5" w:rsidRDefault="00A80360" w:rsidP="00AE1590">
            <w:pPr>
              <w:autoSpaceDE w:val="0"/>
              <w:autoSpaceDN w:val="0"/>
              <w:textAlignment w:val="bottom"/>
              <w:rPr>
                <w:ins w:id="362" w:author="Zheng, Ce" w:date="2022-07-13T02:21:00Z"/>
                <w:rFonts w:ascii="SimSun" w:eastAsia="SimSun" w:hAnsi="SimSun"/>
                <w:noProof/>
                <w:szCs w:val="22"/>
                <w:lang w:eastAsia="zh-CN"/>
              </w:rPr>
            </w:pPr>
            <m:oMath>
              <m:sSubSup>
                <m:sSubSupPr>
                  <m:ctrlPr>
                    <w:ins w:id="363" w:author="Zheng, Ce" w:date="2022-07-11T22:10:00Z">
                      <w:rPr>
                        <w:rFonts w:ascii="Cambria Math" w:eastAsia="SimSun" w:hAnsi="Cambria Math"/>
                        <w:b/>
                        <w:i/>
                        <w:noProof/>
                        <w:szCs w:val="22"/>
                        <w:lang w:eastAsia="zh-CN"/>
                      </w:rPr>
                    </w:ins>
                  </m:ctrlPr>
                </m:sSubSupPr>
                <m:e>
                  <m:r>
                    <w:ins w:id="364" w:author="Zheng, Ce" w:date="2022-07-11T22:10:00Z">
                      <m:rPr>
                        <m:sty m:val="bi"/>
                      </m:rPr>
                      <w:rPr>
                        <w:rFonts w:ascii="Cambria Math" w:eastAsia="SimSun" w:hAnsi="Cambria Math"/>
                        <w:noProof/>
                        <w:szCs w:val="22"/>
                        <w:lang w:eastAsia="zh-CN"/>
                      </w:rPr>
                      <m:t>T</m:t>
                    </w:ins>
                  </m:r>
                </m:e>
                <m:sub>
                  <m:r>
                    <w:ins w:id="365" w:author="Zheng, Ce" w:date="2022-07-11T22:10:00Z">
                      <m:rPr>
                        <m:sty m:val="bi"/>
                      </m:rPr>
                      <w:rPr>
                        <w:rFonts w:ascii="Cambria Math" w:eastAsia="SimSun" w:hAnsi="Cambria Math"/>
                        <w:noProof/>
                        <w:szCs w:val="22"/>
                        <w:lang w:eastAsia="zh-CN"/>
                      </w:rPr>
                      <m:t>quit</m:t>
                    </w:ins>
                  </m:r>
                </m:sub>
                <m:sup>
                  <m:r>
                    <w:ins w:id="366" w:author="Zheng, Ce" w:date="2022-07-11T22:10:00Z">
                      <m:rPr>
                        <m:sty m:val="bi"/>
                      </m:rPr>
                      <w:rPr>
                        <w:rFonts w:ascii="Cambria Math" w:eastAsia="SimSun" w:hAnsi="Cambria Math"/>
                        <w:noProof/>
                        <w:szCs w:val="22"/>
                        <w:lang w:eastAsia="zh-CN"/>
                      </w:rPr>
                      <m:t>i</m:t>
                    </w:ins>
                  </m:r>
                </m:sup>
              </m:sSubSup>
            </m:oMath>
            <w:ins w:id="367" w:author="Zheng, Ce" w:date="2022-07-11T22:10:00Z">
              <w:r w:rsidR="009800A5">
                <w:rPr>
                  <w:rFonts w:ascii="SimSun" w:eastAsia="SimSun" w:hAnsi="SimSun"/>
                  <w:b/>
                  <w:bCs/>
                  <w:noProof/>
                  <w:szCs w:val="22"/>
                  <w:lang w:eastAsia="zh-CN"/>
                </w:rPr>
                <w:t xml:space="preserve"> </w:t>
              </w:r>
              <w:r w:rsidR="009800A5" w:rsidRPr="00F21DDF">
                <w:rPr>
                  <w:rFonts w:eastAsia="SimSun" w:hAnsi="Times New Roman"/>
                  <w:noProof/>
                  <w:szCs w:val="22"/>
                  <w:lang w:eastAsia="zh-CN"/>
                </w:rPr>
                <w:t>---</w:t>
              </w:r>
              <w:r w:rsidR="009800A5">
                <w:rPr>
                  <w:rFonts w:ascii="SimSun" w:eastAsia="SimSun" w:hAnsi="SimSun"/>
                  <w:noProof/>
                  <w:szCs w:val="22"/>
                  <w:lang w:eastAsia="zh-CN"/>
                </w:rPr>
                <w:t xml:space="preserve"> </w:t>
              </w:r>
              <w:r w:rsidR="009800A5" w:rsidRPr="00391054">
                <w:rPr>
                  <w:rFonts w:ascii="SimSun" w:eastAsia="SimSun" w:hAnsi="SimSun" w:hint="eastAsia"/>
                  <w:noProof/>
                  <w:szCs w:val="22"/>
                  <w:highlight w:val="yellow"/>
                  <w:lang w:eastAsia="zh-CN"/>
                </w:rPr>
                <w:t>计算</w:t>
              </w:r>
              <w:r w:rsidR="009800A5" w:rsidRPr="00391054">
                <w:rPr>
                  <w:rFonts w:eastAsia="SimSun" w:hAnsi="Times New Roman"/>
                  <w:noProof/>
                  <w:szCs w:val="22"/>
                  <w:highlight w:val="yellow"/>
                  <w:lang w:eastAsia="zh-CN"/>
                </w:rPr>
                <w:t>UE#i</w:t>
              </w:r>
              <w:r w:rsidR="009800A5">
                <w:rPr>
                  <w:rFonts w:ascii="SimSun" w:eastAsia="SimSun" w:hAnsi="SimSun" w:hint="eastAsia"/>
                  <w:noProof/>
                  <w:szCs w:val="22"/>
                  <w:lang w:eastAsia="zh-CN"/>
                </w:rPr>
                <w:t>从当前时刻 到 断开连接的估计时间</w:t>
              </w:r>
            </w:ins>
          </w:p>
          <w:p w14:paraId="3CCCC0C1" w14:textId="77777777" w:rsidR="008E3F0E" w:rsidRDefault="00A80360" w:rsidP="008E3F0E">
            <w:pPr>
              <w:autoSpaceDE w:val="0"/>
              <w:autoSpaceDN w:val="0"/>
              <w:textAlignment w:val="bottom"/>
              <w:rPr>
                <w:ins w:id="368" w:author="Zheng, Ce" w:date="2022-07-13T02:21:00Z"/>
                <w:rFonts w:ascii="SimSun" w:eastAsia="SimSun" w:hAnsi="SimSun"/>
                <w:noProof/>
                <w:lang w:eastAsia="zh-CN"/>
              </w:rPr>
            </w:pPr>
            <m:oMath>
              <m:sSubSup>
                <m:sSubSupPr>
                  <m:ctrlPr>
                    <w:ins w:id="369" w:author="Zheng, Ce" w:date="2022-07-13T02:21:00Z">
                      <w:rPr>
                        <w:rFonts w:ascii="Cambria Math" w:eastAsia="SimSun" w:hAnsi="Cambria Math"/>
                        <w:b/>
                        <w:i/>
                        <w:noProof/>
                        <w:szCs w:val="22"/>
                        <w:lang w:eastAsia="zh-CN"/>
                      </w:rPr>
                    </w:ins>
                  </m:ctrlPr>
                </m:sSubSupPr>
                <m:e>
                  <m:r>
                    <w:ins w:id="370" w:author="Zheng, Ce" w:date="2022-07-13T02:21:00Z">
                      <m:rPr>
                        <m:sty m:val="bi"/>
                      </m:rPr>
                      <w:rPr>
                        <w:rFonts w:ascii="Cambria Math" w:eastAsia="SimSun" w:hAnsi="Cambria Math"/>
                        <w:noProof/>
                        <w:szCs w:val="22"/>
                        <w:lang w:eastAsia="zh-CN"/>
                      </w:rPr>
                      <m:t>T</m:t>
                    </w:ins>
                  </m:r>
                </m:e>
                <m:sub>
                  <m:r>
                    <w:ins w:id="371" w:author="Zheng, Ce" w:date="2022-07-13T02:21:00Z">
                      <m:rPr>
                        <m:sty m:val="bi"/>
                      </m:rPr>
                      <w:rPr>
                        <w:rFonts w:ascii="Cambria Math" w:eastAsia="SimSun" w:hAnsi="Cambria Math"/>
                        <w:noProof/>
                        <w:szCs w:val="22"/>
                        <w:lang w:eastAsia="zh-CN"/>
                      </w:rPr>
                      <m:t>1</m:t>
                    </w:ins>
                  </m:r>
                </m:sub>
                <m:sup>
                  <m:r>
                    <w:ins w:id="372" w:author="Zheng, Ce" w:date="2022-07-13T02:21:00Z">
                      <m:rPr>
                        <m:sty m:val="bi"/>
                      </m:rPr>
                      <w:rPr>
                        <w:rFonts w:ascii="Cambria Math" w:eastAsia="SimSun" w:hAnsi="Cambria Math"/>
                        <w:noProof/>
                        <w:szCs w:val="22"/>
                        <w:lang w:eastAsia="zh-CN"/>
                      </w:rPr>
                      <m:t>i</m:t>
                    </w:ins>
                  </m:r>
                </m:sup>
              </m:sSubSup>
            </m:oMath>
            <w:ins w:id="373" w:author="Zheng, Ce" w:date="2022-07-13T02:21:00Z">
              <w:r w:rsidR="008E3F0E">
                <w:rPr>
                  <w:rFonts w:ascii="SimSun" w:eastAsia="SimSun" w:hAnsi="SimSun"/>
                  <w:bCs/>
                  <w:noProof/>
                  <w:szCs w:val="22"/>
                  <w:lang w:eastAsia="zh-CN"/>
                </w:rPr>
                <w:t xml:space="preserve"> </w:t>
              </w:r>
              <w:r w:rsidR="008E3F0E" w:rsidRPr="00F21DDF">
                <w:rPr>
                  <w:rFonts w:eastAsia="SimSun" w:hAnsi="Times New Roman"/>
                  <w:noProof/>
                  <w:szCs w:val="22"/>
                  <w:lang w:eastAsia="zh-CN"/>
                </w:rPr>
                <w:t>---</w:t>
              </w:r>
              <w:r w:rsidR="008E3F0E">
                <w:rPr>
                  <w:rFonts w:eastAsia="SimSun" w:hAnsi="Times New Roman"/>
                  <w:noProof/>
                  <w:szCs w:val="22"/>
                  <w:lang w:eastAsia="zh-CN"/>
                </w:rPr>
                <w:t xml:space="preserve"> </w:t>
              </w:r>
              <w:r w:rsidR="008E3F0E">
                <w:rPr>
                  <w:rFonts w:ascii="SimSun" w:eastAsia="SimSun" w:hAnsi="SimSun" w:hint="eastAsia"/>
                  <w:noProof/>
                  <w:szCs w:val="22"/>
                  <w:lang w:eastAsia="zh-CN"/>
                </w:rPr>
                <w:t>计算</w:t>
              </w:r>
              <w:r w:rsidR="008E3F0E" w:rsidRPr="0036149D">
                <w:rPr>
                  <w:rFonts w:eastAsia="SimSun" w:hAnsi="Times New Roman"/>
                  <w:noProof/>
                  <w:szCs w:val="22"/>
                  <w:lang w:eastAsia="zh-CN"/>
                </w:rPr>
                <w:t>UE</w:t>
              </w:r>
              <w:r w:rsidR="008E3F0E">
                <w:rPr>
                  <w:rFonts w:eastAsia="SimSun" w:hAnsi="Times New Roman"/>
                  <w:noProof/>
                  <w:szCs w:val="22"/>
                  <w:lang w:eastAsia="zh-CN"/>
                </w:rPr>
                <w:t>#i</w:t>
              </w:r>
              <w:r w:rsidR="008E3F0E">
                <w:rPr>
                  <w:rFonts w:ascii="SimSun" w:eastAsia="SimSun" w:hAnsi="SimSun" w:hint="eastAsia"/>
                  <w:noProof/>
                  <w:szCs w:val="22"/>
                  <w:lang w:eastAsia="zh-CN"/>
                </w:rPr>
                <w:t>从当前时刻 到 完成本地模型上传至</w:t>
              </w:r>
              <w:r w:rsidR="008E3F0E" w:rsidRPr="00FC4FB2">
                <w:rPr>
                  <w:rFonts w:eastAsia="SimSun" w:hAnsi="Times New Roman" w:hint="eastAsia"/>
                  <w:noProof/>
                  <w:szCs w:val="22"/>
                  <w:lang w:eastAsia="zh-CN"/>
                </w:rPr>
                <w:t>中心聚合节点</w:t>
              </w:r>
              <w:r w:rsidR="008E3F0E">
                <w:rPr>
                  <w:rFonts w:eastAsia="SimSun" w:hAnsi="Times New Roman" w:hint="eastAsia"/>
                  <w:noProof/>
                  <w:szCs w:val="22"/>
                  <w:lang w:eastAsia="zh-CN"/>
                </w:rPr>
                <w:t>或</w:t>
              </w:r>
              <w:r w:rsidR="008E3F0E">
                <w:rPr>
                  <w:rFonts w:ascii="SimSun" w:eastAsia="SimSun" w:hAnsi="SimSun" w:hint="eastAsia"/>
                  <w:noProof/>
                  <w:szCs w:val="22"/>
                  <w:lang w:eastAsia="zh-CN"/>
                </w:rPr>
                <w:t>中心</w:t>
              </w:r>
              <w:r w:rsidR="008E3F0E">
                <w:rPr>
                  <w:rFonts w:eastAsia="SimSun" w:hAnsi="Times New Roman" w:hint="eastAsia"/>
                  <w:noProof/>
                  <w:szCs w:val="22"/>
                  <w:lang w:eastAsia="zh-CN"/>
                </w:rPr>
                <w:t>UE</w:t>
              </w:r>
              <w:r w:rsidR="008E3F0E">
                <w:rPr>
                  <w:rFonts w:ascii="SimSun" w:eastAsia="SimSun" w:hAnsi="SimSun" w:hint="eastAsia"/>
                  <w:noProof/>
                  <w:szCs w:val="22"/>
                  <w:lang w:eastAsia="zh-CN"/>
                </w:rPr>
                <w:t>的估计时间。其中</w:t>
              </w:r>
            </w:ins>
            <m:oMath>
              <m:sSubSup>
                <m:sSubSupPr>
                  <m:ctrlPr>
                    <w:ins w:id="374" w:author="Zheng, Ce" w:date="2022-07-13T02:21:00Z">
                      <w:rPr>
                        <w:rFonts w:ascii="Cambria Math" w:eastAsia="SimSun" w:hAnsi="Cambria Math"/>
                        <w:bCs/>
                        <w:i/>
                        <w:noProof/>
                        <w:szCs w:val="22"/>
                        <w:lang w:eastAsia="zh-CN"/>
                      </w:rPr>
                    </w:ins>
                  </m:ctrlPr>
                </m:sSubSupPr>
                <m:e>
                  <m:r>
                    <w:ins w:id="375" w:author="Zheng, Ce" w:date="2022-07-13T02:21:00Z">
                      <w:rPr>
                        <w:rFonts w:ascii="Cambria Math" w:eastAsia="SimSun" w:hAnsi="Cambria Math"/>
                        <w:noProof/>
                        <w:szCs w:val="22"/>
                        <w:lang w:eastAsia="zh-CN"/>
                      </w:rPr>
                      <m:t>T</m:t>
                    </w:ins>
                  </m:r>
                </m:e>
                <m:sub>
                  <m:r>
                    <w:ins w:id="376" w:author="Zheng, Ce" w:date="2022-07-13T02:21:00Z">
                      <w:rPr>
                        <w:rFonts w:ascii="Cambria Math" w:eastAsia="SimSun" w:hAnsi="Cambria Math"/>
                        <w:noProof/>
                        <w:szCs w:val="22"/>
                        <w:lang w:eastAsia="zh-CN"/>
                      </w:rPr>
                      <m:t>1</m:t>
                    </w:ins>
                  </m:r>
                </m:sub>
                <m:sup>
                  <m:r>
                    <w:ins w:id="377" w:author="Zheng, Ce" w:date="2022-07-13T02:21:00Z">
                      <w:rPr>
                        <w:rFonts w:ascii="Cambria Math" w:eastAsia="SimSun" w:hAnsi="Cambria Math"/>
                        <w:noProof/>
                        <w:szCs w:val="22"/>
                        <w:lang w:eastAsia="zh-CN"/>
                      </w:rPr>
                      <m:t>i</m:t>
                    </w:ins>
                  </m:r>
                </m:sup>
              </m:sSubSup>
              <m:r>
                <w:ins w:id="378" w:author="Zheng, Ce" w:date="2022-07-13T02:21:00Z">
                  <w:rPr>
                    <w:rFonts w:ascii="Cambria Math" w:eastAsia="SimSun" w:hAnsi="Cambria Math"/>
                    <w:noProof/>
                    <w:szCs w:val="22"/>
                    <w:lang w:eastAsia="zh-CN"/>
                  </w:rPr>
                  <m:t>≤</m:t>
                </w:ins>
              </m:r>
              <m:sSub>
                <m:sSubPr>
                  <m:ctrlPr>
                    <w:ins w:id="379" w:author="Zheng, Ce" w:date="2022-07-13T02:21:00Z">
                      <w:rPr>
                        <w:rFonts w:ascii="Cambria Math" w:eastAsia="SimSun" w:hAnsi="Cambria Math"/>
                        <w:lang w:eastAsia="zh-CN"/>
                      </w:rPr>
                    </w:ins>
                  </m:ctrlPr>
                </m:sSubPr>
                <m:e>
                  <m:r>
                    <w:ins w:id="380" w:author="Zheng, Ce" w:date="2022-07-13T02:21:00Z">
                      <w:rPr>
                        <w:rFonts w:ascii="Cambria Math" w:eastAsia="SimSun" w:hAnsi="Cambria Math"/>
                        <w:lang w:eastAsia="zh-CN"/>
                      </w:rPr>
                      <m:t>T</m:t>
                    </w:ins>
                  </m:r>
                </m:e>
                <m:sub>
                  <m:r>
                    <w:ins w:id="381" w:author="Zheng, Ce" w:date="2022-07-13T02:21:00Z">
                      <m:rPr>
                        <m:sty m:val="p"/>
                      </m:rPr>
                      <w:rPr>
                        <w:rFonts w:ascii="Cambria Math" w:eastAsia="SimSun" w:hAnsi="Cambria Math"/>
                        <w:lang w:eastAsia="zh-CN"/>
                      </w:rPr>
                      <m:t>1</m:t>
                    </w:ins>
                  </m:r>
                </m:sub>
              </m:sSub>
            </m:oMath>
          </w:p>
          <w:p w14:paraId="625D6F3B" w14:textId="6152380A" w:rsidR="008E3F0E" w:rsidRPr="00006A29" w:rsidRDefault="00A80360" w:rsidP="00AE1590">
            <w:pPr>
              <w:autoSpaceDE w:val="0"/>
              <w:autoSpaceDN w:val="0"/>
              <w:textAlignment w:val="bottom"/>
              <w:rPr>
                <w:rFonts w:ascii="SimSun" w:eastAsia="SimSun" w:hAnsi="SimSun"/>
                <w:noProof/>
                <w:szCs w:val="22"/>
                <w:lang w:eastAsia="zh-CN"/>
              </w:rPr>
            </w:pPr>
            <m:oMath>
              <m:sSubSup>
                <m:sSubSupPr>
                  <m:ctrlPr>
                    <w:ins w:id="382" w:author="Zheng, Ce" w:date="2022-07-13T02:21:00Z">
                      <w:rPr>
                        <w:rFonts w:ascii="Cambria Math" w:eastAsia="SimSun" w:hAnsi="Cambria Math"/>
                        <w:b/>
                        <w:i/>
                        <w:noProof/>
                        <w:szCs w:val="22"/>
                        <w:lang w:eastAsia="zh-CN"/>
                      </w:rPr>
                    </w:ins>
                  </m:ctrlPr>
                </m:sSubSupPr>
                <m:e>
                  <m:r>
                    <w:ins w:id="383" w:author="Zheng, Ce" w:date="2022-07-13T02:21:00Z">
                      <m:rPr>
                        <m:sty m:val="bi"/>
                      </m:rPr>
                      <w:rPr>
                        <w:rFonts w:ascii="Cambria Math" w:eastAsia="SimSun" w:hAnsi="Cambria Math"/>
                        <w:noProof/>
                        <w:szCs w:val="22"/>
                        <w:lang w:eastAsia="zh-CN"/>
                      </w:rPr>
                      <m:t>T</m:t>
                    </w:ins>
                  </m:r>
                </m:e>
                <m:sub>
                  <m:r>
                    <w:ins w:id="384" w:author="Zheng, Ce" w:date="2022-07-13T02:21:00Z">
                      <m:rPr>
                        <m:sty m:val="bi"/>
                      </m:rPr>
                      <w:rPr>
                        <w:rFonts w:ascii="Cambria Math" w:eastAsia="SimSun" w:hAnsi="Cambria Math"/>
                        <w:noProof/>
                        <w:szCs w:val="22"/>
                        <w:lang w:eastAsia="zh-CN"/>
                      </w:rPr>
                      <m:t>2</m:t>
                    </w:ins>
                  </m:r>
                </m:sub>
                <m:sup>
                  <m:r>
                    <w:ins w:id="385" w:author="Zheng, Ce" w:date="2022-07-13T02:21:00Z">
                      <m:rPr>
                        <m:sty m:val="bi"/>
                      </m:rPr>
                      <w:rPr>
                        <w:rFonts w:ascii="Cambria Math" w:eastAsia="SimSun" w:hAnsi="Cambria Math"/>
                        <w:noProof/>
                        <w:szCs w:val="22"/>
                        <w:lang w:eastAsia="zh-CN"/>
                      </w:rPr>
                      <m:t>i</m:t>
                    </w:ins>
                  </m:r>
                </m:sup>
              </m:sSubSup>
            </m:oMath>
            <w:ins w:id="386" w:author="Zheng, Ce" w:date="2022-07-13T02:21:00Z">
              <w:r w:rsidR="008E3F0E">
                <w:rPr>
                  <w:rFonts w:ascii="SimSun" w:eastAsia="SimSun" w:hAnsi="SimSun"/>
                  <w:bCs/>
                  <w:noProof/>
                  <w:szCs w:val="22"/>
                  <w:lang w:eastAsia="zh-CN"/>
                </w:rPr>
                <w:t xml:space="preserve"> </w:t>
              </w:r>
              <w:r w:rsidR="008E3F0E" w:rsidRPr="00F21DDF">
                <w:rPr>
                  <w:rFonts w:eastAsia="SimSun" w:hAnsi="Times New Roman"/>
                  <w:noProof/>
                  <w:szCs w:val="22"/>
                  <w:lang w:eastAsia="zh-CN"/>
                </w:rPr>
                <w:t>---</w:t>
              </w:r>
              <w:r w:rsidR="008E3F0E">
                <w:rPr>
                  <w:rFonts w:eastAsia="SimSun" w:hAnsi="Times New Roman"/>
                  <w:noProof/>
                  <w:szCs w:val="22"/>
                  <w:lang w:eastAsia="zh-CN"/>
                </w:rPr>
                <w:t xml:space="preserve"> </w:t>
              </w:r>
              <w:r w:rsidR="008E3F0E">
                <w:rPr>
                  <w:rFonts w:ascii="SimSun" w:eastAsia="SimSun" w:hAnsi="SimSun" w:hint="eastAsia"/>
                  <w:noProof/>
                  <w:szCs w:val="22"/>
                  <w:lang w:eastAsia="zh-CN"/>
                </w:rPr>
                <w:t>计算</w:t>
              </w:r>
              <w:r w:rsidR="008E3F0E" w:rsidRPr="0036149D">
                <w:rPr>
                  <w:rFonts w:eastAsia="SimSun" w:hAnsi="Times New Roman"/>
                  <w:noProof/>
                  <w:szCs w:val="22"/>
                  <w:lang w:eastAsia="zh-CN"/>
                </w:rPr>
                <w:t>UE</w:t>
              </w:r>
              <w:r w:rsidR="008E3F0E">
                <w:rPr>
                  <w:rFonts w:eastAsia="SimSun" w:hAnsi="Times New Roman"/>
                  <w:noProof/>
                  <w:szCs w:val="22"/>
                  <w:lang w:eastAsia="zh-CN"/>
                </w:rPr>
                <w:t>#i</w:t>
              </w:r>
              <w:r w:rsidR="008E3F0E">
                <w:rPr>
                  <w:rFonts w:ascii="SimSun" w:eastAsia="SimSun" w:hAnsi="SimSun" w:hint="eastAsia"/>
                  <w:noProof/>
                  <w:szCs w:val="22"/>
                  <w:lang w:eastAsia="zh-CN"/>
                </w:rPr>
                <w:t>从当前时刻 到 完成下次（全局聚合）本地模型上传至中心</w:t>
              </w:r>
              <w:r w:rsidR="008E3F0E">
                <w:rPr>
                  <w:rFonts w:eastAsia="SimSun" w:hAnsi="Times New Roman" w:hint="eastAsia"/>
                  <w:noProof/>
                  <w:szCs w:val="22"/>
                  <w:lang w:eastAsia="zh-CN"/>
                </w:rPr>
                <w:t>UE</w:t>
              </w:r>
              <w:r w:rsidR="008E3F0E">
                <w:rPr>
                  <w:rFonts w:ascii="SimSun" w:eastAsia="SimSun" w:hAnsi="SimSun" w:hint="eastAsia"/>
                  <w:noProof/>
                  <w:szCs w:val="22"/>
                  <w:lang w:eastAsia="zh-CN"/>
                </w:rPr>
                <w:t>的估计时间。其中</w:t>
              </w:r>
            </w:ins>
            <m:oMath>
              <m:sSubSup>
                <m:sSubSupPr>
                  <m:ctrlPr>
                    <w:ins w:id="387" w:author="Zheng, Ce" w:date="2022-07-13T02:21:00Z">
                      <w:rPr>
                        <w:rFonts w:ascii="Cambria Math" w:eastAsia="SimSun" w:hAnsi="Cambria Math"/>
                        <w:bCs/>
                        <w:i/>
                        <w:noProof/>
                        <w:szCs w:val="22"/>
                        <w:lang w:eastAsia="zh-CN"/>
                      </w:rPr>
                    </w:ins>
                  </m:ctrlPr>
                </m:sSubSupPr>
                <m:e>
                  <m:r>
                    <w:ins w:id="388" w:author="Zheng, Ce" w:date="2022-07-13T02:21:00Z">
                      <w:rPr>
                        <w:rFonts w:ascii="Cambria Math" w:eastAsia="SimSun" w:hAnsi="Cambria Math"/>
                        <w:noProof/>
                        <w:szCs w:val="22"/>
                        <w:lang w:eastAsia="zh-CN"/>
                      </w:rPr>
                      <m:t>T</m:t>
                    </w:ins>
                  </m:r>
                </m:e>
                <m:sub>
                  <m:r>
                    <w:ins w:id="389" w:author="Zheng, Ce" w:date="2022-07-13T02:21:00Z">
                      <w:rPr>
                        <w:rFonts w:ascii="Cambria Math" w:eastAsia="SimSun" w:hAnsi="Cambria Math"/>
                        <w:noProof/>
                        <w:szCs w:val="22"/>
                        <w:lang w:eastAsia="zh-CN"/>
                      </w:rPr>
                      <m:t>2</m:t>
                    </w:ins>
                  </m:r>
                </m:sub>
                <m:sup>
                  <m:r>
                    <w:ins w:id="390" w:author="Zheng, Ce" w:date="2022-07-13T02:21:00Z">
                      <w:rPr>
                        <w:rFonts w:ascii="Cambria Math" w:eastAsia="SimSun" w:hAnsi="Cambria Math"/>
                        <w:noProof/>
                        <w:szCs w:val="22"/>
                        <w:lang w:eastAsia="zh-CN"/>
                      </w:rPr>
                      <m:t>i</m:t>
                    </w:ins>
                  </m:r>
                </m:sup>
              </m:sSubSup>
              <m:r>
                <w:ins w:id="391" w:author="Zheng, Ce" w:date="2022-07-13T02:21:00Z">
                  <w:rPr>
                    <w:rFonts w:ascii="Cambria Math" w:eastAsia="SimSun" w:hAnsi="Cambria Math"/>
                    <w:noProof/>
                    <w:szCs w:val="22"/>
                    <w:lang w:eastAsia="zh-CN"/>
                  </w:rPr>
                  <m:t>≤</m:t>
                </w:ins>
              </m:r>
              <m:sSub>
                <m:sSubPr>
                  <m:ctrlPr>
                    <w:ins w:id="392" w:author="Zheng, Ce" w:date="2022-07-13T02:21:00Z">
                      <w:rPr>
                        <w:rFonts w:ascii="Cambria Math" w:eastAsia="SimSun" w:hAnsi="Cambria Math"/>
                        <w:lang w:eastAsia="zh-CN"/>
                      </w:rPr>
                    </w:ins>
                  </m:ctrlPr>
                </m:sSubPr>
                <m:e>
                  <m:r>
                    <w:ins w:id="393" w:author="Zheng, Ce" w:date="2022-07-13T02:21:00Z">
                      <w:rPr>
                        <w:rFonts w:ascii="Cambria Math" w:eastAsia="SimSun" w:hAnsi="Cambria Math"/>
                        <w:lang w:eastAsia="zh-CN"/>
                      </w:rPr>
                      <m:t>T</m:t>
                    </w:ins>
                  </m:r>
                </m:e>
                <m:sub>
                  <m:r>
                    <w:ins w:id="394" w:author="Zheng, Ce" w:date="2022-07-13T02:21:00Z">
                      <w:rPr>
                        <w:rFonts w:ascii="Cambria Math" w:eastAsia="SimSun" w:hAnsi="Cambria Math"/>
                        <w:lang w:eastAsia="zh-CN"/>
                      </w:rPr>
                      <m:t>train</m:t>
                    </w:ins>
                  </m:r>
                </m:sub>
              </m:sSub>
            </m:oMath>
          </w:p>
        </w:tc>
        <w:tc>
          <w:tcPr>
            <w:tcW w:w="1915" w:type="dxa"/>
          </w:tcPr>
          <w:p w14:paraId="35811D73" w14:textId="77777777" w:rsidR="00AE1590" w:rsidRPr="007217A3" w:rsidRDefault="00AE1590" w:rsidP="00AE1590">
            <w:pPr>
              <w:autoSpaceDE w:val="0"/>
              <w:autoSpaceDN w:val="0"/>
              <w:textAlignment w:val="bottom"/>
              <w:rPr>
                <w:rFonts w:eastAsia="SimSun" w:hAnsi="Times New Roman"/>
                <w:lang w:eastAsia="zh-CN"/>
              </w:rPr>
            </w:pPr>
          </w:p>
        </w:tc>
      </w:tr>
      <w:tr w:rsidR="00AE1590" w:rsidRPr="00C02F0C" w14:paraId="262B49BF" w14:textId="77777777" w:rsidTr="00C05F27">
        <w:trPr>
          <w:trHeight w:val="2738"/>
        </w:trPr>
        <w:tc>
          <w:tcPr>
            <w:tcW w:w="7889" w:type="dxa"/>
          </w:tcPr>
          <w:p w14:paraId="552246F5" w14:textId="145A3B68" w:rsidR="00AE1590" w:rsidDel="00416CBF" w:rsidRDefault="00AE1590" w:rsidP="00AE1590">
            <w:pPr>
              <w:pStyle w:val="af0"/>
              <w:numPr>
                <w:ilvl w:val="0"/>
                <w:numId w:val="1"/>
              </w:numPr>
              <w:autoSpaceDE w:val="0"/>
              <w:autoSpaceDN w:val="0"/>
              <w:ind w:firstLineChars="0"/>
              <w:textAlignment w:val="bottom"/>
              <w:rPr>
                <w:del w:id="395" w:author="Zheng, Ce" w:date="2022-07-11T21:26:00Z"/>
                <w:rFonts w:eastAsia="SimSun" w:hAnsi="Times New Roman"/>
                <w:lang w:eastAsia="zh-CN"/>
              </w:rPr>
            </w:pPr>
            <w:del w:id="396" w:author="Zheng, Ce" w:date="2022-07-11T21:26:00Z">
              <w:r w:rsidRPr="006523DC" w:rsidDel="00416CBF">
                <w:rPr>
                  <w:rFonts w:eastAsia="SimSun" w:hAnsi="Times New Roman"/>
                  <w:lang w:eastAsia="zh-CN"/>
                </w:rPr>
                <w:delText>根据权利要求</w:delText>
              </w:r>
              <w:r w:rsidRPr="006523DC" w:rsidDel="00416CBF">
                <w:rPr>
                  <w:rFonts w:eastAsia="SimSun" w:hAnsi="Times New Roman"/>
                  <w:lang w:eastAsia="zh-CN"/>
                </w:rPr>
                <w:delText>1</w:delText>
              </w:r>
              <w:r w:rsidDel="00416CBF">
                <w:rPr>
                  <w:rFonts w:eastAsia="SimSun" w:hAnsi="Times New Roman" w:hint="eastAsia"/>
                  <w:lang w:eastAsia="zh-CN"/>
                </w:rPr>
                <w:delText>，</w:delText>
              </w:r>
              <w:r w:rsidRPr="00386547" w:rsidDel="00416CBF">
                <w:rPr>
                  <w:rFonts w:ascii="Microsoft YaHei" w:eastAsia="SimSun" w:hAnsi="Times New Roman" w:cs="Microsoft YaHei" w:hint="eastAsia"/>
                  <w:lang w:eastAsia="zh-CN"/>
                </w:rPr>
                <w:delText>对</w:delText>
              </w:r>
              <w:r w:rsidRPr="00386547" w:rsidDel="00416CBF">
                <w:rPr>
                  <w:rFonts w:ascii="MS Mincho" w:eastAsia="SimSun" w:hAnsi="Times New Roman" w:cs="MS Mincho" w:hint="eastAsia"/>
                  <w:lang w:eastAsia="zh-CN"/>
                </w:rPr>
                <w:delText>于</w:delText>
              </w:r>
              <w:r w:rsidRPr="00386547" w:rsidDel="00416CBF">
                <w:rPr>
                  <w:rFonts w:eastAsia="SimSun" w:hAnsi="Times New Roman" w:hint="eastAsia"/>
                  <w:lang w:eastAsia="zh-CN"/>
                </w:rPr>
                <w:delText>中心</w:delText>
              </w:r>
              <w:r w:rsidDel="00416CBF">
                <w:rPr>
                  <w:rFonts w:eastAsia="SimSun" w:hAnsi="Times New Roman" w:hint="eastAsia"/>
                  <w:lang w:eastAsia="zh-CN"/>
                </w:rPr>
                <w:delText>UE</w:delText>
              </w:r>
              <w:r w:rsidRPr="00386547" w:rsidDel="00416CBF">
                <w:rPr>
                  <w:rFonts w:eastAsia="SimSun" w:hAnsi="Times New Roman" w:hint="eastAsia"/>
                  <w:lang w:eastAsia="zh-CN"/>
                </w:rPr>
                <w:delText>的选择，</w:delText>
              </w:r>
              <w:r w:rsidDel="00416CBF">
                <w:rPr>
                  <w:rFonts w:eastAsia="SimSun" w:hAnsi="Times New Roman" w:hint="eastAsia"/>
                  <w:lang w:eastAsia="zh-CN"/>
                </w:rPr>
                <w:delText>UE</w:delText>
              </w:r>
              <w:r w:rsidDel="00416CBF">
                <w:rPr>
                  <w:rFonts w:eastAsia="SimSun" w:hAnsi="Times New Roman" w:hint="eastAsia"/>
                  <w:lang w:eastAsia="zh-CN"/>
                </w:rPr>
                <w:delText>通过</w:delText>
              </w:r>
              <w:r w:rsidRPr="00386547" w:rsidDel="00416CBF">
                <w:rPr>
                  <w:rFonts w:eastAsia="SimSun" w:hAnsi="Times New Roman" w:hint="eastAsia"/>
                  <w:lang w:eastAsia="zh-CN"/>
                </w:rPr>
                <w:delText>竞选来决定：</w:delText>
              </w:r>
              <w:r w:rsidDel="00416CBF">
                <w:rPr>
                  <w:rFonts w:eastAsia="SimSun" w:hAnsi="Times New Roman"/>
                  <w:lang w:eastAsia="zh-CN"/>
                </w:rPr>
                <w:delText xml:space="preserve"> </w:delText>
              </w:r>
            </w:del>
          </w:p>
          <w:p w14:paraId="6A268FEC" w14:textId="32E713D3" w:rsidR="00AE1590" w:rsidRPr="00FA589F" w:rsidRDefault="00AE1590" w:rsidP="00AE1590">
            <w:pPr>
              <w:pStyle w:val="af0"/>
              <w:autoSpaceDE w:val="0"/>
              <w:autoSpaceDN w:val="0"/>
              <w:ind w:left="360" w:firstLineChars="0" w:firstLine="0"/>
              <w:textAlignment w:val="bottom"/>
              <w:rPr>
                <w:rFonts w:eastAsia="SimSun" w:hAnsi="Times New Roman"/>
                <w:lang w:eastAsia="zh-CN"/>
              </w:rPr>
            </w:pPr>
            <w:del w:id="397" w:author="Zheng, Ce" w:date="2022-07-11T21:26:00Z">
              <w:r w:rsidRPr="008417A9" w:rsidDel="00416CBF">
                <w:rPr>
                  <w:rFonts w:eastAsia="SimSun" w:hAnsi="Times New Roman" w:hint="eastAsia"/>
                  <w:lang w:eastAsia="zh-CN"/>
                </w:rPr>
                <w:delText>网络中的所有</w:delText>
              </w:r>
              <w:r w:rsidRPr="008417A9" w:rsidDel="00416CBF">
                <w:rPr>
                  <w:rFonts w:eastAsia="SimSun" w:hAnsi="Times New Roman" w:hint="eastAsia"/>
                  <w:lang w:eastAsia="zh-CN"/>
                </w:rPr>
                <w:delText>UE</w:delText>
              </w:r>
              <w:r w:rsidRPr="008417A9" w:rsidDel="00416CBF">
                <w:rPr>
                  <w:rFonts w:eastAsia="SimSun" w:hAnsi="Times New Roman" w:hint="eastAsia"/>
                  <w:lang w:eastAsia="zh-CN"/>
                </w:rPr>
                <w:delText>均可</w:delText>
              </w:r>
              <w:r w:rsidDel="00416CBF">
                <w:rPr>
                  <w:rFonts w:eastAsia="SimSun" w:hAnsi="Times New Roman" w:hint="eastAsia"/>
                  <w:lang w:eastAsia="zh-CN"/>
                </w:rPr>
                <w:delText>参加</w:delText>
              </w:r>
              <w:r w:rsidRPr="008417A9" w:rsidDel="00416CBF">
                <w:rPr>
                  <w:rFonts w:eastAsia="SimSun" w:hAnsi="Times New Roman" w:hint="eastAsia"/>
                  <w:lang w:eastAsia="zh-CN"/>
                </w:rPr>
                <w:delText>竞</w:delText>
              </w:r>
              <w:r w:rsidDel="00416CBF">
                <w:rPr>
                  <w:rFonts w:eastAsia="SimSun" w:hAnsi="Times New Roman" w:hint="eastAsia"/>
                  <w:lang w:eastAsia="zh-CN"/>
                </w:rPr>
                <w:delText>选</w:delText>
              </w:r>
              <w:r w:rsidRPr="008417A9" w:rsidDel="00416CBF">
                <w:rPr>
                  <w:rFonts w:eastAsia="SimSun" w:hAnsi="Times New Roman" w:hint="eastAsia"/>
                  <w:lang w:eastAsia="zh-CN"/>
                </w:rPr>
                <w:delText>担任中心</w:delText>
              </w:r>
              <w:r w:rsidDel="00416CBF">
                <w:rPr>
                  <w:rFonts w:eastAsia="SimSun" w:hAnsi="Times New Roman" w:hint="eastAsia"/>
                  <w:lang w:eastAsia="zh-CN"/>
                </w:rPr>
                <w:delText>U</w:delText>
              </w:r>
              <w:r w:rsidDel="00416CBF">
                <w:rPr>
                  <w:rFonts w:eastAsia="SimSun" w:hAnsi="Times New Roman"/>
                  <w:lang w:eastAsia="zh-CN"/>
                </w:rPr>
                <w:delText>E</w:delText>
              </w:r>
              <w:r w:rsidRPr="008417A9" w:rsidDel="00416CBF">
                <w:rPr>
                  <w:rFonts w:eastAsia="SimSun" w:hAnsi="Times New Roman" w:hint="eastAsia"/>
                  <w:szCs w:val="22"/>
                  <w:lang w:eastAsia="zh-CN"/>
                </w:rPr>
                <w:delText>。</w:delText>
              </w:r>
              <w:r w:rsidDel="00416CBF">
                <w:rPr>
                  <w:rFonts w:eastAsia="SimSun" w:hAnsi="Times New Roman" w:hint="eastAsia"/>
                  <w:szCs w:val="22"/>
                  <w:lang w:eastAsia="zh-CN"/>
                </w:rPr>
                <w:delText>为了保证公平性，我们规定当网络中每个中心</w:delText>
              </w:r>
              <w:r w:rsidDel="00416CBF">
                <w:rPr>
                  <w:rFonts w:eastAsia="SimSun" w:hAnsi="Times New Roman" w:hint="eastAsia"/>
                  <w:szCs w:val="22"/>
                  <w:lang w:eastAsia="zh-CN"/>
                </w:rPr>
                <w:delText>UE</w:delText>
              </w:r>
              <w:r w:rsidDel="00416CBF">
                <w:rPr>
                  <w:rFonts w:eastAsia="SimSun" w:hAnsi="Times New Roman" w:hint="eastAsia"/>
                  <w:szCs w:val="22"/>
                  <w:lang w:eastAsia="zh-CN"/>
                </w:rPr>
                <w:delText>的服务周期不能超过</w:delText>
              </w:r>
            </w:del>
            <m:oMath>
              <m:sSub>
                <m:sSubPr>
                  <m:ctrlPr>
                    <w:del w:id="398" w:author="Zheng, Ce" w:date="2022-07-11T21:26:00Z">
                      <w:rPr>
                        <w:rFonts w:ascii="Cambria Math" w:eastAsia="SimSun" w:hAnsi="Cambria Math"/>
                        <w:b/>
                        <w:bCs/>
                        <w:i/>
                        <w:szCs w:val="22"/>
                        <w:lang w:eastAsia="zh-CN"/>
                      </w:rPr>
                    </w:del>
                  </m:ctrlPr>
                </m:sSubPr>
                <m:e>
                  <m:r>
                    <w:del w:id="399" w:author="Zheng, Ce" w:date="2022-07-11T21:26:00Z">
                      <m:rPr>
                        <m:sty m:val="bi"/>
                      </m:rPr>
                      <w:rPr>
                        <w:rFonts w:ascii="Cambria Math" w:eastAsia="SimSun" w:hAnsi="Cambria Math"/>
                        <w:szCs w:val="22"/>
                        <w:lang w:eastAsia="zh-CN"/>
                      </w:rPr>
                      <m:t>τ</m:t>
                    </w:del>
                  </m:r>
                </m:e>
                <m:sub>
                  <m:r>
                    <w:del w:id="400" w:author="Zheng, Ce" w:date="2022-07-11T21:26:00Z">
                      <m:rPr>
                        <m:sty m:val="bi"/>
                      </m:rPr>
                      <w:rPr>
                        <w:rFonts w:ascii="Cambria Math" w:eastAsia="SimSun" w:hAnsi="Cambria Math" w:hint="eastAsia"/>
                        <w:szCs w:val="22"/>
                        <w:lang w:eastAsia="zh-CN"/>
                      </w:rPr>
                      <m:t>S</m:t>
                    </w:del>
                  </m:r>
                </m:sub>
              </m:sSub>
            </m:oMath>
            <w:del w:id="401" w:author="Zheng, Ce" w:date="2022-07-11T21:26:00Z">
              <w:r w:rsidDel="00416CBF">
                <w:rPr>
                  <w:rFonts w:eastAsia="SimSun" w:hAnsi="Times New Roman" w:hint="eastAsia"/>
                  <w:szCs w:val="22"/>
                  <w:lang w:eastAsia="zh-CN"/>
                </w:rPr>
                <w:delText>。竞选担任中心</w:delText>
              </w:r>
              <w:r w:rsidDel="00416CBF">
                <w:rPr>
                  <w:rFonts w:eastAsia="SimSun" w:hAnsi="Times New Roman" w:hint="eastAsia"/>
                  <w:szCs w:val="22"/>
                  <w:lang w:eastAsia="zh-CN"/>
                </w:rPr>
                <w:delText>U</w:delText>
              </w:r>
              <w:r w:rsidDel="00416CBF">
                <w:rPr>
                  <w:rFonts w:eastAsia="SimSun" w:hAnsi="Times New Roman"/>
                  <w:szCs w:val="22"/>
                  <w:lang w:eastAsia="zh-CN"/>
                </w:rPr>
                <w:delText>E</w:delText>
              </w:r>
              <w:r w:rsidDel="00416CBF">
                <w:rPr>
                  <w:rFonts w:eastAsia="SimSun" w:hAnsi="Times New Roman" w:hint="eastAsia"/>
                  <w:szCs w:val="22"/>
                  <w:lang w:eastAsia="zh-CN"/>
                </w:rPr>
                <w:delText>的各个</w:delText>
              </w:r>
              <w:r w:rsidDel="00416CBF">
                <w:rPr>
                  <w:rFonts w:eastAsia="SimSun" w:hAnsi="Times New Roman" w:hint="eastAsia"/>
                  <w:szCs w:val="22"/>
                  <w:lang w:eastAsia="zh-CN"/>
                </w:rPr>
                <w:delText>UE</w:delText>
              </w:r>
              <w:r w:rsidDel="00416CBF">
                <w:rPr>
                  <w:rFonts w:eastAsia="SimSun" w:hAnsi="Times New Roman" w:hint="eastAsia"/>
                  <w:szCs w:val="22"/>
                  <w:lang w:eastAsia="zh-CN"/>
                </w:rPr>
                <w:delText>，</w:delText>
              </w:r>
              <w:r w:rsidDel="00416CBF">
                <w:rPr>
                  <w:rFonts w:eastAsia="SimSun" w:hAnsi="Times New Roman" w:hint="eastAsia"/>
                  <w:szCs w:val="22"/>
                  <w:lang w:eastAsia="zh-CN"/>
                </w:rPr>
                <w:delText xml:space="preserve"> </w:delText>
              </w:r>
              <w:r w:rsidDel="00416CBF">
                <w:rPr>
                  <w:rFonts w:eastAsia="SimSun" w:hAnsi="Times New Roman" w:hint="eastAsia"/>
                  <w:szCs w:val="22"/>
                  <w:lang w:eastAsia="zh-CN"/>
                </w:rPr>
                <w:delText>周期性或在某种触发事件发生的条件下，上传</w:delText>
              </w:r>
              <w:r w:rsidDel="00416CBF">
                <w:rPr>
                  <w:rFonts w:eastAsia="SimSun" w:hAnsi="Times New Roman" w:hint="eastAsia"/>
                  <w:szCs w:val="22"/>
                  <w:lang w:eastAsia="zh-CN"/>
                </w:rPr>
                <w:delText xml:space="preserve"> </w:delText>
              </w:r>
              <w:r w:rsidRPr="00E813AC" w:rsidDel="00416CBF">
                <w:rPr>
                  <w:rFonts w:eastAsia="SimSun" w:hAnsi="Times New Roman" w:hint="eastAsia"/>
                  <w:szCs w:val="22"/>
                  <w:lang w:eastAsia="zh-CN"/>
                </w:rPr>
                <w:delText>自身状态信息</w:delText>
              </w:r>
            </w:del>
            <m:oMath>
              <m:sSub>
                <m:sSubPr>
                  <m:ctrlPr>
                    <w:del w:id="402" w:author="Zheng, Ce" w:date="2022-07-11T21:26:00Z">
                      <w:rPr>
                        <w:rFonts w:ascii="Cambria Math" w:eastAsia="SimSun" w:hAnsi="Cambria Math"/>
                        <w:b/>
                        <w:bCs/>
                        <w:iCs/>
                        <w:szCs w:val="22"/>
                        <w:lang w:eastAsia="zh-CN"/>
                      </w:rPr>
                    </w:del>
                  </m:ctrlPr>
                </m:sSubPr>
                <m:e>
                  <m:r>
                    <w:del w:id="403" w:author="Zheng, Ce" w:date="2022-07-11T21:26:00Z">
                      <m:rPr>
                        <m:sty m:val="b"/>
                      </m:rPr>
                      <w:rPr>
                        <w:rFonts w:ascii="Cambria Math" w:eastAsia="SimSun" w:hAnsi="Cambria Math"/>
                        <w:szCs w:val="22"/>
                        <w:lang w:eastAsia="zh-CN"/>
                      </w:rPr>
                      <m:t>Info_S</m:t>
                    </w:del>
                  </m:r>
                </m:e>
                <m:sub>
                  <m:sSub>
                    <m:sSubPr>
                      <m:ctrlPr>
                        <w:del w:id="404" w:author="Zheng, Ce" w:date="2022-07-11T21:26:00Z">
                          <w:rPr>
                            <w:rFonts w:ascii="Cambria Math" w:eastAsia="SimSun" w:hAnsi="Cambria Math"/>
                            <w:b/>
                            <w:iCs/>
                            <w:szCs w:val="22"/>
                            <w:lang w:eastAsia="zh-CN"/>
                          </w:rPr>
                        </w:del>
                      </m:ctrlPr>
                    </m:sSubPr>
                    <m:e>
                      <m:r>
                        <w:del w:id="405" w:author="Zheng, Ce" w:date="2022-07-11T21:26:00Z">
                          <m:rPr>
                            <m:sty m:val="b"/>
                          </m:rPr>
                          <w:rPr>
                            <w:rFonts w:ascii="Cambria Math" w:eastAsia="SimSun" w:hAnsi="Cambria Math" w:hint="eastAsia"/>
                            <w:szCs w:val="22"/>
                            <w:lang w:eastAsia="zh-CN"/>
                          </w:rPr>
                          <m:t>U</m:t>
                        </w:del>
                      </m:r>
                    </m:e>
                    <m:sub>
                      <m:r>
                        <w:del w:id="406" w:author="Zheng, Ce" w:date="2022-07-11T21:26:00Z">
                          <m:rPr>
                            <m:sty m:val="b"/>
                          </m:rPr>
                          <w:rPr>
                            <w:rFonts w:ascii="Cambria Math" w:eastAsia="SimSun" w:hAnsi="Cambria Math"/>
                            <w:szCs w:val="22"/>
                            <w:lang w:eastAsia="zh-CN"/>
                          </w:rPr>
                          <m:t>i</m:t>
                        </w:del>
                      </m:r>
                    </m:sub>
                  </m:sSub>
                </m:sub>
              </m:sSub>
            </m:oMath>
            <w:del w:id="407" w:author="Zheng, Ce" w:date="2022-07-11T21:26:00Z">
              <w:r w:rsidRPr="00075FE4" w:rsidDel="00416CBF">
                <w:rPr>
                  <w:rFonts w:eastAsia="SimSun" w:hAnsi="Times New Roman" w:hint="eastAsia"/>
                  <w:iCs/>
                  <w:szCs w:val="22"/>
                  <w:lang w:eastAsia="zh-CN"/>
                </w:rPr>
                <w:delText>（如</w:delText>
              </w:r>
              <w:r w:rsidRPr="00075FE4" w:rsidDel="00416CBF">
                <w:rPr>
                  <w:rFonts w:eastAsia="SimSun" w:hAnsi="Times New Roman" w:hint="eastAsia"/>
                  <w:lang w:eastAsia="zh-CN"/>
                </w:rPr>
                <w:delText>UE</w:delText>
              </w:r>
              <w:r w:rsidDel="00416CBF">
                <w:rPr>
                  <w:rFonts w:eastAsia="SimSun" w:hAnsi="Times New Roman" w:hint="eastAsia"/>
                  <w:lang w:eastAsia="zh-CN"/>
                </w:rPr>
                <w:delText>与其他用户的信道状态信息，该</w:delText>
              </w:r>
              <w:r w:rsidDel="00416CBF">
                <w:rPr>
                  <w:rFonts w:eastAsia="SimSun" w:hAnsi="Times New Roman" w:hint="eastAsia"/>
                  <w:lang w:eastAsia="zh-CN"/>
                </w:rPr>
                <w:delText>UE</w:delText>
              </w:r>
              <w:r w:rsidDel="00416CBF">
                <w:rPr>
                  <w:rFonts w:eastAsia="SimSun" w:hAnsi="Times New Roman" w:hint="eastAsia"/>
                  <w:lang w:eastAsia="zh-CN"/>
                </w:rPr>
                <w:delText>的位置信息，计算能力，对其他</w:delText>
              </w:r>
              <w:r w:rsidDel="00416CBF">
                <w:rPr>
                  <w:rFonts w:eastAsia="SimSun" w:hAnsi="Times New Roman" w:hint="eastAsia"/>
                  <w:lang w:eastAsia="zh-CN"/>
                </w:rPr>
                <w:delText>UE</w:delText>
              </w:r>
              <w:r w:rsidDel="00416CBF">
                <w:rPr>
                  <w:rFonts w:eastAsia="SimSun" w:hAnsi="Times New Roman" w:hint="eastAsia"/>
                  <w:lang w:eastAsia="zh-CN"/>
                </w:rPr>
                <w:delText>的信任程度，可服务的时间等</w:delText>
              </w:r>
              <w:r w:rsidRPr="00075FE4" w:rsidDel="00416CBF">
                <w:rPr>
                  <w:rFonts w:eastAsia="SimSun" w:hAnsi="Times New Roman" w:hint="eastAsia"/>
                  <w:iCs/>
                  <w:szCs w:val="22"/>
                  <w:lang w:eastAsia="zh-CN"/>
                </w:rPr>
                <w:delText>）</w:delText>
              </w:r>
              <w:r w:rsidDel="00416CBF">
                <w:rPr>
                  <w:rFonts w:eastAsia="SimSun" w:hAnsi="Times New Roman" w:hint="eastAsia"/>
                  <w:b/>
                  <w:bCs/>
                  <w:iCs/>
                  <w:szCs w:val="22"/>
                  <w:lang w:eastAsia="zh-CN"/>
                </w:rPr>
                <w:delText xml:space="preserve"> </w:delText>
              </w:r>
              <w:r w:rsidDel="00416CBF">
                <w:rPr>
                  <w:rFonts w:eastAsia="SimSun" w:hAnsi="Times New Roman" w:hint="eastAsia"/>
                  <w:szCs w:val="22"/>
                  <w:lang w:eastAsia="zh-CN"/>
                </w:rPr>
                <w:delText>至</w:delText>
              </w:r>
              <w:r w:rsidDel="00416CBF">
                <w:rPr>
                  <w:rFonts w:eastAsia="SimSun" w:hAnsi="Times New Roman" w:hint="eastAsia"/>
                  <w:szCs w:val="22"/>
                  <w:lang w:eastAsia="zh-CN"/>
                </w:rPr>
                <w:delText xml:space="preserve"> </w:delText>
              </w:r>
              <w:r w:rsidDel="00416CBF">
                <w:rPr>
                  <w:rFonts w:eastAsia="SimSun" w:hAnsi="Times New Roman" w:hint="eastAsia"/>
                  <w:szCs w:val="22"/>
                  <w:lang w:eastAsia="zh-CN"/>
                </w:rPr>
                <w:delText>正在服务的中心</w:delText>
              </w:r>
              <w:r w:rsidDel="00416CBF">
                <w:rPr>
                  <w:rFonts w:eastAsia="SimSun" w:hAnsi="Times New Roman" w:hint="eastAsia"/>
                  <w:szCs w:val="22"/>
                  <w:lang w:eastAsia="zh-CN"/>
                </w:rPr>
                <w:delText>UE</w:delText>
              </w:r>
              <w:r w:rsidDel="00416CBF">
                <w:rPr>
                  <w:rFonts w:eastAsia="SimSun" w:hAnsi="Times New Roman" w:hint="eastAsia"/>
                  <w:szCs w:val="22"/>
                  <w:lang w:eastAsia="zh-CN"/>
                </w:rPr>
                <w:delText>。</w:delText>
              </w:r>
              <w:r w:rsidRPr="00E813AC" w:rsidDel="00416CBF">
                <w:rPr>
                  <w:rFonts w:eastAsia="SimSun" w:hAnsi="Times New Roman" w:hint="eastAsia"/>
                  <w:szCs w:val="22"/>
                  <w:lang w:eastAsia="zh-CN"/>
                </w:rPr>
                <w:delText>该</w:delText>
              </w:r>
              <w:r w:rsidDel="00416CBF">
                <w:rPr>
                  <w:rFonts w:eastAsia="SimSun" w:hAnsi="Times New Roman" w:hint="eastAsia"/>
                  <w:szCs w:val="22"/>
                  <w:lang w:eastAsia="zh-CN"/>
                </w:rPr>
                <w:delText>服务</w:delText>
              </w:r>
              <w:r w:rsidRPr="00E813AC" w:rsidDel="00416CBF">
                <w:rPr>
                  <w:rFonts w:eastAsia="SimSun" w:hAnsi="Times New Roman" w:hint="eastAsia"/>
                  <w:szCs w:val="22"/>
                  <w:lang w:eastAsia="zh-CN"/>
                </w:rPr>
                <w:delText>中心</w:delText>
              </w:r>
              <w:r w:rsidDel="00416CBF">
                <w:rPr>
                  <w:rFonts w:eastAsia="SimSun" w:hAnsi="Times New Roman" w:hint="eastAsia"/>
                  <w:szCs w:val="22"/>
                  <w:lang w:eastAsia="zh-CN"/>
                </w:rPr>
                <w:delText>UE</w:delText>
              </w:r>
              <w:r w:rsidDel="00416CBF">
                <w:rPr>
                  <w:rFonts w:eastAsia="SimSun" w:hAnsi="Times New Roman" w:hint="eastAsia"/>
                  <w:szCs w:val="22"/>
                  <w:lang w:eastAsia="zh-CN"/>
                </w:rPr>
                <w:delText>基于某种规则</w:delText>
              </w:r>
              <w:r w:rsidRPr="00E813AC" w:rsidDel="00416CBF">
                <w:rPr>
                  <w:rFonts w:eastAsia="SimSun" w:hAnsi="Times New Roman" w:hint="eastAsia"/>
                  <w:szCs w:val="22"/>
                  <w:lang w:eastAsia="zh-CN"/>
                </w:rPr>
                <w:delText>决定下一任中心</w:delText>
              </w:r>
              <w:r w:rsidDel="00416CBF">
                <w:rPr>
                  <w:rFonts w:eastAsia="SimSun" w:hAnsi="Times New Roman" w:hint="eastAsia"/>
                  <w:szCs w:val="22"/>
                  <w:lang w:eastAsia="zh-CN"/>
                </w:rPr>
                <w:delText>UE</w:delText>
              </w:r>
              <w:r w:rsidRPr="00E813AC" w:rsidDel="00416CBF">
                <w:rPr>
                  <w:rFonts w:eastAsia="SimSun" w:hAnsi="Times New Roman" w:hint="eastAsia"/>
                  <w:szCs w:val="22"/>
                  <w:lang w:eastAsia="zh-CN"/>
                </w:rPr>
                <w:delText>（</w:delText>
              </w:r>
              <w:r w:rsidRPr="00E813AC" w:rsidDel="00416CBF">
                <w:rPr>
                  <w:rFonts w:eastAsia="SimSun" w:hAnsi="Times New Roman" w:hint="eastAsia"/>
                  <w:szCs w:val="22"/>
                  <w:lang w:eastAsia="zh-CN"/>
                </w:rPr>
                <w:delText>candidate</w:delText>
              </w:r>
              <w:r w:rsidRPr="00E813AC" w:rsidDel="00416CBF">
                <w:rPr>
                  <w:rFonts w:eastAsia="SimSun" w:hAnsi="Times New Roman" w:hint="eastAsia"/>
                  <w:szCs w:val="22"/>
                  <w:lang w:eastAsia="zh-CN"/>
                </w:rPr>
                <w:delText>）。</w:delText>
              </w:r>
              <w:r w:rsidRPr="00E813AC" w:rsidDel="00416CBF">
                <w:rPr>
                  <w:rFonts w:eastAsia="SimSun" w:hAnsi="Times New Roman" w:hint="eastAsia"/>
                  <w:lang w:eastAsia="zh-CN"/>
                </w:rPr>
                <w:delText>为了保障公平性，</w:delText>
              </w:r>
              <w:r w:rsidDel="00416CBF">
                <w:rPr>
                  <w:rFonts w:eastAsia="SimSun" w:hAnsi="Times New Roman" w:hint="eastAsia"/>
                  <w:lang w:eastAsia="zh-CN"/>
                </w:rPr>
                <w:delText>竞选周期性的发生，且正在服务的</w:delText>
              </w:r>
              <w:r w:rsidRPr="00E813AC" w:rsidDel="00416CBF">
                <w:rPr>
                  <w:rFonts w:eastAsia="SimSun" w:hAnsi="Times New Roman" w:hint="eastAsia"/>
                  <w:lang w:eastAsia="zh-CN"/>
                </w:rPr>
                <w:delText>中心</w:delText>
              </w:r>
              <w:r w:rsidDel="00416CBF">
                <w:rPr>
                  <w:rFonts w:eastAsia="SimSun" w:hAnsi="Times New Roman" w:hint="eastAsia"/>
                  <w:lang w:eastAsia="zh-CN"/>
                </w:rPr>
                <w:delText>UE</w:delText>
              </w:r>
              <w:r w:rsidDel="00416CBF">
                <w:rPr>
                  <w:rFonts w:eastAsia="SimSun" w:hAnsi="Times New Roman" w:hint="eastAsia"/>
                  <w:lang w:eastAsia="zh-CN"/>
                </w:rPr>
                <w:delText>需冻结一段时间，即</w:delText>
              </w:r>
              <w:r w:rsidRPr="00E813AC" w:rsidDel="00416CBF">
                <w:rPr>
                  <w:rFonts w:eastAsia="SimSun" w:hAnsi="Times New Roman" w:hint="eastAsia"/>
                  <w:lang w:eastAsia="zh-CN"/>
                </w:rPr>
                <w:delText>在本次及未来的</w:delText>
              </w:r>
              <w:r w:rsidRPr="00E813AC" w:rsidDel="00416CBF">
                <w:rPr>
                  <w:rFonts w:eastAsia="SimSun" w:hAnsi="Times New Roman" w:hint="eastAsia"/>
                  <w:lang w:eastAsia="zh-CN"/>
                </w:rPr>
                <w:delText>M</w:delText>
              </w:r>
              <w:r w:rsidRPr="00E813AC" w:rsidDel="00416CBF">
                <w:rPr>
                  <w:rFonts w:eastAsia="SimSun" w:hAnsi="Times New Roman" w:hint="eastAsia"/>
                  <w:lang w:eastAsia="zh-CN"/>
                </w:rPr>
                <w:delText>次</w:delText>
              </w:r>
              <w:r w:rsidDel="00416CBF">
                <w:rPr>
                  <w:rFonts w:eastAsia="SimSun" w:hAnsi="Times New Roman" w:hint="eastAsia"/>
                  <w:lang w:eastAsia="zh-CN"/>
                </w:rPr>
                <w:delText>竞选</w:delText>
              </w:r>
              <w:r w:rsidRPr="00E813AC" w:rsidDel="00416CBF">
                <w:rPr>
                  <w:rFonts w:eastAsia="SimSun" w:hAnsi="Times New Roman" w:hint="eastAsia"/>
                  <w:lang w:eastAsia="zh-CN"/>
                </w:rPr>
                <w:delText>中没有参选资格</w:delText>
              </w:r>
              <w:r w:rsidDel="00416CBF">
                <w:rPr>
                  <w:rFonts w:eastAsia="SimSun" w:hAnsi="Times New Roman" w:hint="eastAsia"/>
                  <w:lang w:eastAsia="zh-CN"/>
                </w:rPr>
                <w:delText>。若网络中无</w:delText>
              </w:r>
              <w:r w:rsidDel="00416CBF">
                <w:rPr>
                  <w:rFonts w:eastAsia="SimSun" w:hAnsi="Times New Roman" w:hint="eastAsia"/>
                  <w:lang w:eastAsia="zh-CN"/>
                </w:rPr>
                <w:delText>UE</w:delText>
              </w:r>
              <w:r w:rsidDel="00416CBF">
                <w:rPr>
                  <w:rFonts w:eastAsia="SimSun" w:hAnsi="Times New Roman" w:hint="eastAsia"/>
                  <w:lang w:eastAsia="zh-CN"/>
                </w:rPr>
                <w:delText>参与竞选，或参与竞选的</w:delText>
              </w:r>
              <w:r w:rsidDel="00416CBF">
                <w:rPr>
                  <w:rFonts w:eastAsia="SimSun" w:hAnsi="Times New Roman" w:hint="eastAsia"/>
                  <w:lang w:eastAsia="zh-CN"/>
                </w:rPr>
                <w:delText>UE</w:delText>
              </w:r>
              <w:r w:rsidDel="00416CBF">
                <w:rPr>
                  <w:rFonts w:eastAsia="SimSun" w:hAnsi="Times New Roman" w:hint="eastAsia"/>
                  <w:lang w:eastAsia="zh-CN"/>
                </w:rPr>
                <w:delText>均没有能力担任中心</w:delText>
              </w:r>
              <w:r w:rsidDel="00416CBF">
                <w:rPr>
                  <w:rFonts w:eastAsia="SimSun" w:hAnsi="Times New Roman" w:hint="eastAsia"/>
                  <w:lang w:eastAsia="zh-CN"/>
                </w:rPr>
                <w:delText>UE</w:delText>
              </w:r>
              <w:r w:rsidDel="00416CBF">
                <w:rPr>
                  <w:rFonts w:eastAsia="SimSun" w:hAnsi="Times New Roman" w:hint="eastAsia"/>
                  <w:lang w:eastAsia="zh-CN"/>
                </w:rPr>
                <w:delText>，则可由当前服务中心</w:delText>
              </w:r>
              <w:r w:rsidDel="00416CBF">
                <w:rPr>
                  <w:rFonts w:eastAsia="SimSun" w:hAnsi="Times New Roman"/>
                  <w:lang w:eastAsia="zh-CN"/>
                </w:rPr>
                <w:delText>UE</w:delText>
              </w:r>
              <w:r w:rsidDel="00416CBF">
                <w:rPr>
                  <w:rFonts w:eastAsia="SimSun" w:hAnsi="Times New Roman" w:hint="eastAsia"/>
                  <w:lang w:eastAsia="zh-CN"/>
                </w:rPr>
                <w:delText>继续服务。</w:delText>
              </w:r>
            </w:del>
          </w:p>
        </w:tc>
        <w:tc>
          <w:tcPr>
            <w:tcW w:w="1915" w:type="dxa"/>
          </w:tcPr>
          <w:p w14:paraId="646C349D" w14:textId="0358E5A3" w:rsidR="00AE1590" w:rsidRPr="007217A3" w:rsidRDefault="00573FF4" w:rsidP="00AE1590">
            <w:pPr>
              <w:autoSpaceDE w:val="0"/>
              <w:autoSpaceDN w:val="0"/>
              <w:textAlignment w:val="bottom"/>
              <w:rPr>
                <w:rFonts w:eastAsia="SimSun" w:hAnsi="Times New Roman"/>
                <w:lang w:eastAsia="zh-CN"/>
              </w:rPr>
            </w:pPr>
            <w:ins w:id="408" w:author="Zheng, Ce" w:date="2022-07-11T21:31:00Z">
              <w:r w:rsidRPr="003A1666">
                <w:rPr>
                  <w:rFonts w:eastAsia="SimSun" w:hAnsi="Times New Roman" w:hint="eastAsia"/>
                  <w:highlight w:val="green"/>
                  <w:lang w:eastAsia="zh-CN"/>
                </w:rPr>
                <w:t>根据</w:t>
              </w:r>
            </w:ins>
            <w:ins w:id="409" w:author="Zheng, Ce" w:date="2022-07-11T21:32:00Z">
              <w:r w:rsidR="00965F72" w:rsidRPr="003A1666">
                <w:rPr>
                  <w:rFonts w:eastAsia="SimSun" w:hAnsi="Times New Roman" w:hint="eastAsia"/>
                  <w:highlight w:val="green"/>
                  <w:lang w:eastAsia="zh-CN"/>
                </w:rPr>
                <w:t>上次开会</w:t>
              </w:r>
            </w:ins>
            <w:ins w:id="410" w:author="Zheng, Ce" w:date="2022-07-11T21:31:00Z">
              <w:r w:rsidRPr="003A1666">
                <w:rPr>
                  <w:rFonts w:eastAsia="SimSun" w:hAnsi="Times New Roman" w:hint="eastAsia"/>
                  <w:highlight w:val="green"/>
                  <w:lang w:eastAsia="zh-CN"/>
                </w:rPr>
                <w:t>讨论</w:t>
              </w:r>
            </w:ins>
            <w:ins w:id="411" w:author="Zheng, Ce" w:date="2022-07-11T21:32:00Z">
              <w:r w:rsidRPr="003A1666">
                <w:rPr>
                  <w:rFonts w:eastAsia="SimSun" w:hAnsi="Times New Roman" w:hint="eastAsia"/>
                  <w:highlight w:val="green"/>
                  <w:lang w:eastAsia="zh-CN"/>
                </w:rPr>
                <w:t>要求，删除了中心</w:t>
              </w:r>
              <w:r w:rsidRPr="003A1666">
                <w:rPr>
                  <w:rFonts w:eastAsia="SimSun" w:hAnsi="Times New Roman" w:hint="eastAsia"/>
                  <w:highlight w:val="green"/>
                  <w:lang w:eastAsia="zh-CN"/>
                </w:rPr>
                <w:t>UE</w:t>
              </w:r>
              <w:r w:rsidRPr="003A1666">
                <w:rPr>
                  <w:rFonts w:eastAsia="SimSun" w:hAnsi="Times New Roman" w:hint="eastAsia"/>
                  <w:highlight w:val="green"/>
                  <w:lang w:eastAsia="zh-CN"/>
                </w:rPr>
                <w:t>竞选的内容</w:t>
              </w:r>
            </w:ins>
          </w:p>
        </w:tc>
      </w:tr>
      <w:tr w:rsidR="00AE1590" w:rsidRPr="00C02F0C" w14:paraId="4769A956" w14:textId="77777777" w:rsidTr="00D70D38">
        <w:trPr>
          <w:trHeight w:val="1165"/>
        </w:trPr>
        <w:tc>
          <w:tcPr>
            <w:tcW w:w="7889" w:type="dxa"/>
          </w:tcPr>
          <w:p w14:paraId="55D59F6C" w14:textId="54A7B627" w:rsidR="00AE1590" w:rsidRDefault="00AE1590" w:rsidP="00AE1590">
            <w:pPr>
              <w:pStyle w:val="af0"/>
              <w:numPr>
                <w:ilvl w:val="0"/>
                <w:numId w:val="1"/>
              </w:numPr>
              <w:autoSpaceDE w:val="0"/>
              <w:autoSpaceDN w:val="0"/>
              <w:ind w:firstLineChars="0"/>
              <w:textAlignment w:val="bottom"/>
              <w:rPr>
                <w:rFonts w:eastAsia="SimSun" w:hAnsi="Times New Roman"/>
                <w:lang w:eastAsia="zh-CN"/>
              </w:rPr>
            </w:pPr>
            <w:r>
              <w:rPr>
                <w:rFonts w:eastAsia="SimSun" w:hAnsi="Times New Roman" w:hint="eastAsia"/>
                <w:lang w:eastAsia="zh-CN"/>
              </w:rPr>
              <w:t>根据</w:t>
            </w:r>
            <w:r w:rsidRPr="008417A9">
              <w:rPr>
                <w:rFonts w:eastAsia="SimSun" w:hAnsi="Times New Roman" w:hint="eastAsia"/>
                <w:lang w:eastAsia="zh-CN"/>
              </w:rPr>
              <w:t>权利要求</w:t>
            </w:r>
            <w:del w:id="412" w:author="Zheng, Ce" w:date="2022-07-11T22:48:00Z">
              <w:r w:rsidDel="0011757D">
                <w:rPr>
                  <w:rFonts w:eastAsia="SimSun" w:hAnsi="Times New Roman"/>
                  <w:lang w:eastAsia="zh-CN"/>
                </w:rPr>
                <w:delText>2</w:delText>
              </w:r>
            </w:del>
            <w:ins w:id="413" w:author="Zheng, Ce" w:date="2022-07-11T22:57:00Z">
              <w:r w:rsidR="00C85521">
                <w:rPr>
                  <w:rFonts w:eastAsia="SimSun" w:hAnsi="Times New Roman"/>
                  <w:lang w:eastAsia="zh-CN"/>
                </w:rPr>
                <w:t>1</w:t>
              </w:r>
              <w:r w:rsidR="00C85521">
                <w:rPr>
                  <w:rFonts w:eastAsia="SimSun" w:hAnsi="Times New Roman" w:hint="eastAsia"/>
                  <w:lang w:eastAsia="zh-CN"/>
                </w:rPr>
                <w:t>和</w:t>
              </w:r>
              <w:r w:rsidR="00C85521">
                <w:rPr>
                  <w:rFonts w:eastAsia="SimSun" w:hAnsi="Times New Roman" w:hint="eastAsia"/>
                  <w:lang w:eastAsia="zh-CN"/>
                </w:rPr>
                <w:t>1</w:t>
              </w:r>
              <w:r w:rsidR="00C85521">
                <w:rPr>
                  <w:rFonts w:eastAsia="SimSun" w:hAnsi="Times New Roman"/>
                  <w:lang w:eastAsia="zh-CN"/>
                </w:rPr>
                <w:t>2</w:t>
              </w:r>
            </w:ins>
            <w:r>
              <w:rPr>
                <w:rFonts w:eastAsia="SimSun" w:hAnsi="Times New Roman" w:hint="eastAsia"/>
                <w:lang w:eastAsia="zh-CN"/>
              </w:rPr>
              <w:t>，对于</w:t>
            </w:r>
            <w:ins w:id="414" w:author="Zheng, Ce" w:date="2022-07-11T22:49:00Z">
              <w:r w:rsidR="007642FA">
                <w:rPr>
                  <w:rFonts w:eastAsia="SimSun" w:hAnsi="Times New Roman" w:hint="eastAsia"/>
                  <w:lang w:eastAsia="zh-CN"/>
                </w:rPr>
                <w:t>中心聚合节点或</w:t>
              </w:r>
            </w:ins>
            <w:r>
              <w:rPr>
                <w:rFonts w:eastAsia="SimSun" w:hAnsi="Times New Roman" w:hint="eastAsia"/>
                <w:lang w:eastAsia="zh-CN"/>
              </w:rPr>
              <w:t>中心</w:t>
            </w:r>
            <w:r>
              <w:rPr>
                <w:rFonts w:eastAsia="SimSun" w:hAnsi="Times New Roman" w:hint="eastAsia"/>
                <w:szCs w:val="22"/>
                <w:lang w:eastAsia="zh-CN"/>
              </w:rPr>
              <w:t>UE</w:t>
            </w:r>
            <w:r w:rsidRPr="00E4717E">
              <w:rPr>
                <w:rFonts w:eastAsia="SimSun" w:hAnsi="Times New Roman" w:hint="eastAsia"/>
                <w:lang w:eastAsia="zh-CN"/>
              </w:rPr>
              <w:t>的</w:t>
            </w:r>
            <w:r>
              <w:rPr>
                <w:rFonts w:eastAsia="SimSun" w:hAnsi="Times New Roman" w:hint="eastAsia"/>
                <w:lang w:eastAsia="zh-CN"/>
              </w:rPr>
              <w:t>切换应</w:t>
            </w:r>
            <w:r w:rsidRPr="00E4717E">
              <w:rPr>
                <w:rFonts w:eastAsia="SimSun" w:hAnsi="Times New Roman" w:hint="eastAsia"/>
                <w:lang w:eastAsia="zh-CN"/>
              </w:rPr>
              <w:t>尽量</w:t>
            </w:r>
            <w:r>
              <w:rPr>
                <w:rFonts w:eastAsia="SimSun" w:hAnsi="Times New Roman" w:hint="eastAsia"/>
                <w:lang w:eastAsia="zh-CN"/>
              </w:rPr>
              <w:t>选择或保障</w:t>
            </w:r>
            <w:r w:rsidRPr="00E4717E">
              <w:rPr>
                <w:rFonts w:eastAsia="SimSun" w:hAnsi="Times New Roman" w:hint="eastAsia"/>
                <w:lang w:eastAsia="zh-CN"/>
              </w:rPr>
              <w:t>在</w:t>
            </w:r>
            <w:r>
              <w:rPr>
                <w:rFonts w:eastAsia="SimSun" w:hAnsi="Times New Roman" w:hint="eastAsia"/>
                <w:lang w:eastAsia="zh-CN"/>
              </w:rPr>
              <w:t>全局模型</w:t>
            </w:r>
            <w:r w:rsidRPr="00E4717E">
              <w:rPr>
                <w:rFonts w:eastAsia="SimSun" w:hAnsi="Times New Roman" w:hint="eastAsia"/>
                <w:lang w:eastAsia="zh-CN"/>
              </w:rPr>
              <w:t>聚合</w:t>
            </w:r>
            <w:r>
              <w:rPr>
                <w:rFonts w:eastAsia="SimSun" w:hAnsi="Times New Roman" w:hint="eastAsia"/>
                <w:lang w:eastAsia="zh-CN"/>
              </w:rPr>
              <w:t>结束并下发后实施：</w:t>
            </w:r>
          </w:p>
          <w:p w14:paraId="30DD9EDD" w14:textId="174718B6" w:rsidR="00AE1590" w:rsidRDefault="00AE1590" w:rsidP="00AE1590">
            <w:pPr>
              <w:pStyle w:val="af0"/>
              <w:numPr>
                <w:ilvl w:val="1"/>
                <w:numId w:val="1"/>
              </w:numPr>
              <w:autoSpaceDE w:val="0"/>
              <w:autoSpaceDN w:val="0"/>
              <w:ind w:firstLineChars="0"/>
              <w:textAlignment w:val="bottom"/>
              <w:rPr>
                <w:rFonts w:eastAsia="SimSun" w:hAnsi="Times New Roman"/>
                <w:noProof/>
                <w:szCs w:val="22"/>
                <w:lang w:eastAsia="zh-CN"/>
              </w:rPr>
            </w:pPr>
            <w:r w:rsidRPr="00C040F7">
              <w:rPr>
                <w:rFonts w:eastAsia="SimSun" w:hAnsi="Times New Roman" w:hint="eastAsia"/>
                <w:noProof/>
                <w:szCs w:val="22"/>
                <w:lang w:eastAsia="zh-CN"/>
              </w:rPr>
              <w:t>如果</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&gt;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train</m:t>
                  </m:r>
                </m:sub>
              </m:sSub>
            </m:oMath>
            <w:r>
              <w:rPr>
                <w:rFonts w:eastAsia="SimSun" w:hAnsi="Times New Roman"/>
                <w:noProof/>
                <w:szCs w:val="22"/>
                <w:lang w:eastAsia="zh-CN"/>
              </w:rPr>
              <w:t>,</w:t>
            </w:r>
          </w:p>
          <w:p w14:paraId="26EEA8ED" w14:textId="33BC985F" w:rsidR="00AE1590" w:rsidRDefault="00AE1590" w:rsidP="00AE1590">
            <w:pPr>
              <w:pStyle w:val="af0"/>
              <w:autoSpaceDE w:val="0"/>
              <w:autoSpaceDN w:val="0"/>
              <w:ind w:left="360" w:firstLineChars="0" w:firstLine="0"/>
              <w:textAlignment w:val="bottom"/>
              <w:rPr>
                <w:rFonts w:eastAsia="SimSun" w:hAnsi="Times New Roman"/>
                <w:noProof/>
                <w:szCs w:val="22"/>
                <w:lang w:eastAsia="zh-CN"/>
              </w:rPr>
            </w:pPr>
            <w:r w:rsidRPr="00347E12">
              <w:rPr>
                <w:rFonts w:eastAsia="SimSun" w:hAnsi="Times New Roman" w:hint="eastAsia"/>
                <w:noProof/>
                <w:szCs w:val="22"/>
                <w:lang w:eastAsia="zh-CN"/>
              </w:rPr>
              <w:t>即</w:t>
            </w:r>
            <w:ins w:id="415" w:author="Zheng, Ce" w:date="2022-07-11T22:49:00Z">
              <w:r w:rsidR="006F7CF5">
                <w:rPr>
                  <w:rFonts w:eastAsia="SimSun" w:hAnsi="Times New Roman" w:hint="eastAsia"/>
                  <w:lang w:eastAsia="zh-CN"/>
                </w:rPr>
                <w:t>中心聚合节点或</w:t>
              </w:r>
            </w:ins>
            <w:r>
              <w:rPr>
                <w:rFonts w:eastAsia="SimSun" w:hAnsi="Times New Roman" w:hint="eastAsia"/>
                <w:noProof/>
                <w:szCs w:val="22"/>
                <w:lang w:eastAsia="zh-CN"/>
              </w:rPr>
              <w:t>中心</w:t>
            </w:r>
            <w:r>
              <w:rPr>
                <w:rFonts w:eastAsia="SimSun" w:hAnsi="Times New Roman" w:hint="eastAsia"/>
                <w:noProof/>
                <w:szCs w:val="22"/>
                <w:lang w:eastAsia="zh-CN"/>
              </w:rPr>
              <w:t>UE</w:t>
            </w:r>
            <w:r>
              <w:rPr>
                <w:rFonts w:eastAsia="SimSun" w:hAnsi="Times New Roman" w:hint="eastAsia"/>
                <w:noProof/>
                <w:szCs w:val="22"/>
                <w:lang w:eastAsia="zh-CN"/>
              </w:rPr>
              <w:t>在</w:t>
            </w:r>
            <w:r w:rsidRPr="00347E12">
              <w:rPr>
                <w:rFonts w:eastAsia="SimSun" w:hAnsi="Times New Roman" w:hint="eastAsia"/>
                <w:noProof/>
                <w:szCs w:val="22"/>
                <w:lang w:eastAsia="zh-CN"/>
              </w:rPr>
              <w:t>完成本</w:t>
            </w:r>
            <w:r>
              <w:rPr>
                <w:rFonts w:eastAsia="SimSun" w:hAnsi="Times New Roman" w:hint="eastAsia"/>
                <w:noProof/>
                <w:szCs w:val="22"/>
                <w:lang w:eastAsia="zh-CN"/>
              </w:rPr>
              <w:t>次</w:t>
            </w:r>
            <w:r w:rsidRPr="00347E12">
              <w:rPr>
                <w:rFonts w:eastAsia="SimSun" w:hAnsi="Times New Roman" w:hint="eastAsia"/>
                <w:noProof/>
                <w:szCs w:val="22"/>
                <w:lang w:eastAsia="zh-CN"/>
              </w:rPr>
              <w:t>和下</w:t>
            </w:r>
            <w:r>
              <w:rPr>
                <w:rFonts w:eastAsia="SimSun" w:hAnsi="Times New Roman" w:hint="eastAsia"/>
                <w:noProof/>
                <w:szCs w:val="22"/>
                <w:lang w:eastAsia="zh-CN"/>
              </w:rPr>
              <w:t>次</w:t>
            </w:r>
            <w:r w:rsidRPr="00347E12">
              <w:rPr>
                <w:rFonts w:eastAsia="SimSun" w:hAnsi="Times New Roman" w:hint="eastAsia"/>
                <w:noProof/>
                <w:szCs w:val="22"/>
                <w:lang w:eastAsia="zh-CN"/>
              </w:rPr>
              <w:t>的全局聚合</w:t>
            </w:r>
            <w:r>
              <w:rPr>
                <w:rFonts w:eastAsia="SimSun" w:hAnsi="Times New Roman" w:hint="eastAsia"/>
                <w:noProof/>
                <w:szCs w:val="22"/>
                <w:lang w:eastAsia="zh-CN"/>
              </w:rPr>
              <w:t>前</w:t>
            </w:r>
            <w:r w:rsidRPr="00347E12">
              <w:rPr>
                <w:rFonts w:eastAsia="SimSun" w:hAnsi="Times New Roman" w:hint="eastAsia"/>
                <w:noProof/>
                <w:szCs w:val="22"/>
                <w:lang w:eastAsia="zh-CN"/>
              </w:rPr>
              <w:t>，</w:t>
            </w:r>
            <w:r>
              <w:rPr>
                <w:rFonts w:eastAsia="SimSun" w:hAnsi="Times New Roman" w:hint="eastAsia"/>
                <w:noProof/>
                <w:szCs w:val="22"/>
                <w:lang w:eastAsia="zh-CN"/>
              </w:rPr>
              <w:t>不会触发切换</w:t>
            </w:r>
          </w:p>
          <w:p w14:paraId="02475003" w14:textId="7DAA82D0" w:rsidR="00AE1590" w:rsidRPr="001A0961" w:rsidRDefault="00AE1590" w:rsidP="00AE1590">
            <w:pPr>
              <w:pStyle w:val="af0"/>
              <w:numPr>
                <w:ilvl w:val="1"/>
                <w:numId w:val="1"/>
              </w:numPr>
              <w:autoSpaceDE w:val="0"/>
              <w:autoSpaceDN w:val="0"/>
              <w:ind w:firstLineChars="0"/>
              <w:textAlignment w:val="bottom"/>
              <w:rPr>
                <w:rFonts w:eastAsia="SimSun" w:hAnsi="Times New Roman"/>
                <w:lang w:eastAsia="zh-CN"/>
              </w:rPr>
            </w:pPr>
            <w:r>
              <w:rPr>
                <w:rFonts w:eastAsia="SimSun" w:hAnsi="Times New Roman" w:hint="eastAsia"/>
                <w:lang w:eastAsia="zh-CN"/>
              </w:rPr>
              <w:t>如果</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1</m:t>
                  </m:r>
                </m:sub>
              </m:sSub>
              <m:r>
                <m:rPr>
                  <m:sty m:val="bi"/>
                </m:rP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train</m:t>
                  </m:r>
                </m:sub>
              </m:sSub>
            </m:oMath>
            <w:r w:rsidRPr="001A0961">
              <w:rPr>
                <w:rFonts w:eastAsia="SimSun" w:hAnsi="Times New Roman" w:hint="eastAsia"/>
                <w:noProof/>
                <w:szCs w:val="22"/>
                <w:lang w:eastAsia="zh-CN"/>
              </w:rPr>
              <w:t>，</w:t>
            </w:r>
          </w:p>
          <w:p w14:paraId="04D52DF4" w14:textId="1CF2208C" w:rsidR="00AE1590" w:rsidRDefault="00AE1590" w:rsidP="00AE1590">
            <w:pPr>
              <w:pStyle w:val="af0"/>
              <w:autoSpaceDE w:val="0"/>
              <w:autoSpaceDN w:val="0"/>
              <w:ind w:left="360" w:firstLineChars="0" w:firstLine="0"/>
              <w:textAlignment w:val="bottom"/>
              <w:rPr>
                <w:rFonts w:eastAsia="SimSun" w:hAnsi="Times New Roman"/>
                <w:noProof/>
                <w:szCs w:val="22"/>
                <w:lang w:eastAsia="zh-CN"/>
              </w:rPr>
            </w:pPr>
            <w:r w:rsidRPr="00E5170C">
              <w:rPr>
                <w:rFonts w:eastAsia="SimSun" w:hAnsi="Times New Roman" w:hint="eastAsia"/>
                <w:noProof/>
                <w:szCs w:val="22"/>
                <w:lang w:eastAsia="zh-CN"/>
              </w:rPr>
              <w:t>即</w:t>
            </w:r>
            <w:ins w:id="416" w:author="Zheng, Ce" w:date="2022-07-11T22:50:00Z">
              <w:r w:rsidR="00734B19">
                <w:rPr>
                  <w:rFonts w:eastAsia="SimSun" w:hAnsi="Times New Roman" w:hint="eastAsia"/>
                  <w:lang w:eastAsia="zh-CN"/>
                </w:rPr>
                <w:t>中心聚合节点或</w:t>
              </w:r>
            </w:ins>
            <w:r>
              <w:rPr>
                <w:rFonts w:eastAsia="SimSun" w:hAnsi="Times New Roman" w:hint="eastAsia"/>
                <w:noProof/>
                <w:szCs w:val="22"/>
                <w:lang w:eastAsia="zh-CN"/>
              </w:rPr>
              <w:t>中心</w:t>
            </w:r>
            <w:r>
              <w:rPr>
                <w:rFonts w:eastAsia="SimSun" w:hAnsi="Times New Roman" w:hint="eastAsia"/>
                <w:noProof/>
                <w:szCs w:val="22"/>
                <w:lang w:eastAsia="zh-CN"/>
              </w:rPr>
              <w:t>UE</w:t>
            </w:r>
            <w:r w:rsidRPr="00E5170C">
              <w:rPr>
                <w:rFonts w:eastAsia="SimSun" w:hAnsi="Times New Roman" w:hint="eastAsia"/>
                <w:noProof/>
                <w:szCs w:val="22"/>
                <w:lang w:eastAsia="zh-CN"/>
              </w:rPr>
              <w:t>可参与完成本</w:t>
            </w:r>
            <w:r>
              <w:rPr>
                <w:rFonts w:eastAsia="SimSun" w:hAnsi="Times New Roman" w:hint="eastAsia"/>
                <w:noProof/>
                <w:szCs w:val="22"/>
                <w:lang w:eastAsia="zh-CN"/>
              </w:rPr>
              <w:t>次全局</w:t>
            </w:r>
            <w:r w:rsidRPr="00E5170C">
              <w:rPr>
                <w:rFonts w:eastAsia="SimSun" w:hAnsi="Times New Roman" w:hint="eastAsia"/>
                <w:noProof/>
                <w:szCs w:val="22"/>
                <w:lang w:eastAsia="zh-CN"/>
              </w:rPr>
              <w:t>聚合，但其停留时间无法支持下一</w:t>
            </w:r>
            <w:r>
              <w:rPr>
                <w:rFonts w:eastAsia="SimSun" w:hAnsi="Times New Roman" w:hint="eastAsia"/>
                <w:noProof/>
                <w:szCs w:val="22"/>
                <w:lang w:eastAsia="zh-CN"/>
              </w:rPr>
              <w:t>次</w:t>
            </w:r>
            <w:r w:rsidRPr="00E5170C">
              <w:rPr>
                <w:rFonts w:eastAsia="SimSun" w:hAnsi="Times New Roman" w:hint="eastAsia"/>
                <w:noProof/>
                <w:szCs w:val="22"/>
                <w:lang w:eastAsia="zh-CN"/>
              </w:rPr>
              <w:t>全局聚合的完成，则在</w:t>
            </w:r>
            <w:r>
              <w:rPr>
                <w:rFonts w:eastAsia="SimSun" w:hAnsi="Times New Roman" w:hint="eastAsia"/>
                <w:noProof/>
                <w:szCs w:val="22"/>
                <w:lang w:eastAsia="zh-CN"/>
              </w:rPr>
              <w:t>本次全局聚合模型时进行切换。</w:t>
            </w:r>
          </w:p>
          <w:p w14:paraId="2DD6D7E2" w14:textId="65455CFC" w:rsidR="00AE1590" w:rsidRPr="0072433C" w:rsidRDefault="00A80360" w:rsidP="00AE1590">
            <w:pPr>
              <w:pStyle w:val="af0"/>
              <w:numPr>
                <w:ilvl w:val="1"/>
                <w:numId w:val="1"/>
              </w:numPr>
              <w:autoSpaceDE w:val="0"/>
              <w:autoSpaceDN w:val="0"/>
              <w:ind w:firstLineChars="0"/>
              <w:textAlignment w:val="bottom"/>
              <w:rPr>
                <w:rFonts w:eastAsia="SimSun" w:hAnsi="Times New Roman"/>
                <w:lang w:eastAsia="zh-CN"/>
              </w:rPr>
            </w:pP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1</m:t>
                  </m:r>
                </m:sub>
              </m:sSub>
            </m:oMath>
            <w:r w:rsidR="00AE1590" w:rsidRPr="008C1A53">
              <w:rPr>
                <w:rFonts w:eastAsia="SimSun" w:hAnsi="Times New Roman" w:hint="eastAsia"/>
                <w:noProof/>
                <w:szCs w:val="22"/>
                <w:lang w:eastAsia="zh-CN"/>
              </w:rPr>
              <w:t>，</w:t>
            </w:r>
            <w:r w:rsidR="00AE1590" w:rsidRPr="0072433C">
              <w:rPr>
                <w:rFonts w:eastAsia="SimSun" w:hAnsi="Times New Roman" w:hint="eastAsia"/>
                <w:lang w:eastAsia="zh-CN"/>
              </w:rPr>
              <w:t>即</w:t>
            </w:r>
            <w:ins w:id="417" w:author="Zheng, Ce" w:date="2022-07-11T22:50:00Z">
              <w:r w:rsidR="004F179E">
                <w:rPr>
                  <w:rFonts w:eastAsia="SimSun" w:hAnsi="Times New Roman" w:hint="eastAsia"/>
                  <w:lang w:eastAsia="zh-CN"/>
                </w:rPr>
                <w:t>中心聚合节点或</w:t>
              </w:r>
            </w:ins>
            <w:r w:rsidR="00AE1590" w:rsidRPr="0072433C">
              <w:rPr>
                <w:rFonts w:eastAsia="SimSun" w:hAnsi="Times New Roman" w:hint="eastAsia"/>
                <w:lang w:eastAsia="zh-CN"/>
              </w:rPr>
              <w:t>中心</w:t>
            </w:r>
            <w:r w:rsidR="00AE1590" w:rsidRPr="0072433C">
              <w:rPr>
                <w:rFonts w:eastAsia="SimSun" w:hAnsi="Times New Roman" w:hint="eastAsia"/>
                <w:lang w:eastAsia="zh-CN"/>
              </w:rPr>
              <w:t>UE</w:t>
            </w:r>
            <w:r w:rsidR="00AE1590" w:rsidRPr="0072433C">
              <w:rPr>
                <w:rFonts w:eastAsia="SimSun" w:hAnsi="Times New Roman" w:hint="eastAsia"/>
                <w:lang w:eastAsia="zh-CN"/>
              </w:rPr>
              <w:t>无法正常完成本次全局聚合，则立即切换。</w:t>
            </w:r>
          </w:p>
          <w:p w14:paraId="6C5029A5" w14:textId="66B03B40" w:rsidR="00AE1590" w:rsidRDefault="00AE1590" w:rsidP="00AE1590">
            <w:pPr>
              <w:autoSpaceDE w:val="0"/>
              <w:autoSpaceDN w:val="0"/>
              <w:textAlignment w:val="bottom"/>
              <w:rPr>
                <w:rFonts w:eastAsia="SimSun" w:hAnsi="Times New Roman"/>
                <w:lang w:eastAsia="zh-CN"/>
              </w:rPr>
            </w:pPr>
            <w:r>
              <w:rPr>
                <w:rFonts w:eastAsia="SimSun" w:hAnsi="Times New Roman" w:hint="eastAsia"/>
                <w:lang w:eastAsia="zh-CN"/>
              </w:rPr>
              <w:t>对于切换前已上传本地模型至</w:t>
            </w:r>
            <w:ins w:id="418" w:author="Zheng, Ce" w:date="2022-07-11T22:50:00Z">
              <w:r w:rsidR="009E029D">
                <w:rPr>
                  <w:rFonts w:eastAsia="SimSun" w:hAnsi="Times New Roman" w:hint="eastAsia"/>
                  <w:lang w:eastAsia="zh-CN"/>
                </w:rPr>
                <w:t>中心聚合节点或</w:t>
              </w:r>
              <w:r w:rsidR="009E029D" w:rsidRPr="0072433C">
                <w:rPr>
                  <w:rFonts w:eastAsia="SimSun" w:hAnsi="Times New Roman" w:hint="eastAsia"/>
                  <w:lang w:eastAsia="zh-CN"/>
                </w:rPr>
                <w:t>中心</w:t>
              </w:r>
              <w:r w:rsidR="009E029D" w:rsidRPr="0072433C">
                <w:rPr>
                  <w:rFonts w:eastAsia="SimSun" w:hAnsi="Times New Roman" w:hint="eastAsia"/>
                  <w:lang w:eastAsia="zh-CN"/>
                </w:rPr>
                <w:t>UE</w:t>
              </w:r>
            </w:ins>
            <w:r>
              <w:rPr>
                <w:rFonts w:eastAsia="SimSun" w:hAnsi="Times New Roman"/>
                <w:lang w:eastAsia="zh-CN"/>
              </w:rPr>
              <w:t xml:space="preserve"> </w:t>
            </w:r>
            <w:r>
              <w:rPr>
                <w:rFonts w:eastAsia="SimSun" w:hAnsi="Times New Roman" w:hint="eastAsia"/>
                <w:lang w:eastAsia="zh-CN"/>
              </w:rPr>
              <w:t>和</w:t>
            </w:r>
            <w:r>
              <w:rPr>
                <w:rFonts w:eastAsia="SimSun" w:hAnsi="Times New Roman" w:hint="eastAsia"/>
                <w:lang w:eastAsia="zh-CN"/>
              </w:rPr>
              <w:t xml:space="preserve"> </w:t>
            </w:r>
            <w:r>
              <w:rPr>
                <w:rFonts w:eastAsia="SimSun" w:hAnsi="Times New Roman" w:hint="eastAsia"/>
                <w:lang w:eastAsia="zh-CN"/>
              </w:rPr>
              <w:t>正在上传本地模型至</w:t>
            </w:r>
            <w:ins w:id="419" w:author="Zheng, Ce" w:date="2022-07-11T22:51:00Z">
              <w:r w:rsidR="00025A03">
                <w:rPr>
                  <w:rFonts w:eastAsia="SimSun" w:hAnsi="Times New Roman" w:hint="eastAsia"/>
                  <w:lang w:eastAsia="zh-CN"/>
                </w:rPr>
                <w:t>中心聚合节点或</w:t>
              </w:r>
              <w:r w:rsidR="00025A03" w:rsidRPr="0072433C">
                <w:rPr>
                  <w:rFonts w:eastAsia="SimSun" w:hAnsi="Times New Roman" w:hint="eastAsia"/>
                  <w:lang w:eastAsia="zh-CN"/>
                </w:rPr>
                <w:t>中心</w:t>
              </w:r>
              <w:r w:rsidR="00025A03" w:rsidRPr="0072433C">
                <w:rPr>
                  <w:rFonts w:eastAsia="SimSun" w:hAnsi="Times New Roman" w:hint="eastAsia"/>
                  <w:lang w:eastAsia="zh-CN"/>
                </w:rPr>
                <w:t>UE</w:t>
              </w:r>
            </w:ins>
            <w:r>
              <w:rPr>
                <w:rFonts w:eastAsia="SimSun" w:hAnsi="Times New Roman" w:hint="eastAsia"/>
                <w:lang w:eastAsia="zh-CN"/>
              </w:rPr>
              <w:t>的计算</w:t>
            </w:r>
            <w:r>
              <w:rPr>
                <w:rFonts w:eastAsia="SimSun" w:hAnsi="Times New Roman" w:hint="eastAsia"/>
                <w:lang w:eastAsia="zh-CN"/>
              </w:rPr>
              <w:t>UE</w:t>
            </w:r>
            <w:r>
              <w:rPr>
                <w:rFonts w:eastAsia="SimSun" w:hAnsi="Times New Roman" w:hint="eastAsia"/>
                <w:lang w:eastAsia="zh-CN"/>
              </w:rPr>
              <w:t>，需要将本地模型重选上传至切换后的新中心</w:t>
            </w:r>
            <w:ins w:id="420" w:author="Zheng, Ce" w:date="2022-07-11T22:51:00Z">
              <w:r w:rsidR="00A8248C">
                <w:rPr>
                  <w:rFonts w:eastAsia="SimSun" w:hAnsi="Times New Roman" w:hint="eastAsia"/>
                  <w:lang w:eastAsia="zh-CN"/>
                </w:rPr>
                <w:t>中心聚合节点或</w:t>
              </w:r>
              <w:r w:rsidR="00A8248C" w:rsidRPr="0072433C">
                <w:rPr>
                  <w:rFonts w:eastAsia="SimSun" w:hAnsi="Times New Roman" w:hint="eastAsia"/>
                  <w:lang w:eastAsia="zh-CN"/>
                </w:rPr>
                <w:t>中心</w:t>
              </w:r>
              <w:r w:rsidR="00A8248C" w:rsidRPr="0072433C">
                <w:rPr>
                  <w:rFonts w:eastAsia="SimSun" w:hAnsi="Times New Roman" w:hint="eastAsia"/>
                  <w:lang w:eastAsia="zh-CN"/>
                </w:rPr>
                <w:t>UE</w:t>
              </w:r>
            </w:ins>
            <w:r>
              <w:rPr>
                <w:rFonts w:eastAsia="SimSun" w:hAnsi="Times New Roman" w:hint="eastAsia"/>
                <w:lang w:eastAsia="zh-CN"/>
              </w:rPr>
              <w:t>。即切换后新的中心</w:t>
            </w:r>
            <w:ins w:id="421" w:author="Zheng, Ce" w:date="2022-07-11T22:51:00Z">
              <w:r w:rsidR="006C703A">
                <w:rPr>
                  <w:rFonts w:eastAsia="SimSun" w:hAnsi="Times New Roman" w:hint="eastAsia"/>
                  <w:lang w:eastAsia="zh-CN"/>
                </w:rPr>
                <w:t>中心聚合节点或</w:t>
              </w:r>
              <w:r w:rsidR="006C703A" w:rsidRPr="0072433C">
                <w:rPr>
                  <w:rFonts w:eastAsia="SimSun" w:hAnsi="Times New Roman" w:hint="eastAsia"/>
                  <w:lang w:eastAsia="zh-CN"/>
                </w:rPr>
                <w:t>中心</w:t>
              </w:r>
              <w:r w:rsidR="006C703A" w:rsidRPr="0072433C">
                <w:rPr>
                  <w:rFonts w:eastAsia="SimSun" w:hAnsi="Times New Roman" w:hint="eastAsia"/>
                  <w:lang w:eastAsia="zh-CN"/>
                </w:rPr>
                <w:t>UE</w:t>
              </w:r>
            </w:ins>
            <w:r>
              <w:rPr>
                <w:rFonts w:eastAsia="SimSun" w:hAnsi="Times New Roman" w:hint="eastAsia"/>
                <w:lang w:eastAsia="zh-CN"/>
              </w:rPr>
              <w:t>向各计算</w:t>
            </w:r>
            <w:r>
              <w:rPr>
                <w:rFonts w:eastAsia="SimSun" w:hAnsi="Times New Roman" w:hint="eastAsia"/>
                <w:lang w:eastAsia="zh-CN"/>
              </w:rPr>
              <w:t>UE</w:t>
            </w:r>
            <w:r>
              <w:rPr>
                <w:rFonts w:eastAsia="SimSun" w:hAnsi="Times New Roman" w:hint="eastAsia"/>
                <w:lang w:eastAsia="zh-CN"/>
              </w:rPr>
              <w:t>广播下发指令，要求各计算</w:t>
            </w:r>
            <w:r>
              <w:rPr>
                <w:rFonts w:eastAsia="SimSun" w:hAnsi="Times New Roman" w:hint="eastAsia"/>
                <w:lang w:eastAsia="zh-CN"/>
              </w:rPr>
              <w:t>UE</w:t>
            </w:r>
            <w:r>
              <w:rPr>
                <w:rFonts w:eastAsia="SimSun" w:hAnsi="Times New Roman" w:hint="eastAsia"/>
                <w:lang w:eastAsia="zh-CN"/>
              </w:rPr>
              <w:t>上报本地模型。这包括</w:t>
            </w:r>
            <w:r>
              <w:rPr>
                <w:rFonts w:eastAsia="SimSun" w:hAnsi="Times New Roman" w:hint="eastAsia"/>
                <w:lang w:eastAsia="zh-CN"/>
              </w:rPr>
              <w:t xml:space="preserve"> </w:t>
            </w:r>
          </w:p>
          <w:p w14:paraId="5A5A90FB" w14:textId="501F5148" w:rsidR="00AE1590" w:rsidRDefault="00AE1590" w:rsidP="00AE1590">
            <w:pPr>
              <w:pStyle w:val="af0"/>
              <w:numPr>
                <w:ilvl w:val="0"/>
                <w:numId w:val="38"/>
              </w:numPr>
              <w:autoSpaceDE w:val="0"/>
              <w:autoSpaceDN w:val="0"/>
              <w:ind w:firstLineChars="0"/>
              <w:textAlignment w:val="bottom"/>
              <w:rPr>
                <w:rFonts w:eastAsia="SimSun" w:hAnsi="Times New Roman"/>
                <w:lang w:eastAsia="zh-CN"/>
              </w:rPr>
            </w:pPr>
            <w:r w:rsidRPr="005F75D3">
              <w:rPr>
                <w:rFonts w:eastAsia="SimSun" w:hAnsi="Times New Roman" w:hint="eastAsia"/>
                <w:lang w:eastAsia="zh-CN"/>
              </w:rPr>
              <w:t>已上传本地模型至</w:t>
            </w:r>
            <w:ins w:id="422" w:author="Zheng, Ce" w:date="2022-07-11T22:52:00Z">
              <w:r w:rsidR="008D385C" w:rsidRPr="0014674B">
                <w:rPr>
                  <w:rFonts w:eastAsia="SimSun" w:hAnsi="Times New Roman" w:hint="eastAsia"/>
                  <w:highlight w:val="yellow"/>
                  <w:lang w:eastAsia="zh-CN"/>
                </w:rPr>
                <w:t>原</w:t>
              </w:r>
              <w:r w:rsidR="00E258CA">
                <w:rPr>
                  <w:rFonts w:eastAsia="SimSun" w:hAnsi="Times New Roman" w:hint="eastAsia"/>
                  <w:lang w:eastAsia="zh-CN"/>
                </w:rPr>
                <w:t>中心聚合节点或</w:t>
              </w:r>
            </w:ins>
            <w:ins w:id="423" w:author="Zheng, Ce" w:date="2022-07-11T22:54:00Z">
              <w:r w:rsidR="002D39CE" w:rsidRPr="0014674B">
                <w:rPr>
                  <w:rFonts w:eastAsia="SimSun" w:hAnsi="Times New Roman" w:hint="eastAsia"/>
                  <w:highlight w:val="yellow"/>
                  <w:lang w:eastAsia="zh-CN"/>
                </w:rPr>
                <w:t>原</w:t>
              </w:r>
            </w:ins>
            <w:ins w:id="424" w:author="Zheng, Ce" w:date="2022-07-11T22:52:00Z">
              <w:r w:rsidR="00E258CA" w:rsidRPr="0072433C">
                <w:rPr>
                  <w:rFonts w:eastAsia="SimSun" w:hAnsi="Times New Roman" w:hint="eastAsia"/>
                  <w:lang w:eastAsia="zh-CN"/>
                </w:rPr>
                <w:t>中心</w:t>
              </w:r>
              <w:r w:rsidR="00E258CA" w:rsidRPr="0072433C">
                <w:rPr>
                  <w:rFonts w:eastAsia="SimSun" w:hAnsi="Times New Roman" w:hint="eastAsia"/>
                  <w:lang w:eastAsia="zh-CN"/>
                </w:rPr>
                <w:t>UE</w:t>
              </w:r>
            </w:ins>
            <w:r w:rsidRPr="005F75D3">
              <w:rPr>
                <w:rFonts w:eastAsia="SimSun" w:hAnsi="Times New Roman" w:hint="eastAsia"/>
                <w:lang w:eastAsia="zh-CN"/>
              </w:rPr>
              <w:t>和</w:t>
            </w:r>
            <w:r w:rsidRPr="005F75D3">
              <w:rPr>
                <w:rFonts w:eastAsia="SimSun" w:hAnsi="Times New Roman" w:hint="eastAsia"/>
                <w:lang w:eastAsia="zh-CN"/>
              </w:rPr>
              <w:t xml:space="preserve"> </w:t>
            </w:r>
            <w:r w:rsidRPr="005F75D3">
              <w:rPr>
                <w:rFonts w:eastAsia="SimSun" w:hAnsi="Times New Roman" w:hint="eastAsia"/>
                <w:lang w:eastAsia="zh-CN"/>
              </w:rPr>
              <w:t>正在上传本地模型至</w:t>
            </w:r>
            <w:ins w:id="425" w:author="Zheng, Ce" w:date="2022-07-11T22:52:00Z">
              <w:r w:rsidR="00683F8F" w:rsidRPr="0014674B">
                <w:rPr>
                  <w:rFonts w:eastAsia="SimSun" w:hAnsi="Times New Roman" w:hint="eastAsia"/>
                  <w:highlight w:val="yellow"/>
                  <w:lang w:eastAsia="zh-CN"/>
                </w:rPr>
                <w:lastRenderedPageBreak/>
                <w:t>原</w:t>
              </w:r>
              <w:r w:rsidR="00464FD7">
                <w:rPr>
                  <w:rFonts w:eastAsia="SimSun" w:hAnsi="Times New Roman" w:hint="eastAsia"/>
                  <w:lang w:eastAsia="zh-CN"/>
                </w:rPr>
                <w:t>中心聚合节点或</w:t>
              </w:r>
              <w:r w:rsidR="00464FD7" w:rsidRPr="0072433C">
                <w:rPr>
                  <w:rFonts w:eastAsia="SimSun" w:hAnsi="Times New Roman" w:hint="eastAsia"/>
                  <w:lang w:eastAsia="zh-CN"/>
                </w:rPr>
                <w:t>中心</w:t>
              </w:r>
              <w:r w:rsidR="00464FD7" w:rsidRPr="0072433C">
                <w:rPr>
                  <w:rFonts w:eastAsia="SimSun" w:hAnsi="Times New Roman" w:hint="eastAsia"/>
                  <w:lang w:eastAsia="zh-CN"/>
                </w:rPr>
                <w:t>UE</w:t>
              </w:r>
            </w:ins>
            <w:del w:id="426" w:author="Zheng, Ce" w:date="2022-07-11T22:53:00Z">
              <w:r w:rsidRPr="005F75D3" w:rsidDel="005A5FF5">
                <w:rPr>
                  <w:rFonts w:eastAsia="SimSun" w:hAnsi="Times New Roman" w:hint="eastAsia"/>
                  <w:lang w:eastAsia="zh-CN"/>
                </w:rPr>
                <w:delText>UE</w:delText>
              </w:r>
              <w:r w:rsidRPr="005F75D3" w:rsidDel="005A5FF5">
                <w:rPr>
                  <w:rFonts w:eastAsia="SimSun" w:hAnsi="Times New Roman"/>
                  <w:lang w:eastAsia="zh-CN"/>
                </w:rPr>
                <w:delText>#</w:delText>
              </w:r>
              <w:r w:rsidRPr="005F75D3" w:rsidDel="005A5FF5">
                <w:rPr>
                  <w:rFonts w:eastAsia="SimSun" w:hAnsi="Times New Roman" w:hint="eastAsia"/>
                  <w:lang w:eastAsia="zh-CN"/>
                </w:rPr>
                <w:delText>i</w:delText>
              </w:r>
            </w:del>
            <w:r w:rsidRPr="005F75D3">
              <w:rPr>
                <w:rFonts w:eastAsia="SimSun" w:hAnsi="Times New Roman" w:hint="eastAsia"/>
                <w:lang w:eastAsia="zh-CN"/>
              </w:rPr>
              <w:t>的计算</w:t>
            </w:r>
            <w:r w:rsidRPr="005F75D3">
              <w:rPr>
                <w:rFonts w:eastAsia="SimSun" w:hAnsi="Times New Roman" w:hint="eastAsia"/>
                <w:lang w:eastAsia="zh-CN"/>
              </w:rPr>
              <w:t>UE</w:t>
            </w:r>
            <w:r w:rsidRPr="005F75D3">
              <w:rPr>
                <w:rFonts w:eastAsia="SimSun" w:hAnsi="Times New Roman"/>
                <w:lang w:eastAsia="zh-CN"/>
              </w:rPr>
              <w:t xml:space="preserve"> </w:t>
            </w:r>
            <w:r>
              <w:rPr>
                <w:rFonts w:eastAsia="SimSun" w:hAnsi="Times New Roman" w:hint="eastAsia"/>
                <w:lang w:eastAsia="zh-CN"/>
              </w:rPr>
              <w:t>重新上传本地模型至</w:t>
            </w:r>
            <w:ins w:id="427" w:author="Zheng, Ce" w:date="2022-07-11T22:53:00Z">
              <w:r w:rsidR="002E4C81">
                <w:rPr>
                  <w:rFonts w:eastAsia="SimSun" w:hAnsi="Times New Roman" w:hint="eastAsia"/>
                  <w:highlight w:val="yellow"/>
                  <w:lang w:eastAsia="zh-CN"/>
                </w:rPr>
                <w:t>新</w:t>
              </w:r>
              <w:r w:rsidR="0025602F">
                <w:rPr>
                  <w:rFonts w:eastAsia="SimSun" w:hAnsi="Times New Roman" w:hint="eastAsia"/>
                  <w:lang w:eastAsia="zh-CN"/>
                </w:rPr>
                <w:t>中心聚合节点或</w:t>
              </w:r>
            </w:ins>
            <w:ins w:id="428" w:author="Zheng, Ce" w:date="2022-07-11T22:54:00Z">
              <w:r w:rsidR="00640814">
                <w:rPr>
                  <w:rFonts w:eastAsia="SimSun" w:hAnsi="Times New Roman" w:hint="eastAsia"/>
                  <w:highlight w:val="yellow"/>
                  <w:lang w:eastAsia="zh-CN"/>
                </w:rPr>
                <w:t>新</w:t>
              </w:r>
            </w:ins>
            <w:ins w:id="429" w:author="Zheng, Ce" w:date="2022-07-11T22:53:00Z">
              <w:r w:rsidR="0025602F" w:rsidRPr="0072433C">
                <w:rPr>
                  <w:rFonts w:eastAsia="SimSun" w:hAnsi="Times New Roman" w:hint="eastAsia"/>
                  <w:lang w:eastAsia="zh-CN"/>
                </w:rPr>
                <w:t>中心</w:t>
              </w:r>
              <w:r w:rsidR="0025602F" w:rsidRPr="0072433C">
                <w:rPr>
                  <w:rFonts w:eastAsia="SimSun" w:hAnsi="Times New Roman" w:hint="eastAsia"/>
                  <w:lang w:eastAsia="zh-CN"/>
                </w:rPr>
                <w:t>UE</w:t>
              </w:r>
            </w:ins>
            <w:r>
              <w:rPr>
                <w:rFonts w:eastAsia="SimSun" w:hAnsi="Times New Roman" w:hint="eastAsia"/>
                <w:lang w:eastAsia="zh-CN"/>
              </w:rPr>
              <w:t>；</w:t>
            </w:r>
          </w:p>
          <w:p w14:paraId="50A4BAA6" w14:textId="2E0B7E77" w:rsidR="00AE1590" w:rsidRPr="00031F4F" w:rsidRDefault="00AE1590" w:rsidP="00AE1590">
            <w:pPr>
              <w:pStyle w:val="af0"/>
              <w:numPr>
                <w:ilvl w:val="0"/>
                <w:numId w:val="38"/>
              </w:numPr>
              <w:autoSpaceDE w:val="0"/>
              <w:autoSpaceDN w:val="0"/>
              <w:ind w:firstLineChars="0"/>
              <w:textAlignment w:val="bottom"/>
              <w:rPr>
                <w:rFonts w:eastAsia="SimSun" w:hAnsi="Times New Roman"/>
                <w:lang w:eastAsia="zh-CN"/>
              </w:rPr>
            </w:pPr>
            <w:r>
              <w:rPr>
                <w:rFonts w:eastAsia="SimSun" w:hAnsi="Times New Roman" w:hint="eastAsia"/>
                <w:lang w:eastAsia="zh-CN"/>
              </w:rPr>
              <w:t>未上传的计算</w:t>
            </w:r>
            <w:r>
              <w:rPr>
                <w:rFonts w:eastAsia="SimSun" w:hAnsi="Times New Roman" w:hint="eastAsia"/>
                <w:lang w:eastAsia="zh-CN"/>
              </w:rPr>
              <w:t>UE</w:t>
            </w:r>
            <w:r>
              <w:rPr>
                <w:rFonts w:eastAsia="SimSun" w:hAnsi="Times New Roman" w:hint="eastAsia"/>
                <w:lang w:eastAsia="zh-CN"/>
              </w:rPr>
              <w:t>上传本地模型至</w:t>
            </w:r>
            <w:ins w:id="430" w:author="Zheng, Ce" w:date="2022-07-11T22:54:00Z">
              <w:r w:rsidR="00F44521">
                <w:rPr>
                  <w:rFonts w:eastAsia="SimSun" w:hAnsi="Times New Roman" w:hint="eastAsia"/>
                  <w:highlight w:val="yellow"/>
                  <w:lang w:eastAsia="zh-CN"/>
                </w:rPr>
                <w:t>新</w:t>
              </w:r>
              <w:r w:rsidR="00F44521">
                <w:rPr>
                  <w:rFonts w:eastAsia="SimSun" w:hAnsi="Times New Roman" w:hint="eastAsia"/>
                  <w:lang w:eastAsia="zh-CN"/>
                </w:rPr>
                <w:t>中心聚合节点或</w:t>
              </w:r>
              <w:r w:rsidR="00F44521">
                <w:rPr>
                  <w:rFonts w:eastAsia="SimSun" w:hAnsi="Times New Roman" w:hint="eastAsia"/>
                  <w:highlight w:val="yellow"/>
                  <w:lang w:eastAsia="zh-CN"/>
                </w:rPr>
                <w:t>新</w:t>
              </w:r>
              <w:r w:rsidR="00F44521" w:rsidRPr="0072433C">
                <w:rPr>
                  <w:rFonts w:eastAsia="SimSun" w:hAnsi="Times New Roman" w:hint="eastAsia"/>
                  <w:lang w:eastAsia="zh-CN"/>
                </w:rPr>
                <w:t>中心</w:t>
              </w:r>
              <w:r w:rsidR="00F44521" w:rsidRPr="0072433C">
                <w:rPr>
                  <w:rFonts w:eastAsia="SimSun" w:hAnsi="Times New Roman" w:hint="eastAsia"/>
                  <w:lang w:eastAsia="zh-CN"/>
                </w:rPr>
                <w:t>UE</w:t>
              </w:r>
            </w:ins>
            <w:r>
              <w:rPr>
                <w:rFonts w:eastAsia="SimSun" w:hAnsi="Times New Roman" w:hint="eastAsia"/>
                <w:lang w:eastAsia="zh-CN"/>
              </w:rPr>
              <w:t>。</w:t>
            </w:r>
          </w:p>
        </w:tc>
        <w:tc>
          <w:tcPr>
            <w:tcW w:w="1915" w:type="dxa"/>
          </w:tcPr>
          <w:p w14:paraId="5A995549" w14:textId="509DA0A5" w:rsidR="00AE1590" w:rsidRPr="007217A3" w:rsidRDefault="00AE1590" w:rsidP="00AE1590">
            <w:pPr>
              <w:autoSpaceDE w:val="0"/>
              <w:autoSpaceDN w:val="0"/>
              <w:textAlignment w:val="bottom"/>
              <w:rPr>
                <w:rFonts w:eastAsia="SimSun" w:hAnsi="Times New Roman"/>
                <w:lang w:eastAsia="zh-CN"/>
              </w:rPr>
            </w:pPr>
            <w:r w:rsidRPr="0092067A">
              <w:rPr>
                <w:rFonts w:eastAsia="SimSun" w:hAnsi="Times New Roman" w:hint="eastAsia"/>
                <w:color w:val="FF0000"/>
                <w:szCs w:val="18"/>
                <w:highlight w:val="yellow"/>
                <w:lang w:eastAsia="zh-CN"/>
              </w:rPr>
              <w:lastRenderedPageBreak/>
              <w:t>该项为本专利主要创新点。</w:t>
            </w:r>
          </w:p>
        </w:tc>
      </w:tr>
      <w:tr w:rsidR="00AE1590" w:rsidRPr="00C02F0C" w14:paraId="026EB0A2" w14:textId="77777777" w:rsidTr="00D70D38">
        <w:trPr>
          <w:trHeight w:val="1165"/>
        </w:trPr>
        <w:tc>
          <w:tcPr>
            <w:tcW w:w="7889" w:type="dxa"/>
          </w:tcPr>
          <w:p w14:paraId="691FBFBD" w14:textId="1B646779" w:rsidR="00AE1590" w:rsidRDefault="00AE1590" w:rsidP="00AE1590">
            <w:pPr>
              <w:pStyle w:val="af0"/>
              <w:numPr>
                <w:ilvl w:val="0"/>
                <w:numId w:val="1"/>
              </w:numPr>
              <w:autoSpaceDE w:val="0"/>
              <w:autoSpaceDN w:val="0"/>
              <w:ind w:firstLineChars="0"/>
              <w:textAlignment w:val="bottom"/>
              <w:rPr>
                <w:rFonts w:eastAsia="SimSun" w:hAnsi="Times New Roman"/>
                <w:lang w:eastAsia="zh-CN"/>
              </w:rPr>
            </w:pPr>
            <w:r>
              <w:rPr>
                <w:rFonts w:eastAsia="SimSun" w:hAnsi="Times New Roman" w:hint="eastAsia"/>
                <w:lang w:eastAsia="zh-CN"/>
              </w:rPr>
              <w:t>根据</w:t>
            </w:r>
            <w:r w:rsidRPr="008417A9">
              <w:rPr>
                <w:rFonts w:eastAsia="SimSun" w:hAnsi="Times New Roman" w:hint="eastAsia"/>
                <w:lang w:eastAsia="zh-CN"/>
              </w:rPr>
              <w:t>权利要求</w:t>
            </w:r>
            <w:del w:id="431" w:author="Zheng, Ce" w:date="2022-07-11T22:55:00Z">
              <w:r w:rsidDel="00E23F41">
                <w:rPr>
                  <w:rFonts w:eastAsia="SimSun" w:hAnsi="Times New Roman"/>
                  <w:lang w:eastAsia="zh-CN"/>
                </w:rPr>
                <w:delText>2</w:delText>
              </w:r>
            </w:del>
            <w:ins w:id="432" w:author="Zheng, Ce" w:date="2022-07-11T22:55:00Z">
              <w:r w:rsidR="00E23F41">
                <w:rPr>
                  <w:rFonts w:eastAsia="SimSun" w:hAnsi="Times New Roman"/>
                  <w:lang w:eastAsia="zh-CN"/>
                </w:rPr>
                <w:t>1</w:t>
              </w:r>
            </w:ins>
            <w:ins w:id="433" w:author="Zheng, Ce" w:date="2022-07-11T22:57:00Z">
              <w:r w:rsidR="0076344B">
                <w:rPr>
                  <w:rFonts w:eastAsia="SimSun" w:hAnsi="Times New Roman" w:hint="eastAsia"/>
                  <w:lang w:eastAsia="zh-CN"/>
                </w:rPr>
                <w:t>和</w:t>
              </w:r>
              <w:r w:rsidR="0076344B">
                <w:rPr>
                  <w:rFonts w:eastAsia="SimSun" w:hAnsi="Times New Roman" w:hint="eastAsia"/>
                  <w:lang w:eastAsia="zh-CN"/>
                </w:rPr>
                <w:t>1</w:t>
              </w:r>
              <w:r w:rsidR="0076344B">
                <w:rPr>
                  <w:rFonts w:eastAsia="SimSun" w:hAnsi="Times New Roman"/>
                  <w:lang w:eastAsia="zh-CN"/>
                </w:rPr>
                <w:t>2</w:t>
              </w:r>
            </w:ins>
            <w:r>
              <w:rPr>
                <w:rFonts w:eastAsia="SimSun" w:hAnsi="Times New Roman" w:hint="eastAsia"/>
                <w:lang w:eastAsia="zh-CN"/>
              </w:rPr>
              <w:t>，对于</w:t>
            </w:r>
            <w:r w:rsidRPr="00E4717E">
              <w:rPr>
                <w:rFonts w:eastAsia="SimSun" w:hAnsi="Times New Roman" w:hint="eastAsia"/>
                <w:lang w:eastAsia="zh-CN"/>
              </w:rPr>
              <w:t>新</w:t>
            </w:r>
            <w:r>
              <w:rPr>
                <w:rFonts w:eastAsia="SimSun" w:hAnsi="Times New Roman" w:hint="eastAsia"/>
                <w:lang w:eastAsia="zh-CN"/>
              </w:rPr>
              <w:t>计算</w:t>
            </w:r>
            <w:r>
              <w:rPr>
                <w:rFonts w:eastAsia="SimSun" w:hAnsi="Times New Roman" w:hint="eastAsia"/>
                <w:szCs w:val="22"/>
                <w:lang w:eastAsia="zh-CN"/>
              </w:rPr>
              <w:t>UE</w:t>
            </w:r>
            <w:r w:rsidRPr="00E4717E">
              <w:rPr>
                <w:rFonts w:eastAsia="SimSun" w:hAnsi="Times New Roman" w:hint="eastAsia"/>
                <w:lang w:eastAsia="zh-CN"/>
              </w:rPr>
              <w:t>的加入</w:t>
            </w:r>
            <w:r>
              <w:rPr>
                <w:rFonts w:eastAsia="SimSun" w:hAnsi="Times New Roman" w:hint="eastAsia"/>
                <w:lang w:eastAsia="zh-CN"/>
              </w:rPr>
              <w:t>，应</w:t>
            </w:r>
            <w:r w:rsidRPr="00E4717E">
              <w:rPr>
                <w:rFonts w:eastAsia="SimSun" w:hAnsi="Times New Roman" w:hint="eastAsia"/>
                <w:lang w:eastAsia="zh-CN"/>
              </w:rPr>
              <w:t>尽量</w:t>
            </w:r>
            <w:r>
              <w:rPr>
                <w:rFonts w:eastAsia="SimSun" w:hAnsi="Times New Roman" w:hint="eastAsia"/>
                <w:lang w:eastAsia="zh-CN"/>
              </w:rPr>
              <w:t>选择或保障</w:t>
            </w:r>
            <w:r w:rsidRPr="00E4717E">
              <w:rPr>
                <w:rFonts w:eastAsia="SimSun" w:hAnsi="Times New Roman" w:hint="eastAsia"/>
                <w:lang w:eastAsia="zh-CN"/>
              </w:rPr>
              <w:t>在</w:t>
            </w:r>
            <w:r>
              <w:rPr>
                <w:rFonts w:eastAsia="SimSun" w:hAnsi="Times New Roman" w:hint="eastAsia"/>
                <w:lang w:eastAsia="zh-CN"/>
              </w:rPr>
              <w:t>全局模型</w:t>
            </w:r>
            <w:r w:rsidRPr="00E4717E">
              <w:rPr>
                <w:rFonts w:eastAsia="SimSun" w:hAnsi="Times New Roman" w:hint="eastAsia"/>
                <w:lang w:eastAsia="zh-CN"/>
              </w:rPr>
              <w:t>聚合</w:t>
            </w:r>
            <w:r>
              <w:rPr>
                <w:rFonts w:eastAsia="SimSun" w:hAnsi="Times New Roman" w:hint="eastAsia"/>
                <w:lang w:eastAsia="zh-CN"/>
              </w:rPr>
              <w:t>结束并下发后实施：</w:t>
            </w:r>
          </w:p>
          <w:p w14:paraId="020BB1BF" w14:textId="35669ADE" w:rsidR="00AE1590" w:rsidRPr="00A00EE4" w:rsidRDefault="00AE1590" w:rsidP="00AE1590">
            <w:pPr>
              <w:pStyle w:val="af0"/>
              <w:numPr>
                <w:ilvl w:val="1"/>
                <w:numId w:val="1"/>
              </w:numPr>
              <w:autoSpaceDE w:val="0"/>
              <w:autoSpaceDN w:val="0"/>
              <w:ind w:firstLineChars="0"/>
              <w:jc w:val="left"/>
              <w:textAlignment w:val="bottom"/>
              <w:rPr>
                <w:rFonts w:ascii="SimSun" w:eastAsia="SimSun" w:hAnsi="SimSun"/>
                <w:noProof/>
                <w:szCs w:val="22"/>
                <w:lang w:eastAsia="zh-CN"/>
              </w:rPr>
            </w:pPr>
            <w:r w:rsidRPr="00A00EE4">
              <w:rPr>
                <w:rFonts w:eastAsia="SimSun" w:hAnsi="Times New Roman" w:hint="eastAsia"/>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hint="eastAsia"/>
                      <w:noProof/>
                      <w:szCs w:val="22"/>
                      <w:lang w:eastAsia="zh-CN"/>
                    </w:rPr>
                    <m:t>endure</m:t>
                  </m:r>
                </m:sub>
                <m:sup>
                  <m:r>
                    <w:rPr>
                      <w:rFonts w:ascii="Cambria Math" w:eastAsia="SimSun" w:hAnsi="Cambria Math" w:hint="eastAsia"/>
                      <w:noProof/>
                      <w:szCs w:val="22"/>
                      <w:lang w:eastAsia="zh-CN"/>
                    </w:rPr>
                    <m:t>i</m:t>
                  </m:r>
                </m:sup>
              </m:sSubSup>
              <m:r>
                <m:rPr>
                  <m:sty m:val="p"/>
                </m:rPr>
                <w:rPr>
                  <w:rFonts w:ascii="Cambria Math" w:eastAsia="SimSun" w:hAnsi="Cambria Math"/>
                  <w:lang w:eastAsia="zh-CN"/>
                </w:rPr>
                <m:t>&gt;</m:t>
              </m:r>
              <m:sSub>
                <m:sSubPr>
                  <m:ctrlPr>
                    <w:rPr>
                      <w:rFonts w:ascii="Cambria Math" w:eastAsia="SimSun" w:hAnsi="Cambria Math"/>
                      <w:lang w:eastAsia="zh-CN"/>
                    </w:rPr>
                  </m:ctrlPr>
                </m:sSubPr>
                <m:e>
                  <m:r>
                    <w:rPr>
                      <w:rFonts w:ascii="Cambria Math" w:eastAsia="SimSun" w:hAnsi="Cambria Math"/>
                      <w:lang w:eastAsia="zh-CN"/>
                    </w:rPr>
                    <m:t>T</m:t>
                  </m:r>
                </m:e>
                <m:sub>
                  <m:r>
                    <m:rPr>
                      <m:sty m:val="p"/>
                    </m:rPr>
                    <w:rPr>
                      <w:rFonts w:ascii="Cambria Math" w:eastAsia="SimSun" w:hAnsi="Cambria Math"/>
                      <w:lang w:eastAsia="zh-CN"/>
                    </w:rPr>
                    <m:t>1</m:t>
                  </m:r>
                </m:sub>
              </m:sSub>
            </m:oMath>
            <w:r w:rsidRPr="00A00EE4">
              <w:rPr>
                <w:rFonts w:ascii="SimSun" w:eastAsia="SimSun" w:hAnsi="SimSun" w:hint="eastAsia"/>
                <w:noProof/>
                <w:szCs w:val="22"/>
                <w:lang w:eastAsia="zh-CN"/>
              </w:rPr>
              <w:t>时，</w:t>
            </w:r>
          </w:p>
          <w:p w14:paraId="4182B577" w14:textId="77777777" w:rsidR="00AE1590" w:rsidRDefault="00AE1590" w:rsidP="00AE1590">
            <w:pPr>
              <w:pStyle w:val="af0"/>
              <w:autoSpaceDE w:val="0"/>
              <w:autoSpaceDN w:val="0"/>
              <w:ind w:left="360" w:firstLineChars="0" w:firstLine="0"/>
              <w:textAlignment w:val="bottom"/>
              <w:rPr>
                <w:rFonts w:ascii="SimSun" w:eastAsia="SimSun" w:hAnsi="SimSun"/>
                <w:noProof/>
                <w:szCs w:val="22"/>
                <w:lang w:eastAsia="zh-CN"/>
              </w:rPr>
            </w:pPr>
            <w:r>
              <w:rPr>
                <w:rFonts w:ascii="SimSun" w:eastAsia="SimSun" w:hAnsi="SimSun" w:hint="eastAsia"/>
                <w:noProof/>
                <w:szCs w:val="22"/>
                <w:lang w:eastAsia="zh-CN"/>
              </w:rPr>
              <w:t>即计算</w:t>
            </w:r>
            <w:r w:rsidRPr="0036149D">
              <w:rPr>
                <w:rFonts w:eastAsia="SimSun" w:hAnsi="Times New Roman"/>
                <w:noProof/>
                <w:szCs w:val="22"/>
                <w:lang w:eastAsia="zh-CN"/>
              </w:rPr>
              <w:t>UE</w:t>
            </w:r>
            <w:r>
              <w:rPr>
                <w:rFonts w:eastAsia="SimSun" w:hAnsi="Times New Roman"/>
                <w:noProof/>
                <w:szCs w:val="22"/>
                <w:lang w:eastAsia="zh-CN"/>
              </w:rPr>
              <w:t>#i</w:t>
            </w:r>
            <w:r>
              <w:rPr>
                <w:rFonts w:ascii="SimSun" w:eastAsia="SimSun" w:hAnsi="SimSun" w:hint="eastAsia"/>
                <w:noProof/>
                <w:szCs w:val="22"/>
                <w:lang w:eastAsia="zh-CN"/>
              </w:rPr>
              <w:t>可以容忍等到本次全局聚合结束。则在本轮全局聚合结束时加入。此时，</w:t>
            </w:r>
            <w:r w:rsidRPr="0036149D">
              <w:rPr>
                <w:rFonts w:eastAsia="SimSun" w:hAnsi="Times New Roman"/>
                <w:noProof/>
                <w:szCs w:val="22"/>
                <w:lang w:eastAsia="zh-CN"/>
              </w:rPr>
              <w:t>UE</w:t>
            </w:r>
            <w:r>
              <w:rPr>
                <w:rFonts w:eastAsia="SimSun" w:hAnsi="Times New Roman"/>
                <w:noProof/>
                <w:szCs w:val="22"/>
                <w:lang w:eastAsia="zh-CN"/>
              </w:rPr>
              <w:t>#i</w:t>
            </w:r>
            <w:r>
              <w:rPr>
                <w:rFonts w:ascii="SimSun" w:eastAsia="SimSun" w:hAnsi="SimSun" w:hint="eastAsia"/>
                <w:noProof/>
                <w:szCs w:val="22"/>
                <w:lang w:eastAsia="zh-CN"/>
              </w:rPr>
              <w:t>通过中心</w:t>
            </w:r>
            <w:r w:rsidRPr="00B650ED">
              <w:rPr>
                <w:rFonts w:eastAsia="SimSun" w:hAnsi="Times New Roman"/>
                <w:noProof/>
                <w:szCs w:val="22"/>
                <w:lang w:eastAsia="zh-CN"/>
              </w:rPr>
              <w:t>UE</w:t>
            </w:r>
            <w:r>
              <w:rPr>
                <w:rFonts w:eastAsia="SimSun" w:hAnsi="Times New Roman" w:hint="eastAsia"/>
                <w:noProof/>
                <w:szCs w:val="22"/>
                <w:lang w:eastAsia="zh-CN"/>
              </w:rPr>
              <w:t>的广播下发</w:t>
            </w:r>
            <w:r>
              <w:rPr>
                <w:rFonts w:ascii="SimSun" w:eastAsia="SimSun" w:hAnsi="SimSun" w:hint="eastAsia"/>
                <w:noProof/>
                <w:szCs w:val="22"/>
                <w:lang w:eastAsia="zh-CN"/>
              </w:rPr>
              <w:t>获取全局模型。</w:t>
            </w:r>
          </w:p>
          <w:p w14:paraId="72440C2C" w14:textId="29B8E782" w:rsidR="00AE1590" w:rsidRPr="0059726A" w:rsidRDefault="00AE1590" w:rsidP="00AE1590">
            <w:pPr>
              <w:pStyle w:val="af0"/>
              <w:numPr>
                <w:ilvl w:val="1"/>
                <w:numId w:val="1"/>
              </w:numPr>
              <w:autoSpaceDE w:val="0"/>
              <w:autoSpaceDN w:val="0"/>
              <w:ind w:firstLineChars="0"/>
              <w:jc w:val="left"/>
              <w:textAlignment w:val="bottom"/>
              <w:rPr>
                <w:rFonts w:ascii="SimSun" w:eastAsia="SimSun" w:hAnsi="SimSun"/>
                <w:noProof/>
                <w:lang w:eastAsia="zh-CN"/>
              </w:rPr>
            </w:pPr>
            <w:r w:rsidRPr="0059726A">
              <w:rPr>
                <w:rFonts w:ascii="SimSun" w:eastAsia="SimSun" w:hAnsi="SimSun" w:hint="eastAsia"/>
                <w:noProof/>
                <w:szCs w:val="22"/>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hint="eastAsia"/>
                      <w:noProof/>
                      <w:szCs w:val="22"/>
                      <w:lang w:eastAsia="zh-CN"/>
                    </w:rPr>
                    <m:t>endure</m:t>
                  </m:r>
                </m:sub>
                <m:sup>
                  <m:r>
                    <w:rPr>
                      <w:rFonts w:ascii="Cambria Math" w:eastAsia="SimSun" w:hAnsi="Cambria Math" w:hint="eastAsia"/>
                      <w:noProof/>
                      <w:szCs w:val="22"/>
                      <w:lang w:eastAsia="zh-CN"/>
                    </w:rPr>
                    <m:t>i</m:t>
                  </m:r>
                </m:sup>
              </m:sSubSup>
              <m:r>
                <m:rPr>
                  <m:sty m:val="p"/>
                </m:rPr>
                <w:rPr>
                  <w:rFonts w:ascii="Cambria Math" w:eastAsia="SimSun" w:hAnsi="Cambria Math"/>
                  <w:lang w:eastAsia="zh-CN"/>
                </w:rPr>
                <m:t>&lt;</m:t>
              </m:r>
              <m:sSub>
                <m:sSubPr>
                  <m:ctrlPr>
                    <w:rPr>
                      <w:rFonts w:ascii="Cambria Math" w:eastAsia="SimSun" w:hAnsi="Cambria Math"/>
                      <w:lang w:eastAsia="zh-CN"/>
                    </w:rPr>
                  </m:ctrlPr>
                </m:sSubPr>
                <m:e>
                  <m:r>
                    <w:rPr>
                      <w:rFonts w:ascii="Cambria Math" w:eastAsia="SimSun" w:hAnsi="Cambria Math"/>
                      <w:lang w:eastAsia="zh-CN"/>
                    </w:rPr>
                    <m:t>T</m:t>
                  </m:r>
                </m:e>
                <m:sub>
                  <m:r>
                    <m:rPr>
                      <m:sty m:val="p"/>
                    </m:rPr>
                    <w:rPr>
                      <w:rFonts w:ascii="Cambria Math" w:eastAsia="SimSun" w:hAnsi="Cambria Math"/>
                      <w:lang w:eastAsia="zh-CN"/>
                    </w:rPr>
                    <m:t>1</m:t>
                  </m:r>
                </m:sub>
              </m:sSub>
            </m:oMath>
            <w:r w:rsidRPr="0059726A">
              <w:rPr>
                <w:rFonts w:ascii="SimSun" w:eastAsia="SimSun" w:hAnsi="SimSun" w:hint="eastAsia"/>
                <w:noProof/>
                <w:lang w:eastAsia="zh-CN"/>
              </w:rPr>
              <w:t>时，</w:t>
            </w:r>
          </w:p>
          <w:p w14:paraId="3793E833" w14:textId="22C94C27" w:rsidR="00AE1590" w:rsidRDefault="00AE1590" w:rsidP="00AE1590">
            <w:pPr>
              <w:autoSpaceDE w:val="0"/>
              <w:autoSpaceDN w:val="0"/>
              <w:textAlignment w:val="bottom"/>
              <w:rPr>
                <w:rFonts w:ascii="SimSun" w:eastAsia="SimSun" w:hAnsi="SimSun"/>
                <w:noProof/>
                <w:szCs w:val="22"/>
                <w:lang w:eastAsia="zh-CN"/>
              </w:rPr>
            </w:pPr>
            <w:r w:rsidRPr="00B36963">
              <w:rPr>
                <w:rFonts w:ascii="SimSun" w:eastAsia="SimSun" w:hAnsi="SimSun" w:hint="eastAsia"/>
                <w:noProof/>
                <w:szCs w:val="22"/>
                <w:lang w:eastAsia="zh-CN"/>
              </w:rPr>
              <w:t>即</w:t>
            </w:r>
            <w:r w:rsidRPr="0036149D">
              <w:rPr>
                <w:rFonts w:eastAsia="SimSun" w:hAnsi="Times New Roman"/>
                <w:noProof/>
                <w:szCs w:val="22"/>
                <w:lang w:eastAsia="zh-CN"/>
              </w:rPr>
              <w:t>UE</w:t>
            </w:r>
            <w:r>
              <w:rPr>
                <w:rFonts w:eastAsia="SimSun" w:hAnsi="Times New Roman"/>
                <w:noProof/>
                <w:szCs w:val="22"/>
                <w:lang w:eastAsia="zh-CN"/>
              </w:rPr>
              <w:t>#k</w:t>
            </w:r>
            <w:r w:rsidRPr="00B36963">
              <w:rPr>
                <w:rFonts w:ascii="SimSun" w:eastAsia="SimSun" w:hAnsi="SimSun" w:hint="eastAsia"/>
                <w:noProof/>
                <w:szCs w:val="22"/>
                <w:lang w:eastAsia="zh-CN"/>
              </w:rPr>
              <w:t>无法</w:t>
            </w:r>
            <w:r>
              <w:rPr>
                <w:rFonts w:ascii="SimSun" w:eastAsia="SimSun" w:hAnsi="SimSun" w:hint="eastAsia"/>
                <w:noProof/>
                <w:szCs w:val="22"/>
                <w:lang w:eastAsia="zh-CN"/>
              </w:rPr>
              <w:t>容忍等到</w:t>
            </w:r>
            <w:r w:rsidRPr="00B36963">
              <w:rPr>
                <w:rFonts w:ascii="SimSun" w:eastAsia="SimSun" w:hAnsi="SimSun" w:hint="eastAsia"/>
                <w:noProof/>
                <w:szCs w:val="22"/>
                <w:lang w:eastAsia="zh-CN"/>
              </w:rPr>
              <w:t>本</w:t>
            </w:r>
            <w:r>
              <w:rPr>
                <w:rFonts w:ascii="SimSun" w:eastAsia="SimSun" w:hAnsi="SimSun" w:hint="eastAsia"/>
                <w:noProof/>
                <w:szCs w:val="22"/>
                <w:lang w:eastAsia="zh-CN"/>
              </w:rPr>
              <w:t>次</w:t>
            </w:r>
            <w:r w:rsidRPr="00B36963">
              <w:rPr>
                <w:rFonts w:ascii="SimSun" w:eastAsia="SimSun" w:hAnsi="SimSun" w:hint="eastAsia"/>
                <w:noProof/>
                <w:szCs w:val="22"/>
                <w:lang w:eastAsia="zh-CN"/>
              </w:rPr>
              <w:t>全局聚合结束</w:t>
            </w:r>
            <w:r w:rsidRPr="00FA5AAD">
              <w:rPr>
                <w:rFonts w:ascii="SimSun" w:eastAsia="SimSun" w:hAnsi="SimSun" w:hint="eastAsia"/>
                <w:noProof/>
                <w:szCs w:val="22"/>
                <w:lang w:eastAsia="zh-CN"/>
              </w:rPr>
              <w:t>。</w:t>
            </w:r>
            <w:r w:rsidRPr="00B36963">
              <w:rPr>
                <w:rFonts w:ascii="SimSun" w:eastAsia="SimSun" w:hAnsi="SimSun" w:hint="eastAsia"/>
                <w:noProof/>
                <w:szCs w:val="22"/>
                <w:lang w:eastAsia="zh-CN"/>
              </w:rPr>
              <w:t>则</w:t>
            </w:r>
            <w:r>
              <w:rPr>
                <w:rFonts w:ascii="SimSun" w:eastAsia="SimSun" w:hAnsi="SimSun" w:hint="eastAsia"/>
                <w:noProof/>
                <w:szCs w:val="22"/>
                <w:lang w:eastAsia="zh-CN"/>
              </w:rPr>
              <w:t>有两种方法：</w:t>
            </w:r>
          </w:p>
          <w:p w14:paraId="403FBBE0" w14:textId="6833965D" w:rsidR="00AE1590" w:rsidRDefault="00313189" w:rsidP="00AE1590">
            <w:pPr>
              <w:pStyle w:val="af0"/>
              <w:numPr>
                <w:ilvl w:val="0"/>
                <w:numId w:val="41"/>
              </w:numPr>
              <w:autoSpaceDE w:val="0"/>
              <w:autoSpaceDN w:val="0"/>
              <w:ind w:firstLineChars="0"/>
              <w:textAlignment w:val="bottom"/>
              <w:rPr>
                <w:rFonts w:ascii="SimSun" w:eastAsia="SimSun" w:hAnsi="SimSun"/>
                <w:noProof/>
                <w:szCs w:val="22"/>
                <w:lang w:eastAsia="zh-CN"/>
              </w:rPr>
            </w:pPr>
            <w:ins w:id="434" w:author="Zheng, Ce" w:date="2022-07-12T00:25:00Z">
              <w:r>
                <w:rPr>
                  <w:rFonts w:eastAsia="SimSun" w:hAnsi="Times New Roman" w:hint="eastAsia"/>
                  <w:lang w:eastAsia="zh-CN"/>
                </w:rPr>
                <w:t>中心聚合节点或</w:t>
              </w:r>
            </w:ins>
            <w:r w:rsidR="00AE1590" w:rsidRPr="00FA5AAD">
              <w:rPr>
                <w:rFonts w:ascii="SimSun" w:eastAsia="SimSun" w:hAnsi="SimSun" w:hint="eastAsia"/>
                <w:noProof/>
                <w:szCs w:val="22"/>
                <w:lang w:eastAsia="zh-CN"/>
              </w:rPr>
              <w:t>中心</w:t>
            </w:r>
            <w:r w:rsidR="00AE1590" w:rsidRPr="00FA5AAD">
              <w:rPr>
                <w:rFonts w:eastAsia="SimSun" w:hAnsi="Times New Roman"/>
                <w:noProof/>
                <w:szCs w:val="22"/>
                <w:lang w:eastAsia="zh-CN"/>
              </w:rPr>
              <w:t>UE</w:t>
            </w:r>
            <w:r w:rsidR="00AE1590">
              <w:rPr>
                <w:rFonts w:eastAsia="SimSun" w:hAnsi="Times New Roman" w:hint="eastAsia"/>
                <w:noProof/>
                <w:szCs w:val="22"/>
                <w:lang w:eastAsia="zh-CN"/>
              </w:rPr>
              <w:t>要求所有计算</w:t>
            </w:r>
            <w:r w:rsidR="00AE1590">
              <w:rPr>
                <w:rFonts w:eastAsia="SimSun" w:hAnsi="Times New Roman" w:hint="eastAsia"/>
                <w:noProof/>
                <w:szCs w:val="22"/>
                <w:lang w:eastAsia="zh-CN"/>
              </w:rPr>
              <w:t>UE</w:t>
            </w:r>
            <w:r w:rsidR="00AE1590">
              <w:rPr>
                <w:rFonts w:eastAsia="SimSun" w:hAnsi="Times New Roman" w:hint="eastAsia"/>
                <w:noProof/>
                <w:szCs w:val="22"/>
                <w:lang w:eastAsia="zh-CN"/>
              </w:rPr>
              <w:t>上传当前的本地模型，</w:t>
            </w:r>
            <w:r w:rsidR="00AE1590" w:rsidRPr="00FA5AAD">
              <w:rPr>
                <w:rFonts w:ascii="SimSun" w:eastAsia="SimSun" w:hAnsi="SimSun" w:hint="eastAsia"/>
                <w:noProof/>
                <w:szCs w:val="22"/>
                <w:lang w:eastAsia="zh-CN"/>
              </w:rPr>
              <w:t>强制聚合后加入。此时，</w:t>
            </w:r>
            <w:r w:rsidR="00AE1590" w:rsidRPr="00FA5AAD">
              <w:rPr>
                <w:rFonts w:eastAsia="SimSun" w:hAnsi="Times New Roman"/>
                <w:noProof/>
                <w:szCs w:val="22"/>
                <w:lang w:eastAsia="zh-CN"/>
              </w:rPr>
              <w:t>UE#</w:t>
            </w:r>
            <w:r w:rsidR="00AE1590">
              <w:rPr>
                <w:rFonts w:eastAsia="SimSun" w:hAnsi="Times New Roman" w:hint="eastAsia"/>
                <w:noProof/>
                <w:szCs w:val="22"/>
                <w:lang w:eastAsia="zh-CN"/>
              </w:rPr>
              <w:t>i</w:t>
            </w:r>
            <w:r w:rsidR="00AE1590" w:rsidRPr="00FA5AAD">
              <w:rPr>
                <w:rFonts w:ascii="SimSun" w:eastAsia="SimSun" w:hAnsi="SimSun" w:hint="eastAsia"/>
                <w:noProof/>
                <w:szCs w:val="22"/>
                <w:lang w:eastAsia="zh-CN"/>
              </w:rPr>
              <w:t>通过中心</w:t>
            </w:r>
            <w:r w:rsidR="00AE1590" w:rsidRPr="00FA5AAD">
              <w:rPr>
                <w:rFonts w:eastAsia="SimSun" w:hAnsi="Times New Roman"/>
                <w:noProof/>
                <w:szCs w:val="22"/>
                <w:lang w:eastAsia="zh-CN"/>
              </w:rPr>
              <w:t>UE</w:t>
            </w:r>
            <w:r w:rsidR="00AE1590" w:rsidRPr="00FA5AAD">
              <w:rPr>
                <w:rFonts w:eastAsia="SimSun" w:hAnsi="Times New Roman" w:hint="eastAsia"/>
                <w:noProof/>
                <w:szCs w:val="22"/>
                <w:lang w:eastAsia="zh-CN"/>
              </w:rPr>
              <w:t>的广播下发</w:t>
            </w:r>
            <w:r w:rsidR="00AE1590" w:rsidRPr="00FA5AAD">
              <w:rPr>
                <w:rFonts w:ascii="SimSun" w:eastAsia="SimSun" w:hAnsi="SimSun" w:hint="eastAsia"/>
                <w:noProof/>
                <w:szCs w:val="22"/>
                <w:lang w:eastAsia="zh-CN"/>
              </w:rPr>
              <w:t>获取全局模型</w:t>
            </w:r>
            <w:r w:rsidR="00AE1590">
              <w:rPr>
                <w:rFonts w:ascii="SimSun" w:eastAsia="SimSun" w:hAnsi="SimSun" w:hint="eastAsia"/>
                <w:noProof/>
                <w:szCs w:val="22"/>
                <w:lang w:eastAsia="zh-CN"/>
              </w:rPr>
              <w:t>;</w:t>
            </w:r>
          </w:p>
          <w:p w14:paraId="4ACE28F0" w14:textId="2B6A4397" w:rsidR="00AE1590" w:rsidRPr="00340F3E" w:rsidRDefault="007F00FC" w:rsidP="00AE1590">
            <w:pPr>
              <w:pStyle w:val="af0"/>
              <w:numPr>
                <w:ilvl w:val="0"/>
                <w:numId w:val="41"/>
              </w:numPr>
              <w:autoSpaceDE w:val="0"/>
              <w:autoSpaceDN w:val="0"/>
              <w:ind w:firstLineChars="0"/>
              <w:textAlignment w:val="bottom"/>
              <w:rPr>
                <w:rFonts w:eastAsiaTheme="majorEastAsia" w:hAnsi="Times New Roman"/>
                <w:noProof/>
                <w:szCs w:val="22"/>
                <w:lang w:eastAsia="zh-CN"/>
              </w:rPr>
            </w:pPr>
            <w:ins w:id="435" w:author="Zheng, Ce" w:date="2022-07-12T00:25:00Z">
              <w:r>
                <w:rPr>
                  <w:rFonts w:eastAsia="SimSun" w:hAnsi="Times New Roman" w:hint="eastAsia"/>
                  <w:lang w:eastAsia="zh-CN"/>
                </w:rPr>
                <w:t>中心聚合节点或</w:t>
              </w:r>
            </w:ins>
            <w:r w:rsidR="00AE1590" w:rsidRPr="00830C58">
              <w:rPr>
                <w:rFonts w:asciiTheme="majorEastAsia" w:eastAsiaTheme="majorEastAsia" w:hAnsiTheme="majorEastAsia" w:hint="eastAsia"/>
                <w:noProof/>
                <w:szCs w:val="22"/>
                <w:lang w:eastAsia="zh-CN"/>
              </w:rPr>
              <w:t>中心</w:t>
            </w:r>
            <w:r w:rsidR="00AE1590" w:rsidRPr="00830C58">
              <w:rPr>
                <w:rFonts w:eastAsiaTheme="majorEastAsia" w:hAnsi="Times New Roman"/>
                <w:noProof/>
                <w:szCs w:val="22"/>
                <w:lang w:eastAsia="zh-CN"/>
              </w:rPr>
              <w:t>UE</w:t>
            </w:r>
            <w:r w:rsidR="00AE1590">
              <w:rPr>
                <w:rFonts w:eastAsiaTheme="majorEastAsia" w:hAnsi="Times New Roman" w:hint="eastAsia"/>
                <w:noProof/>
                <w:szCs w:val="22"/>
                <w:lang w:eastAsia="zh-CN"/>
              </w:rPr>
              <w:t>向新计算</w:t>
            </w:r>
            <w:r w:rsidR="00AE1590">
              <w:rPr>
                <w:rFonts w:eastAsiaTheme="majorEastAsia" w:hAnsi="Times New Roman" w:hint="eastAsia"/>
                <w:noProof/>
                <w:szCs w:val="22"/>
                <w:lang w:eastAsia="zh-CN"/>
              </w:rPr>
              <w:t>UE</w:t>
            </w:r>
            <w:r w:rsidR="00AE1590">
              <w:rPr>
                <w:rFonts w:eastAsiaTheme="majorEastAsia" w:hAnsi="Times New Roman" w:hint="eastAsia"/>
                <w:noProof/>
                <w:szCs w:val="22"/>
                <w:lang w:eastAsia="zh-CN"/>
              </w:rPr>
              <w:t>单独下发全局模型，计算</w:t>
            </w:r>
            <w:r w:rsidR="00AE1590">
              <w:rPr>
                <w:rFonts w:eastAsiaTheme="majorEastAsia" w:hAnsi="Times New Roman" w:hint="eastAsia"/>
                <w:noProof/>
                <w:szCs w:val="22"/>
                <w:lang w:eastAsia="zh-CN"/>
              </w:rPr>
              <w:t>UE</w:t>
            </w:r>
            <w:r w:rsidR="00AE1590">
              <w:rPr>
                <w:rFonts w:eastAsiaTheme="majorEastAsia" w:hAnsi="Times New Roman" w:hint="eastAsia"/>
                <w:noProof/>
                <w:szCs w:val="22"/>
                <w:lang w:eastAsia="zh-CN"/>
              </w:rPr>
              <w:t>直接参与</w:t>
            </w:r>
            <w:r w:rsidR="00AE1590">
              <w:rPr>
                <w:rFonts w:eastAsiaTheme="majorEastAsia" w:hAnsi="Times New Roman" w:hint="eastAsia"/>
                <w:noProof/>
                <w:szCs w:val="22"/>
                <w:lang w:eastAsia="zh-CN"/>
              </w:rPr>
              <w:t>FL</w:t>
            </w:r>
            <w:r w:rsidR="00AE1590">
              <w:rPr>
                <w:rFonts w:eastAsiaTheme="majorEastAsia" w:hAnsi="Times New Roman" w:hint="eastAsia"/>
                <w:noProof/>
                <w:szCs w:val="22"/>
                <w:lang w:eastAsia="zh-CN"/>
              </w:rPr>
              <w:t>训练。</w:t>
            </w:r>
          </w:p>
        </w:tc>
        <w:tc>
          <w:tcPr>
            <w:tcW w:w="1915" w:type="dxa"/>
          </w:tcPr>
          <w:p w14:paraId="62055A86" w14:textId="74EE4A3E" w:rsidR="00AE1590" w:rsidRPr="007217A3" w:rsidRDefault="00AE1590" w:rsidP="00AE1590">
            <w:pPr>
              <w:autoSpaceDE w:val="0"/>
              <w:autoSpaceDN w:val="0"/>
              <w:textAlignment w:val="bottom"/>
              <w:rPr>
                <w:rFonts w:eastAsia="SimSun" w:hAnsi="Times New Roman"/>
                <w:lang w:eastAsia="zh-CN"/>
              </w:rPr>
            </w:pPr>
            <w:r w:rsidRPr="0092067A">
              <w:rPr>
                <w:rFonts w:eastAsia="SimSun" w:hAnsi="Times New Roman" w:hint="eastAsia"/>
                <w:color w:val="FF0000"/>
                <w:szCs w:val="18"/>
                <w:highlight w:val="yellow"/>
                <w:lang w:eastAsia="zh-CN"/>
              </w:rPr>
              <w:t>该项为本专利主要</w:t>
            </w:r>
            <w:r w:rsidRPr="006947AA">
              <w:rPr>
                <w:rFonts w:eastAsia="SimSun" w:hAnsi="Times New Roman" w:hint="eastAsia"/>
                <w:color w:val="FF0000"/>
                <w:szCs w:val="18"/>
                <w:highlight w:val="yellow"/>
                <w:lang w:eastAsia="zh-CN"/>
              </w:rPr>
              <w:t>创新点。</w:t>
            </w:r>
            <w:del w:id="436" w:author="Zheng, Ce" w:date="2022-07-11T22:55:00Z">
              <w:r w:rsidRPr="006947AA" w:rsidDel="000C0301">
                <w:rPr>
                  <w:rFonts w:eastAsia="SimSun" w:hAnsi="Times New Roman" w:hint="eastAsia"/>
                  <w:color w:val="FF0000"/>
                  <w:szCs w:val="18"/>
                  <w:highlight w:val="yellow"/>
                  <w:lang w:eastAsia="zh-CN"/>
                </w:rPr>
                <w:delText>且可不止局限于</w:delText>
              </w:r>
              <w:r w:rsidRPr="006947AA" w:rsidDel="000C0301">
                <w:rPr>
                  <w:rFonts w:eastAsia="SimSun" w:hAnsi="Times New Roman" w:hint="eastAsia"/>
                  <w:color w:val="FF0000"/>
                  <w:szCs w:val="18"/>
                  <w:highlight w:val="yellow"/>
                  <w:lang w:eastAsia="zh-CN"/>
                </w:rPr>
                <w:delText>P</w:delText>
              </w:r>
              <w:r w:rsidRPr="006947AA" w:rsidDel="000C0301">
                <w:rPr>
                  <w:rFonts w:eastAsia="SimSun" w:hAnsi="Times New Roman"/>
                  <w:color w:val="FF0000"/>
                  <w:szCs w:val="18"/>
                  <w:highlight w:val="yellow"/>
                  <w:lang w:eastAsia="zh-CN"/>
                </w:rPr>
                <w:delText>2</w:delText>
              </w:r>
              <w:r w:rsidRPr="006947AA" w:rsidDel="000C0301">
                <w:rPr>
                  <w:rFonts w:eastAsia="SimSun" w:hAnsi="Times New Roman" w:hint="eastAsia"/>
                  <w:color w:val="FF0000"/>
                  <w:szCs w:val="18"/>
                  <w:highlight w:val="yellow"/>
                  <w:lang w:eastAsia="zh-CN"/>
                </w:rPr>
                <w:delText>P</w:delText>
              </w:r>
              <w:r w:rsidRPr="006947AA" w:rsidDel="000C0301">
                <w:rPr>
                  <w:rFonts w:eastAsia="SimSun" w:hAnsi="Times New Roman" w:hint="eastAsia"/>
                  <w:color w:val="FF0000"/>
                  <w:szCs w:val="18"/>
                  <w:highlight w:val="yellow"/>
                  <w:lang w:eastAsia="zh-CN"/>
                </w:rPr>
                <w:delText>网络，</w:delText>
              </w:r>
              <w:r w:rsidRPr="006947AA" w:rsidDel="000C0301">
                <w:rPr>
                  <w:rFonts w:eastAsia="SimSun" w:hAnsi="Times New Roman" w:hint="eastAsia"/>
                  <w:b/>
                  <w:bCs/>
                  <w:color w:val="FF0000"/>
                  <w:szCs w:val="18"/>
                  <w:highlight w:val="yellow"/>
                  <w:lang w:eastAsia="zh-CN"/>
                </w:rPr>
                <w:delText>传统的</w:delText>
              </w:r>
              <w:r w:rsidRPr="006947AA" w:rsidDel="000C0301">
                <w:rPr>
                  <w:rFonts w:eastAsia="SimSun" w:hAnsi="Times New Roman" w:hint="eastAsia"/>
                  <w:b/>
                  <w:bCs/>
                  <w:color w:val="FF0000"/>
                  <w:szCs w:val="18"/>
                  <w:highlight w:val="yellow"/>
                  <w:lang w:eastAsia="zh-CN"/>
                </w:rPr>
                <w:delText>Client</w:delText>
              </w:r>
              <w:r w:rsidRPr="006947AA" w:rsidDel="000C0301">
                <w:rPr>
                  <w:rFonts w:eastAsia="SimSun" w:hAnsi="Times New Roman"/>
                  <w:b/>
                  <w:bCs/>
                  <w:color w:val="FF0000"/>
                  <w:szCs w:val="18"/>
                  <w:highlight w:val="yellow"/>
                  <w:lang w:eastAsia="zh-CN"/>
                </w:rPr>
                <w:delText>-server</w:delText>
              </w:r>
              <w:r w:rsidRPr="006947AA" w:rsidDel="000C0301">
                <w:rPr>
                  <w:rFonts w:eastAsia="SimSun" w:hAnsi="Times New Roman" w:hint="eastAsia"/>
                  <w:b/>
                  <w:bCs/>
                  <w:color w:val="FF0000"/>
                  <w:szCs w:val="18"/>
                  <w:highlight w:val="yellow"/>
                  <w:lang w:eastAsia="zh-CN"/>
                </w:rPr>
                <w:delText>的</w:delText>
              </w:r>
              <w:r w:rsidRPr="006947AA" w:rsidDel="000C0301">
                <w:rPr>
                  <w:rFonts w:eastAsia="SimSun" w:hAnsi="Times New Roman" w:hint="eastAsia"/>
                  <w:b/>
                  <w:bCs/>
                  <w:color w:val="FF0000"/>
                  <w:szCs w:val="18"/>
                  <w:highlight w:val="yellow"/>
                  <w:lang w:eastAsia="zh-CN"/>
                </w:rPr>
                <w:delText>FL</w:delText>
              </w:r>
              <w:r w:rsidRPr="006947AA" w:rsidDel="000C0301">
                <w:rPr>
                  <w:rFonts w:eastAsia="SimSun" w:hAnsi="Times New Roman" w:hint="eastAsia"/>
                  <w:b/>
                  <w:bCs/>
                  <w:color w:val="FF0000"/>
                  <w:szCs w:val="18"/>
                  <w:highlight w:val="yellow"/>
                  <w:lang w:eastAsia="zh-CN"/>
                </w:rPr>
                <w:delText>网络依然适用</w:delText>
              </w:r>
            </w:del>
          </w:p>
        </w:tc>
      </w:tr>
      <w:tr w:rsidR="00AE1590" w:rsidRPr="00C02F0C" w14:paraId="6C76B84F" w14:textId="77777777" w:rsidTr="0017762B">
        <w:trPr>
          <w:trHeight w:val="978"/>
        </w:trPr>
        <w:tc>
          <w:tcPr>
            <w:tcW w:w="7889" w:type="dxa"/>
          </w:tcPr>
          <w:p w14:paraId="14003470" w14:textId="0C6539A8" w:rsidR="00AE1590" w:rsidRPr="0020191F" w:rsidRDefault="00AE1590" w:rsidP="00AE1590">
            <w:pPr>
              <w:pStyle w:val="af0"/>
              <w:numPr>
                <w:ilvl w:val="0"/>
                <w:numId w:val="1"/>
              </w:numPr>
              <w:autoSpaceDE w:val="0"/>
              <w:autoSpaceDN w:val="0"/>
              <w:ind w:firstLineChars="0"/>
              <w:textAlignment w:val="bottom"/>
              <w:rPr>
                <w:rFonts w:eastAsia="SimSun" w:hAnsi="Times New Roman"/>
                <w:lang w:eastAsia="zh-CN"/>
              </w:rPr>
            </w:pPr>
            <w:r>
              <w:rPr>
                <w:rFonts w:eastAsia="SimSun" w:hAnsi="Times New Roman" w:hint="eastAsia"/>
                <w:lang w:eastAsia="zh-CN"/>
              </w:rPr>
              <w:t>根据</w:t>
            </w:r>
            <w:r w:rsidRPr="008417A9">
              <w:rPr>
                <w:rFonts w:eastAsia="SimSun" w:hAnsi="Times New Roman" w:hint="eastAsia"/>
                <w:lang w:eastAsia="zh-CN"/>
              </w:rPr>
              <w:t>权利要求</w:t>
            </w:r>
            <w:del w:id="437" w:author="Zheng, Ce" w:date="2022-07-11T22:55:00Z">
              <w:r w:rsidDel="00E23F41">
                <w:rPr>
                  <w:rFonts w:eastAsia="SimSun" w:hAnsi="Times New Roman"/>
                  <w:lang w:eastAsia="zh-CN"/>
                </w:rPr>
                <w:delText>2</w:delText>
              </w:r>
            </w:del>
            <w:ins w:id="438" w:author="Zheng, Ce" w:date="2022-07-11T22:55:00Z">
              <w:r w:rsidR="00E23F41">
                <w:rPr>
                  <w:rFonts w:eastAsia="SimSun" w:hAnsi="Times New Roman"/>
                  <w:lang w:eastAsia="zh-CN"/>
                </w:rPr>
                <w:t>1</w:t>
              </w:r>
            </w:ins>
            <w:ins w:id="439" w:author="Zheng, Ce" w:date="2022-07-11T22:57:00Z">
              <w:r w:rsidR="003A3C08">
                <w:rPr>
                  <w:rFonts w:eastAsia="SimSun" w:hAnsi="Times New Roman" w:hint="eastAsia"/>
                  <w:lang w:eastAsia="zh-CN"/>
                </w:rPr>
                <w:t>和</w:t>
              </w:r>
              <w:r w:rsidR="003A3C08">
                <w:rPr>
                  <w:rFonts w:eastAsia="SimSun" w:hAnsi="Times New Roman" w:hint="eastAsia"/>
                  <w:lang w:eastAsia="zh-CN"/>
                </w:rPr>
                <w:t>1</w:t>
              </w:r>
              <w:r w:rsidR="003A3C08">
                <w:rPr>
                  <w:rFonts w:eastAsia="SimSun" w:hAnsi="Times New Roman"/>
                  <w:lang w:eastAsia="zh-CN"/>
                </w:rPr>
                <w:t>2</w:t>
              </w:r>
            </w:ins>
            <w:r>
              <w:rPr>
                <w:rFonts w:eastAsia="SimSun" w:hAnsi="Times New Roman" w:hint="eastAsia"/>
                <w:lang w:eastAsia="zh-CN"/>
              </w:rPr>
              <w:t>，对于</w:t>
            </w:r>
            <w:r w:rsidRPr="00452178">
              <w:rPr>
                <w:rFonts w:eastAsia="SimSun" w:hAnsi="Times New Roman" w:hint="eastAsia"/>
                <w:lang w:eastAsia="zh-CN"/>
              </w:rPr>
              <w:t>正在参与</w:t>
            </w:r>
            <w:r w:rsidRPr="00452178">
              <w:rPr>
                <w:rFonts w:eastAsia="SimSun" w:hAnsi="Times New Roman"/>
                <w:lang w:eastAsia="zh-CN"/>
              </w:rPr>
              <w:t>FL</w:t>
            </w:r>
            <w:r w:rsidRPr="00452178">
              <w:rPr>
                <w:rFonts w:eastAsia="SimSun" w:hAnsi="Times New Roman" w:hint="eastAsia"/>
                <w:lang w:eastAsia="zh-CN"/>
              </w:rPr>
              <w:t>的计算</w:t>
            </w:r>
            <w:r w:rsidRPr="00452178">
              <w:rPr>
                <w:rFonts w:eastAsia="SimSun" w:hAnsi="Times New Roman"/>
                <w:lang w:eastAsia="zh-CN"/>
              </w:rPr>
              <w:t>UE</w:t>
            </w:r>
            <w:r>
              <w:rPr>
                <w:rFonts w:eastAsia="SimSun" w:hAnsi="Times New Roman" w:hint="eastAsia"/>
                <w:lang w:eastAsia="zh-CN"/>
              </w:rPr>
              <w:t>的</w:t>
            </w:r>
            <w:r w:rsidRPr="00452178">
              <w:rPr>
                <w:rFonts w:eastAsia="SimSun" w:hAnsi="Times New Roman" w:hint="eastAsia"/>
                <w:lang w:eastAsia="zh-CN"/>
              </w:rPr>
              <w:t>退出</w:t>
            </w:r>
            <w:r>
              <w:rPr>
                <w:rFonts w:eastAsia="SimSun" w:hAnsi="Times New Roman" w:hint="eastAsia"/>
                <w:lang w:eastAsia="zh-CN"/>
              </w:rPr>
              <w:t>，应尽量选择或保障其在</w:t>
            </w:r>
            <w:r>
              <w:rPr>
                <w:rFonts w:ascii="SimSun" w:eastAsia="SimSun" w:hAnsi="SimSun" w:hint="eastAsia"/>
                <w:noProof/>
                <w:szCs w:val="22"/>
                <w:lang w:eastAsia="zh-CN"/>
              </w:rPr>
              <w:t>本地模型成功上传后实施：</w:t>
            </w:r>
          </w:p>
          <w:p w14:paraId="4E7F58F4" w14:textId="2C3BFFF0" w:rsidR="00AE1590" w:rsidRPr="00972806" w:rsidRDefault="00A80360" w:rsidP="00AE1590">
            <w:pPr>
              <w:pStyle w:val="af0"/>
              <w:numPr>
                <w:ilvl w:val="1"/>
                <w:numId w:val="1"/>
              </w:numPr>
              <w:autoSpaceDE w:val="0"/>
              <w:autoSpaceDN w:val="0"/>
              <w:ind w:firstLineChars="0"/>
              <w:jc w:val="left"/>
              <w:textAlignment w:val="bottom"/>
              <w:rPr>
                <w:rFonts w:eastAsia="SimSun" w:hAnsi="Times New Roman"/>
                <w:lang w:eastAsia="zh-CN"/>
              </w:rPr>
            </w:pP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noProof/>
                      <w:szCs w:val="22"/>
                      <w:lang w:eastAsia="zh-CN"/>
                    </w:rPr>
                    <m:t>i</m:t>
                  </m:r>
                </m:sup>
              </m:sSubSup>
              <m:r>
                <w:rPr>
                  <w:rFonts w:ascii="Cambria Math" w:eastAsia="SimSun" w:hAnsi="Cambria Math"/>
                  <w:noProof/>
                  <w:szCs w:val="22"/>
                  <w:lang w:eastAsia="zh-CN"/>
                </w:rPr>
                <m:t>&gt;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2</m:t>
                  </m:r>
                </m:sub>
                <m:sup>
                  <m:r>
                    <w:rPr>
                      <w:rFonts w:ascii="Cambria Math" w:eastAsia="SimSun" w:hAnsi="Cambria Math"/>
                      <w:noProof/>
                      <w:szCs w:val="22"/>
                      <w:lang w:eastAsia="zh-CN"/>
                    </w:rPr>
                    <m:t>i</m:t>
                  </m:r>
                </m:sup>
              </m:sSubSup>
            </m:oMath>
            <w:r w:rsidR="00AE1590">
              <w:rPr>
                <w:rFonts w:eastAsia="SimSun" w:hAnsi="Times New Roman"/>
                <w:bCs/>
                <w:szCs w:val="22"/>
                <w:lang w:eastAsia="zh-CN"/>
              </w:rPr>
              <w:t xml:space="preserve"> </w:t>
            </w:r>
            <w:r w:rsidR="00AE1590">
              <w:rPr>
                <w:rFonts w:ascii="SimSun" w:eastAsia="SimSun" w:hAnsi="SimSun" w:hint="eastAsia"/>
                <w:noProof/>
                <w:szCs w:val="22"/>
                <w:lang w:eastAsia="zh-CN"/>
              </w:rPr>
              <w:t>时，</w:t>
            </w:r>
          </w:p>
          <w:p w14:paraId="008952BA" w14:textId="47CDEAB5" w:rsidR="00AE1590" w:rsidRPr="008B342A" w:rsidRDefault="00AE1590" w:rsidP="00AE1590">
            <w:pPr>
              <w:pStyle w:val="af0"/>
              <w:autoSpaceDE w:val="0"/>
              <w:autoSpaceDN w:val="0"/>
              <w:ind w:left="360" w:firstLineChars="0" w:firstLine="0"/>
              <w:textAlignment w:val="bottom"/>
              <w:rPr>
                <w:rFonts w:eastAsia="SimSun" w:hAnsi="Times New Roman"/>
                <w:lang w:eastAsia="zh-CN"/>
              </w:rPr>
            </w:pPr>
            <w:r>
              <w:rPr>
                <w:rFonts w:eastAsia="SimSun" w:hAnsi="Times New Roman" w:hint="eastAsia"/>
                <w:lang w:eastAsia="zh-CN"/>
              </w:rPr>
              <w:t>即当前计算</w:t>
            </w:r>
            <w:r w:rsidRPr="00CE724B">
              <w:rPr>
                <w:rFonts w:eastAsia="SimSun" w:hAnsi="Times New Roman" w:hint="eastAsia"/>
                <w:noProof/>
                <w:szCs w:val="22"/>
                <w:lang w:eastAsia="zh-CN"/>
              </w:rPr>
              <w:t>UE</w:t>
            </w:r>
            <w:r w:rsidRPr="00CE724B">
              <w:rPr>
                <w:rFonts w:eastAsia="SimSun" w:hAnsi="Times New Roman"/>
                <w:noProof/>
                <w:szCs w:val="22"/>
                <w:lang w:eastAsia="zh-CN"/>
              </w:rPr>
              <w:t>#i</w:t>
            </w:r>
            <w:r w:rsidRPr="00CE724B">
              <w:rPr>
                <w:rFonts w:eastAsia="SimSun" w:hAnsi="Times New Roman" w:hint="eastAsia"/>
                <w:noProof/>
                <w:szCs w:val="22"/>
                <w:lang w:eastAsia="zh-CN"/>
              </w:rPr>
              <w:t>可以</w:t>
            </w:r>
            <w:r>
              <w:rPr>
                <w:rFonts w:ascii="SimSun" w:eastAsia="SimSun" w:hAnsi="SimSun" w:hint="eastAsia"/>
                <w:noProof/>
                <w:szCs w:val="22"/>
                <w:lang w:eastAsia="zh-CN"/>
              </w:rPr>
              <w:t>下次</w:t>
            </w:r>
            <w:r w:rsidRPr="00CE724B">
              <w:rPr>
                <w:rFonts w:ascii="SimSun" w:eastAsia="SimSun" w:hAnsi="SimSun" w:hint="eastAsia"/>
                <w:noProof/>
                <w:szCs w:val="22"/>
                <w:lang w:eastAsia="zh-CN"/>
              </w:rPr>
              <w:t>本地模型训练更新并上传至中心</w:t>
            </w:r>
            <w:r w:rsidRPr="00CE724B">
              <w:rPr>
                <w:rFonts w:eastAsia="SimSun" w:hAnsi="Times New Roman"/>
                <w:noProof/>
                <w:szCs w:val="22"/>
                <w:lang w:eastAsia="zh-CN"/>
              </w:rPr>
              <w:t>UE</w:t>
            </w:r>
            <w:r w:rsidRPr="00CE724B">
              <w:rPr>
                <w:rFonts w:ascii="SimSun" w:eastAsia="SimSun" w:hAnsi="SimSun" w:hint="eastAsia"/>
                <w:noProof/>
                <w:szCs w:val="22"/>
                <w:lang w:eastAsia="zh-CN"/>
              </w:rPr>
              <w:t>，</w:t>
            </w:r>
            <w:r>
              <w:rPr>
                <w:rFonts w:ascii="SimSun" w:eastAsia="SimSun" w:hAnsi="SimSun" w:hint="eastAsia"/>
                <w:noProof/>
                <w:szCs w:val="22"/>
                <w:lang w:eastAsia="zh-CN"/>
              </w:rPr>
              <w:t>则暂不执行任何操作。</w:t>
            </w:r>
          </w:p>
          <w:p w14:paraId="565ABBDD" w14:textId="2371822D" w:rsidR="00AE1590" w:rsidRPr="00FA357E" w:rsidRDefault="00AE1590" w:rsidP="00AE1590">
            <w:pPr>
              <w:pStyle w:val="af0"/>
              <w:numPr>
                <w:ilvl w:val="1"/>
                <w:numId w:val="1"/>
              </w:numPr>
              <w:autoSpaceDE w:val="0"/>
              <w:autoSpaceDN w:val="0"/>
              <w:ind w:firstLineChars="0"/>
              <w:jc w:val="left"/>
              <w:textAlignment w:val="bottom"/>
              <w:rPr>
                <w:rFonts w:ascii="SimSun" w:eastAsia="SimSun" w:hAnsi="SimSun"/>
                <w:noProof/>
                <w:szCs w:val="22"/>
                <w:lang w:eastAsia="zh-CN"/>
              </w:rPr>
            </w:pPr>
            <w:r w:rsidRPr="00FA357E">
              <w:rPr>
                <w:rFonts w:eastAsia="SimSun" w:hAnsi="Times New Roman" w:hint="eastAsia"/>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1</m:t>
                  </m:r>
                </m:sub>
                <m:sup>
                  <m:r>
                    <w:rPr>
                      <w:rFonts w:ascii="Cambria Math" w:eastAsia="SimSun" w:hAnsi="Cambria Math"/>
                      <w:noProof/>
                      <w:szCs w:val="22"/>
                      <w:lang w:eastAsia="zh-CN"/>
                    </w:rPr>
                    <m:t>i</m:t>
                  </m:r>
                </m:sup>
              </m:sSubSup>
              <m:r>
                <w:rPr>
                  <w:rFonts w:ascii="Cambria Math" w:eastAsia="SimSun" w:hAnsi="Cambria Math"/>
                  <w:noProof/>
                  <w:szCs w:val="22"/>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noProof/>
                      <w:szCs w:val="22"/>
                      <w:lang w:eastAsia="zh-CN"/>
                    </w:rPr>
                    <m:t>i</m:t>
                  </m:r>
                </m:sup>
              </m:sSubSup>
              <m:r>
                <w:rPr>
                  <w:rFonts w:ascii="Cambria Math" w:eastAsia="SimSun" w:hAnsi="Cambria Math"/>
                  <w:noProof/>
                  <w:szCs w:val="22"/>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2</m:t>
                  </m:r>
                </m:sub>
                <m:sup>
                  <m:r>
                    <w:rPr>
                      <w:rFonts w:ascii="Cambria Math" w:eastAsia="SimSun" w:hAnsi="Cambria Math"/>
                      <w:noProof/>
                      <w:szCs w:val="22"/>
                      <w:lang w:eastAsia="zh-CN"/>
                    </w:rPr>
                    <m:t>i</m:t>
                  </m:r>
                </m:sup>
              </m:sSubSup>
            </m:oMath>
            <w:r>
              <w:rPr>
                <w:rFonts w:eastAsia="SimSun" w:hAnsi="Times New Roman"/>
                <w:bCs/>
                <w:szCs w:val="22"/>
                <w:lang w:eastAsia="zh-CN"/>
              </w:rPr>
              <w:t xml:space="preserve"> </w:t>
            </w:r>
            <w:r w:rsidRPr="00FA357E">
              <w:rPr>
                <w:rFonts w:eastAsia="SimSun" w:hAnsi="Times New Roman"/>
                <w:bCs/>
                <w:szCs w:val="22"/>
                <w:lang w:eastAsia="zh-CN"/>
              </w:rPr>
              <w:t xml:space="preserve"> </w:t>
            </w:r>
            <w:r w:rsidRPr="00FA357E">
              <w:rPr>
                <w:rFonts w:ascii="SimSun" w:eastAsia="SimSun" w:hAnsi="SimSun" w:hint="eastAsia"/>
                <w:noProof/>
                <w:szCs w:val="22"/>
                <w:lang w:eastAsia="zh-CN"/>
              </w:rPr>
              <w:t>时，</w:t>
            </w:r>
          </w:p>
          <w:p w14:paraId="415A35CC" w14:textId="6D8A32B1" w:rsidR="00AE1590" w:rsidRDefault="00AE1590" w:rsidP="00AE1590">
            <w:pPr>
              <w:pStyle w:val="af0"/>
              <w:autoSpaceDE w:val="0"/>
              <w:autoSpaceDN w:val="0"/>
              <w:ind w:left="360" w:firstLineChars="0" w:firstLine="0"/>
              <w:textAlignment w:val="bottom"/>
              <w:rPr>
                <w:rFonts w:eastAsia="SimSun" w:hAnsi="Times New Roman"/>
                <w:noProof/>
                <w:szCs w:val="22"/>
                <w:lang w:eastAsia="zh-CN"/>
              </w:rPr>
            </w:pPr>
            <w:r>
              <w:rPr>
                <w:rFonts w:eastAsia="SimSun" w:hAnsi="Times New Roman" w:hint="eastAsia"/>
                <w:noProof/>
                <w:szCs w:val="22"/>
                <w:lang w:eastAsia="zh-CN"/>
              </w:rPr>
              <w:t>即当前计算</w:t>
            </w:r>
            <w:r>
              <w:rPr>
                <w:rFonts w:eastAsia="SimSun" w:hAnsi="Times New Roman" w:hint="eastAsia"/>
                <w:noProof/>
                <w:szCs w:val="22"/>
                <w:lang w:eastAsia="zh-CN"/>
              </w:rPr>
              <w:t>UE</w:t>
            </w:r>
            <w:r>
              <w:rPr>
                <w:rFonts w:eastAsia="SimSun" w:hAnsi="Times New Roman"/>
                <w:noProof/>
                <w:szCs w:val="22"/>
                <w:lang w:eastAsia="zh-CN"/>
              </w:rPr>
              <w:t>#i</w:t>
            </w:r>
            <w:r>
              <w:rPr>
                <w:rFonts w:eastAsia="SimSun" w:hAnsi="Times New Roman" w:hint="eastAsia"/>
                <w:noProof/>
                <w:szCs w:val="22"/>
                <w:lang w:eastAsia="zh-CN"/>
              </w:rPr>
              <w:t>可以</w:t>
            </w:r>
            <w:r>
              <w:rPr>
                <w:rFonts w:ascii="SimSun" w:eastAsia="SimSun" w:hAnsi="SimSun" w:hint="eastAsia"/>
                <w:noProof/>
                <w:szCs w:val="22"/>
                <w:lang w:eastAsia="zh-CN"/>
              </w:rPr>
              <w:t>完成本地模型训练更新并上传至</w:t>
            </w:r>
            <w:ins w:id="440" w:author="Zheng, Ce" w:date="2022-07-12T00:25:00Z">
              <w:r w:rsidR="007B0897">
                <w:rPr>
                  <w:rFonts w:eastAsia="SimSun" w:hAnsi="Times New Roman" w:hint="eastAsia"/>
                  <w:lang w:eastAsia="zh-CN"/>
                </w:rPr>
                <w:t>中心聚合节点或</w:t>
              </w:r>
            </w:ins>
            <w:r>
              <w:rPr>
                <w:rFonts w:ascii="SimSun" w:eastAsia="SimSun" w:hAnsi="SimSun" w:hint="eastAsia"/>
                <w:noProof/>
                <w:szCs w:val="22"/>
                <w:lang w:eastAsia="zh-CN"/>
              </w:rPr>
              <w:t>中心</w:t>
            </w:r>
            <w:r w:rsidRPr="0036149D">
              <w:rPr>
                <w:rFonts w:eastAsia="SimSun" w:hAnsi="Times New Roman"/>
                <w:noProof/>
                <w:szCs w:val="22"/>
                <w:lang w:eastAsia="zh-CN"/>
              </w:rPr>
              <w:t>UE</w:t>
            </w:r>
            <w:r>
              <w:rPr>
                <w:rFonts w:ascii="SimSun" w:eastAsia="SimSun" w:hAnsi="SimSun" w:hint="eastAsia"/>
                <w:noProof/>
                <w:szCs w:val="22"/>
                <w:lang w:eastAsia="zh-CN"/>
              </w:rPr>
              <w:t>，则在本地模型成功上传后退出。此时，</w:t>
            </w:r>
            <w:ins w:id="441" w:author="Zheng, Ce" w:date="2022-07-12T00:25:00Z">
              <w:r w:rsidR="009B50E0">
                <w:rPr>
                  <w:rFonts w:eastAsia="SimSun" w:hAnsi="Times New Roman" w:hint="eastAsia"/>
                  <w:lang w:eastAsia="zh-CN"/>
                </w:rPr>
                <w:t>中心聚合节点或</w:t>
              </w:r>
            </w:ins>
            <w:r>
              <w:rPr>
                <w:rFonts w:ascii="SimSun" w:eastAsia="SimSun" w:hAnsi="SimSun" w:hint="eastAsia"/>
                <w:noProof/>
                <w:szCs w:val="22"/>
                <w:lang w:eastAsia="zh-CN"/>
              </w:rPr>
              <w:t>中心</w:t>
            </w:r>
            <w:r>
              <w:rPr>
                <w:rFonts w:eastAsia="SimSun" w:hAnsi="Times New Roman" w:hint="eastAsia"/>
                <w:noProof/>
                <w:szCs w:val="22"/>
                <w:lang w:eastAsia="zh-CN"/>
              </w:rPr>
              <w:t>UE</w:t>
            </w:r>
            <w:r>
              <w:rPr>
                <w:rFonts w:ascii="SimSun" w:eastAsia="SimSun" w:hAnsi="SimSun" w:hint="eastAsia"/>
                <w:noProof/>
                <w:szCs w:val="22"/>
                <w:lang w:eastAsia="zh-CN"/>
              </w:rPr>
              <w:t>可获取</w:t>
            </w:r>
            <w:r>
              <w:rPr>
                <w:rFonts w:eastAsia="SimSun" w:hAnsi="Times New Roman" w:hint="eastAsia"/>
                <w:noProof/>
                <w:szCs w:val="22"/>
                <w:lang w:eastAsia="zh-CN"/>
              </w:rPr>
              <w:t>UE</w:t>
            </w:r>
            <w:r>
              <w:rPr>
                <w:rFonts w:eastAsia="SimSun" w:hAnsi="Times New Roman"/>
                <w:noProof/>
                <w:szCs w:val="22"/>
                <w:lang w:eastAsia="zh-CN"/>
              </w:rPr>
              <w:t>#i</w:t>
            </w:r>
            <w:r>
              <w:rPr>
                <w:rFonts w:eastAsia="SimSun" w:hAnsi="Times New Roman" w:hint="eastAsia"/>
                <w:noProof/>
                <w:szCs w:val="22"/>
                <w:lang w:eastAsia="zh-CN"/>
              </w:rPr>
              <w:t>的本地模型，同时</w:t>
            </w:r>
            <w:r>
              <w:rPr>
                <w:rFonts w:eastAsia="SimSun" w:hAnsi="Times New Roman" w:hint="eastAsia"/>
                <w:noProof/>
                <w:szCs w:val="22"/>
                <w:lang w:eastAsia="zh-CN"/>
              </w:rPr>
              <w:t>UE</w:t>
            </w:r>
            <w:r>
              <w:rPr>
                <w:rFonts w:eastAsia="SimSun" w:hAnsi="Times New Roman"/>
                <w:noProof/>
                <w:szCs w:val="22"/>
                <w:lang w:eastAsia="zh-CN"/>
              </w:rPr>
              <w:t>#i</w:t>
            </w:r>
            <w:r>
              <w:rPr>
                <w:rFonts w:eastAsia="SimSun" w:hAnsi="Times New Roman" w:hint="eastAsia"/>
                <w:noProof/>
                <w:szCs w:val="22"/>
                <w:lang w:eastAsia="zh-CN"/>
              </w:rPr>
              <w:t>也没有做多余的运算，计算和通信资源未浪费；</w:t>
            </w:r>
          </w:p>
          <w:p w14:paraId="01C196E6" w14:textId="39B73EC7" w:rsidR="00AE1590" w:rsidRPr="00B90A04" w:rsidRDefault="00AE1590" w:rsidP="00AE1590">
            <w:pPr>
              <w:pStyle w:val="af0"/>
              <w:numPr>
                <w:ilvl w:val="1"/>
                <w:numId w:val="1"/>
              </w:numPr>
              <w:autoSpaceDE w:val="0"/>
              <w:autoSpaceDN w:val="0"/>
              <w:ind w:firstLineChars="0"/>
              <w:jc w:val="left"/>
              <w:textAlignment w:val="bottom"/>
              <w:rPr>
                <w:rFonts w:ascii="SimSun" w:eastAsia="SimSun" w:hAnsi="SimSun"/>
                <w:noProof/>
                <w:szCs w:val="22"/>
                <w:lang w:eastAsia="zh-CN"/>
              </w:rPr>
            </w:pPr>
            <w:r w:rsidRPr="00B90A04">
              <w:rPr>
                <w:rFonts w:eastAsia="SimSun" w:hAnsi="Times New Roman" w:hint="eastAsia"/>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hint="eastAsia"/>
                      <w:noProof/>
                      <w:szCs w:val="22"/>
                      <w:lang w:eastAsia="zh-CN"/>
                    </w:rPr>
                    <m:t>i</m:t>
                  </m:r>
                </m:sup>
              </m:sSubSup>
              <m:r>
                <m:rPr>
                  <m:sty m:val="p"/>
                </m:rPr>
                <w:rPr>
                  <w:rFonts w:ascii="Cambria Math" w:eastAsia="SimSun" w:hAnsi="Cambria Math"/>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1</m:t>
                  </m:r>
                </m:sub>
                <m:sup>
                  <m:r>
                    <w:rPr>
                      <w:rFonts w:ascii="Cambria Math" w:eastAsia="SimSun" w:hAnsi="Cambria Math"/>
                      <w:noProof/>
                      <w:szCs w:val="22"/>
                      <w:lang w:eastAsia="zh-CN"/>
                    </w:rPr>
                    <m:t>i</m:t>
                  </m:r>
                </m:sup>
              </m:sSubSup>
            </m:oMath>
            <w:r w:rsidRPr="00B90A04">
              <w:rPr>
                <w:rFonts w:eastAsia="SimSun" w:hAnsi="Times New Roman"/>
                <w:bCs/>
                <w:szCs w:val="22"/>
                <w:lang w:eastAsia="zh-CN"/>
              </w:rPr>
              <w:t xml:space="preserve"> </w:t>
            </w:r>
            <w:r w:rsidRPr="00B90A04">
              <w:rPr>
                <w:rFonts w:ascii="SimSun" w:eastAsia="SimSun" w:hAnsi="SimSun" w:hint="eastAsia"/>
                <w:noProof/>
                <w:szCs w:val="22"/>
                <w:lang w:eastAsia="zh-CN"/>
              </w:rPr>
              <w:t>时，</w:t>
            </w:r>
            <w:r w:rsidRPr="00B90A04">
              <w:rPr>
                <w:rFonts w:ascii="SimSun" w:eastAsia="SimSun" w:hAnsi="SimSun"/>
                <w:noProof/>
                <w:szCs w:val="22"/>
                <w:lang w:eastAsia="zh-CN"/>
              </w:rPr>
              <w:t xml:space="preserve"> </w:t>
            </w:r>
          </w:p>
          <w:p w14:paraId="7AC695FF" w14:textId="41B1FDB1" w:rsidR="00AE1590" w:rsidRDefault="00AE1590" w:rsidP="00AE1590">
            <w:pPr>
              <w:autoSpaceDE w:val="0"/>
              <w:autoSpaceDN w:val="0"/>
              <w:jc w:val="left"/>
              <w:textAlignment w:val="bottom"/>
              <w:rPr>
                <w:rFonts w:ascii="SimSun" w:eastAsia="SimSun" w:hAnsi="SimSun"/>
                <w:noProof/>
                <w:szCs w:val="22"/>
                <w:lang w:eastAsia="zh-CN"/>
              </w:rPr>
            </w:pPr>
            <w:r>
              <w:rPr>
                <w:rFonts w:ascii="SimSun" w:eastAsia="SimSun" w:hAnsi="SimSun" w:hint="eastAsia"/>
                <w:noProof/>
                <w:szCs w:val="22"/>
                <w:lang w:eastAsia="zh-CN"/>
              </w:rPr>
              <w:t xml:space="preserve"> </w:t>
            </w:r>
            <w:r>
              <w:rPr>
                <w:rFonts w:ascii="SimSun" w:eastAsia="SimSun" w:hAnsi="SimSun"/>
                <w:noProof/>
                <w:szCs w:val="22"/>
                <w:lang w:eastAsia="zh-CN"/>
              </w:rPr>
              <w:t xml:space="preserve">  </w:t>
            </w:r>
            <w:r>
              <w:rPr>
                <w:rFonts w:ascii="SimSun" w:eastAsia="SimSun" w:hAnsi="SimSun" w:hint="eastAsia"/>
                <w:noProof/>
                <w:szCs w:val="22"/>
                <w:lang w:eastAsia="zh-CN"/>
              </w:rPr>
              <w:t>即</w:t>
            </w:r>
            <w:r>
              <w:rPr>
                <w:rFonts w:eastAsia="SimSun" w:hAnsi="Times New Roman" w:hint="eastAsia"/>
                <w:noProof/>
                <w:szCs w:val="22"/>
                <w:lang w:eastAsia="zh-CN"/>
              </w:rPr>
              <w:t>当前计算</w:t>
            </w:r>
            <w:r>
              <w:rPr>
                <w:rFonts w:eastAsia="SimSun" w:hAnsi="Times New Roman" w:hint="eastAsia"/>
                <w:noProof/>
                <w:szCs w:val="22"/>
                <w:lang w:eastAsia="zh-CN"/>
              </w:rPr>
              <w:t>UE</w:t>
            </w:r>
            <w:r>
              <w:rPr>
                <w:rFonts w:eastAsia="SimSun" w:hAnsi="Times New Roman"/>
                <w:noProof/>
                <w:szCs w:val="22"/>
                <w:lang w:eastAsia="zh-CN"/>
              </w:rPr>
              <w:t>#i</w:t>
            </w:r>
            <w:r>
              <w:rPr>
                <w:rFonts w:ascii="SimSun" w:eastAsia="SimSun" w:hAnsi="SimSun" w:hint="eastAsia"/>
                <w:noProof/>
                <w:szCs w:val="22"/>
                <w:lang w:eastAsia="zh-CN"/>
              </w:rPr>
              <w:t>无法完整参与本次全局聚合，则有两种方法：</w:t>
            </w:r>
          </w:p>
          <w:p w14:paraId="2F754A6E" w14:textId="6CDB13A9" w:rsidR="00AE1590" w:rsidRPr="00744EB1" w:rsidRDefault="00743532" w:rsidP="00AE1590">
            <w:pPr>
              <w:pStyle w:val="af0"/>
              <w:numPr>
                <w:ilvl w:val="0"/>
                <w:numId w:val="42"/>
              </w:numPr>
              <w:autoSpaceDE w:val="0"/>
              <w:autoSpaceDN w:val="0"/>
              <w:ind w:firstLineChars="0"/>
              <w:jc w:val="left"/>
              <w:textAlignment w:val="bottom"/>
              <w:rPr>
                <w:rFonts w:ascii="SimSun" w:eastAsia="SimSun" w:hAnsi="SimSun"/>
                <w:noProof/>
                <w:szCs w:val="22"/>
                <w:lang w:eastAsia="zh-CN"/>
              </w:rPr>
            </w:pPr>
            <w:ins w:id="442" w:author="Zheng, Ce" w:date="2022-07-12T00:25:00Z">
              <w:r>
                <w:rPr>
                  <w:rFonts w:eastAsia="SimSun" w:hAnsi="Times New Roman" w:hint="eastAsia"/>
                  <w:lang w:eastAsia="zh-CN"/>
                </w:rPr>
                <w:t>中心聚合节点或</w:t>
              </w:r>
            </w:ins>
            <w:r w:rsidR="00AE1590" w:rsidRPr="00FA5AAD">
              <w:rPr>
                <w:rFonts w:ascii="SimSun" w:eastAsia="SimSun" w:hAnsi="SimSun" w:hint="eastAsia"/>
                <w:noProof/>
                <w:szCs w:val="22"/>
                <w:lang w:eastAsia="zh-CN"/>
              </w:rPr>
              <w:t>中心</w:t>
            </w:r>
            <w:r w:rsidR="00AE1590" w:rsidRPr="00FA5AAD">
              <w:rPr>
                <w:rFonts w:eastAsia="SimSun" w:hAnsi="Times New Roman"/>
                <w:noProof/>
                <w:szCs w:val="22"/>
                <w:lang w:eastAsia="zh-CN"/>
              </w:rPr>
              <w:t>UE</w:t>
            </w:r>
            <w:r w:rsidR="00AE1590">
              <w:rPr>
                <w:rFonts w:eastAsia="SimSun" w:hAnsi="Times New Roman" w:hint="eastAsia"/>
                <w:noProof/>
                <w:szCs w:val="22"/>
                <w:lang w:eastAsia="zh-CN"/>
              </w:rPr>
              <w:t>要求所有计算</w:t>
            </w:r>
            <w:r w:rsidR="00AE1590">
              <w:rPr>
                <w:rFonts w:eastAsia="SimSun" w:hAnsi="Times New Roman" w:hint="eastAsia"/>
                <w:noProof/>
                <w:szCs w:val="22"/>
                <w:lang w:eastAsia="zh-CN"/>
              </w:rPr>
              <w:t>UE</w:t>
            </w:r>
            <w:r w:rsidR="00AE1590">
              <w:rPr>
                <w:rFonts w:eastAsia="SimSun" w:hAnsi="Times New Roman" w:hint="eastAsia"/>
                <w:noProof/>
                <w:szCs w:val="22"/>
                <w:lang w:eastAsia="zh-CN"/>
              </w:rPr>
              <w:t>上传当前的本地模型，</w:t>
            </w:r>
            <w:r w:rsidR="00AE1590" w:rsidRPr="00FA5AAD">
              <w:rPr>
                <w:rFonts w:ascii="SimSun" w:eastAsia="SimSun" w:hAnsi="SimSun" w:hint="eastAsia"/>
                <w:noProof/>
                <w:szCs w:val="22"/>
                <w:lang w:eastAsia="zh-CN"/>
              </w:rPr>
              <w:t>强制聚合</w:t>
            </w:r>
            <w:r w:rsidR="00AE1590" w:rsidRPr="008A5E94">
              <w:rPr>
                <w:rFonts w:ascii="SimSun" w:eastAsia="SimSun" w:hAnsi="SimSun" w:hint="eastAsia"/>
                <w:noProof/>
                <w:szCs w:val="22"/>
                <w:lang w:eastAsia="zh-CN"/>
              </w:rPr>
              <w:t>后</w:t>
            </w:r>
            <w:r w:rsidR="00AE1590">
              <w:rPr>
                <w:rFonts w:eastAsia="SimSun" w:hAnsi="Times New Roman" w:hint="eastAsia"/>
                <w:noProof/>
                <w:szCs w:val="22"/>
                <w:lang w:eastAsia="zh-CN"/>
              </w:rPr>
              <w:t>UE</w:t>
            </w:r>
            <w:r w:rsidR="00AE1590">
              <w:rPr>
                <w:rFonts w:eastAsia="SimSun" w:hAnsi="Times New Roman"/>
                <w:noProof/>
                <w:szCs w:val="22"/>
                <w:lang w:eastAsia="zh-CN"/>
              </w:rPr>
              <w:t>#k</w:t>
            </w:r>
            <w:r w:rsidR="00AE1590">
              <w:rPr>
                <w:rFonts w:ascii="SimSun" w:eastAsia="SimSun" w:hAnsi="SimSun" w:hint="eastAsia"/>
                <w:noProof/>
                <w:szCs w:val="22"/>
                <w:lang w:eastAsia="zh-CN"/>
              </w:rPr>
              <w:t>退出</w:t>
            </w:r>
            <w:r w:rsidR="00AE1590" w:rsidRPr="008A5E94">
              <w:rPr>
                <w:rFonts w:ascii="SimSun" w:eastAsia="SimSun" w:hAnsi="SimSun" w:hint="eastAsia"/>
                <w:noProof/>
                <w:szCs w:val="22"/>
                <w:lang w:eastAsia="zh-CN"/>
              </w:rPr>
              <w:t>。此时，</w:t>
            </w:r>
            <w:ins w:id="443" w:author="Zheng, Ce" w:date="2022-07-12T00:25:00Z">
              <w:r w:rsidR="002C31A3">
                <w:rPr>
                  <w:rFonts w:eastAsia="SimSun" w:hAnsi="Times New Roman" w:hint="eastAsia"/>
                  <w:lang w:eastAsia="zh-CN"/>
                </w:rPr>
                <w:t>中心聚合节点或</w:t>
              </w:r>
            </w:ins>
            <w:ins w:id="444" w:author="Zheng, Ce" w:date="2022-07-12T00:26:00Z">
              <w:r w:rsidR="002C31A3" w:rsidRPr="00FA5AAD">
                <w:rPr>
                  <w:rFonts w:ascii="SimSun" w:eastAsia="SimSun" w:hAnsi="SimSun" w:hint="eastAsia"/>
                  <w:noProof/>
                  <w:szCs w:val="22"/>
                  <w:lang w:eastAsia="zh-CN"/>
                </w:rPr>
                <w:t>中心</w:t>
              </w:r>
              <w:r w:rsidR="002C31A3" w:rsidRPr="00FA5AAD">
                <w:rPr>
                  <w:rFonts w:eastAsia="SimSun" w:hAnsi="Times New Roman"/>
                  <w:noProof/>
                  <w:szCs w:val="22"/>
                  <w:lang w:eastAsia="zh-CN"/>
                </w:rPr>
                <w:t>UE</w:t>
              </w:r>
            </w:ins>
            <w:del w:id="445" w:author="Zheng, Ce" w:date="2022-07-12T00:26:00Z">
              <w:r w:rsidR="00AE1590" w:rsidRPr="008A5E94" w:rsidDel="002C31A3">
                <w:rPr>
                  <w:rFonts w:ascii="SimSun" w:eastAsia="SimSun" w:hAnsi="SimSun" w:hint="eastAsia"/>
                  <w:noProof/>
                  <w:szCs w:val="22"/>
                  <w:lang w:eastAsia="zh-CN"/>
                </w:rPr>
                <w:delText>中心节点</w:delText>
              </w:r>
            </w:del>
            <w:r w:rsidR="00AE1590" w:rsidRPr="008A5E94">
              <w:rPr>
                <w:rFonts w:ascii="SimSun" w:eastAsia="SimSun" w:hAnsi="SimSun" w:hint="eastAsia"/>
                <w:noProof/>
                <w:szCs w:val="22"/>
                <w:lang w:eastAsia="zh-CN"/>
              </w:rPr>
              <w:t>可获取</w:t>
            </w:r>
            <w:r w:rsidR="00AE1590" w:rsidRPr="008A5E94">
              <w:rPr>
                <w:rFonts w:eastAsia="SimSun" w:hAnsi="Times New Roman" w:hint="eastAsia"/>
                <w:noProof/>
                <w:szCs w:val="22"/>
                <w:lang w:eastAsia="zh-CN"/>
              </w:rPr>
              <w:t>UE</w:t>
            </w:r>
            <w:r w:rsidR="00AE1590" w:rsidRPr="008A5E94">
              <w:rPr>
                <w:rFonts w:eastAsia="SimSun" w:hAnsi="Times New Roman"/>
                <w:noProof/>
                <w:szCs w:val="22"/>
                <w:lang w:eastAsia="zh-CN"/>
              </w:rPr>
              <w:t>#i</w:t>
            </w:r>
            <w:r w:rsidR="00AE1590" w:rsidRPr="008A5E94">
              <w:rPr>
                <w:rFonts w:eastAsia="SimSun" w:hAnsi="Times New Roman" w:hint="eastAsia"/>
                <w:noProof/>
                <w:szCs w:val="22"/>
                <w:lang w:eastAsia="zh-CN"/>
              </w:rPr>
              <w:t>的本地模型，同时</w:t>
            </w:r>
            <w:r w:rsidR="00AE1590" w:rsidRPr="008A5E94">
              <w:rPr>
                <w:rFonts w:eastAsia="SimSun" w:hAnsi="Times New Roman" w:hint="eastAsia"/>
                <w:noProof/>
                <w:szCs w:val="22"/>
                <w:lang w:eastAsia="zh-CN"/>
              </w:rPr>
              <w:t>UE</w:t>
            </w:r>
            <w:r w:rsidR="00AE1590" w:rsidRPr="008A5E94">
              <w:rPr>
                <w:rFonts w:eastAsia="SimSun" w:hAnsi="Times New Roman"/>
                <w:noProof/>
                <w:szCs w:val="22"/>
                <w:lang w:eastAsia="zh-CN"/>
              </w:rPr>
              <w:t>#i</w:t>
            </w:r>
            <w:r w:rsidR="00AE1590" w:rsidRPr="008A5E94">
              <w:rPr>
                <w:rFonts w:eastAsia="SimSun" w:hAnsi="Times New Roman" w:hint="eastAsia"/>
                <w:noProof/>
                <w:szCs w:val="22"/>
                <w:lang w:eastAsia="zh-CN"/>
              </w:rPr>
              <w:t>也没有做多余的运算</w:t>
            </w:r>
            <w:r w:rsidR="00AE1590">
              <w:rPr>
                <w:rFonts w:eastAsia="SimSun" w:hAnsi="Times New Roman" w:hint="eastAsia"/>
                <w:noProof/>
                <w:szCs w:val="22"/>
                <w:lang w:eastAsia="zh-CN"/>
              </w:rPr>
              <w:t>；</w:t>
            </w:r>
          </w:p>
          <w:p w14:paraId="4FBCC949" w14:textId="5569ECE4" w:rsidR="00AE1590" w:rsidRPr="00F75109" w:rsidRDefault="00AE1590" w:rsidP="00AE1590">
            <w:pPr>
              <w:pStyle w:val="af0"/>
              <w:numPr>
                <w:ilvl w:val="0"/>
                <w:numId w:val="42"/>
              </w:numPr>
              <w:autoSpaceDE w:val="0"/>
              <w:autoSpaceDN w:val="0"/>
              <w:ind w:firstLineChars="0"/>
              <w:jc w:val="left"/>
              <w:textAlignment w:val="bottom"/>
              <w:rPr>
                <w:rFonts w:ascii="SimSun" w:eastAsia="SimSun" w:hAnsi="SimSun"/>
                <w:noProof/>
                <w:szCs w:val="22"/>
                <w:lang w:eastAsia="zh-CN"/>
              </w:rPr>
            </w:pPr>
            <w:r>
              <w:rPr>
                <w:rFonts w:eastAsia="SimSun" w:hAnsi="Times New Roman" w:hint="eastAsia"/>
                <w:noProof/>
                <w:szCs w:val="22"/>
                <w:lang w:eastAsia="zh-CN"/>
              </w:rPr>
              <w:t>UE</w:t>
            </w:r>
            <w:r>
              <w:rPr>
                <w:rFonts w:eastAsia="SimSun" w:hAnsi="Times New Roman"/>
                <w:noProof/>
                <w:szCs w:val="22"/>
                <w:lang w:eastAsia="zh-CN"/>
              </w:rPr>
              <w:t>#</w:t>
            </w:r>
            <w:r>
              <w:rPr>
                <w:rFonts w:eastAsia="SimSun" w:hAnsi="Times New Roman" w:hint="eastAsia"/>
                <w:noProof/>
                <w:szCs w:val="22"/>
                <w:lang w:eastAsia="zh-CN"/>
              </w:rPr>
              <w:t>i</w:t>
            </w:r>
            <w:r>
              <w:rPr>
                <w:rFonts w:eastAsia="SimSun" w:hAnsi="Times New Roman" w:hint="eastAsia"/>
                <w:noProof/>
                <w:szCs w:val="22"/>
                <w:lang w:eastAsia="zh-CN"/>
              </w:rPr>
              <w:t>直接退出。</w:t>
            </w:r>
          </w:p>
        </w:tc>
        <w:tc>
          <w:tcPr>
            <w:tcW w:w="1915" w:type="dxa"/>
          </w:tcPr>
          <w:p w14:paraId="1882C971" w14:textId="577C0384" w:rsidR="00AE1590" w:rsidRPr="007217A3" w:rsidRDefault="00AE1590" w:rsidP="00AE1590">
            <w:pPr>
              <w:autoSpaceDE w:val="0"/>
              <w:autoSpaceDN w:val="0"/>
              <w:textAlignment w:val="bottom"/>
              <w:rPr>
                <w:rFonts w:eastAsia="SimSun" w:hAnsi="Times New Roman"/>
                <w:lang w:eastAsia="zh-CN"/>
              </w:rPr>
            </w:pPr>
            <w:r w:rsidRPr="0092067A">
              <w:rPr>
                <w:rFonts w:eastAsia="SimSun" w:hAnsi="Times New Roman" w:hint="eastAsia"/>
                <w:color w:val="FF0000"/>
                <w:szCs w:val="18"/>
                <w:highlight w:val="yellow"/>
                <w:lang w:eastAsia="zh-CN"/>
              </w:rPr>
              <w:t>该项为本专利主要</w:t>
            </w:r>
            <w:r w:rsidRPr="006947AA">
              <w:rPr>
                <w:rFonts w:eastAsia="SimSun" w:hAnsi="Times New Roman" w:hint="eastAsia"/>
                <w:color w:val="FF0000"/>
                <w:szCs w:val="18"/>
                <w:highlight w:val="yellow"/>
                <w:lang w:eastAsia="zh-CN"/>
              </w:rPr>
              <w:t>创新点。</w:t>
            </w:r>
            <w:del w:id="446" w:author="Zheng, Ce" w:date="2022-07-11T22:55:00Z">
              <w:r w:rsidRPr="006947AA" w:rsidDel="000C0301">
                <w:rPr>
                  <w:rFonts w:eastAsia="SimSun" w:hAnsi="Times New Roman" w:hint="eastAsia"/>
                  <w:color w:val="FF0000"/>
                  <w:szCs w:val="18"/>
                  <w:highlight w:val="yellow"/>
                  <w:lang w:eastAsia="zh-CN"/>
                </w:rPr>
                <w:delText>且可不止局限于</w:delText>
              </w:r>
              <w:r w:rsidRPr="006947AA" w:rsidDel="000C0301">
                <w:rPr>
                  <w:rFonts w:eastAsia="SimSun" w:hAnsi="Times New Roman" w:hint="eastAsia"/>
                  <w:color w:val="FF0000"/>
                  <w:szCs w:val="18"/>
                  <w:highlight w:val="yellow"/>
                  <w:lang w:eastAsia="zh-CN"/>
                </w:rPr>
                <w:delText>P</w:delText>
              </w:r>
              <w:r w:rsidRPr="006947AA" w:rsidDel="000C0301">
                <w:rPr>
                  <w:rFonts w:eastAsia="SimSun" w:hAnsi="Times New Roman"/>
                  <w:color w:val="FF0000"/>
                  <w:szCs w:val="18"/>
                  <w:highlight w:val="yellow"/>
                  <w:lang w:eastAsia="zh-CN"/>
                </w:rPr>
                <w:delText>2</w:delText>
              </w:r>
              <w:r w:rsidRPr="006947AA" w:rsidDel="000C0301">
                <w:rPr>
                  <w:rFonts w:eastAsia="SimSun" w:hAnsi="Times New Roman" w:hint="eastAsia"/>
                  <w:color w:val="FF0000"/>
                  <w:szCs w:val="18"/>
                  <w:highlight w:val="yellow"/>
                  <w:lang w:eastAsia="zh-CN"/>
                </w:rPr>
                <w:delText>P</w:delText>
              </w:r>
              <w:r w:rsidRPr="006947AA" w:rsidDel="000C0301">
                <w:rPr>
                  <w:rFonts w:eastAsia="SimSun" w:hAnsi="Times New Roman" w:hint="eastAsia"/>
                  <w:color w:val="FF0000"/>
                  <w:szCs w:val="18"/>
                  <w:highlight w:val="yellow"/>
                  <w:lang w:eastAsia="zh-CN"/>
                </w:rPr>
                <w:delText>网络，</w:delText>
              </w:r>
              <w:r w:rsidRPr="006947AA" w:rsidDel="000C0301">
                <w:rPr>
                  <w:rFonts w:eastAsia="SimSun" w:hAnsi="Times New Roman" w:hint="eastAsia"/>
                  <w:b/>
                  <w:bCs/>
                  <w:color w:val="FF0000"/>
                  <w:szCs w:val="18"/>
                  <w:highlight w:val="yellow"/>
                  <w:lang w:eastAsia="zh-CN"/>
                </w:rPr>
                <w:delText>传统的</w:delText>
              </w:r>
              <w:r w:rsidRPr="006947AA" w:rsidDel="000C0301">
                <w:rPr>
                  <w:rFonts w:eastAsia="SimSun" w:hAnsi="Times New Roman" w:hint="eastAsia"/>
                  <w:b/>
                  <w:bCs/>
                  <w:color w:val="FF0000"/>
                  <w:szCs w:val="18"/>
                  <w:highlight w:val="yellow"/>
                  <w:lang w:eastAsia="zh-CN"/>
                </w:rPr>
                <w:delText>Client</w:delText>
              </w:r>
              <w:r w:rsidRPr="006947AA" w:rsidDel="000C0301">
                <w:rPr>
                  <w:rFonts w:eastAsia="SimSun" w:hAnsi="Times New Roman"/>
                  <w:b/>
                  <w:bCs/>
                  <w:color w:val="FF0000"/>
                  <w:szCs w:val="18"/>
                  <w:highlight w:val="yellow"/>
                  <w:lang w:eastAsia="zh-CN"/>
                </w:rPr>
                <w:delText>-server</w:delText>
              </w:r>
              <w:r w:rsidRPr="006947AA" w:rsidDel="000C0301">
                <w:rPr>
                  <w:rFonts w:eastAsia="SimSun" w:hAnsi="Times New Roman" w:hint="eastAsia"/>
                  <w:b/>
                  <w:bCs/>
                  <w:color w:val="FF0000"/>
                  <w:szCs w:val="18"/>
                  <w:highlight w:val="yellow"/>
                  <w:lang w:eastAsia="zh-CN"/>
                </w:rPr>
                <w:delText>的</w:delText>
              </w:r>
              <w:r w:rsidRPr="006947AA" w:rsidDel="000C0301">
                <w:rPr>
                  <w:rFonts w:eastAsia="SimSun" w:hAnsi="Times New Roman" w:hint="eastAsia"/>
                  <w:b/>
                  <w:bCs/>
                  <w:color w:val="FF0000"/>
                  <w:szCs w:val="18"/>
                  <w:highlight w:val="yellow"/>
                  <w:lang w:eastAsia="zh-CN"/>
                </w:rPr>
                <w:delText>FL</w:delText>
              </w:r>
              <w:r w:rsidRPr="006947AA" w:rsidDel="000C0301">
                <w:rPr>
                  <w:rFonts w:eastAsia="SimSun" w:hAnsi="Times New Roman" w:hint="eastAsia"/>
                  <w:b/>
                  <w:bCs/>
                  <w:color w:val="FF0000"/>
                  <w:szCs w:val="18"/>
                  <w:highlight w:val="yellow"/>
                  <w:lang w:eastAsia="zh-CN"/>
                </w:rPr>
                <w:delText>网络依然适用</w:delText>
              </w:r>
            </w:del>
          </w:p>
        </w:tc>
      </w:tr>
      <w:tr w:rsidR="00AE1590" w:rsidRPr="00C02F0C" w14:paraId="1F99822D" w14:textId="77777777" w:rsidTr="0017762B">
        <w:trPr>
          <w:trHeight w:val="978"/>
        </w:trPr>
        <w:tc>
          <w:tcPr>
            <w:tcW w:w="7889" w:type="dxa"/>
          </w:tcPr>
          <w:p w14:paraId="171AF357" w14:textId="01371314" w:rsidR="00AE1590" w:rsidRDefault="00AE1590" w:rsidP="00AE1590">
            <w:pPr>
              <w:pStyle w:val="af0"/>
              <w:numPr>
                <w:ilvl w:val="0"/>
                <w:numId w:val="1"/>
              </w:numPr>
              <w:autoSpaceDE w:val="0"/>
              <w:autoSpaceDN w:val="0"/>
              <w:ind w:firstLineChars="0"/>
              <w:textAlignment w:val="bottom"/>
              <w:rPr>
                <w:rFonts w:eastAsia="SimSun" w:hAnsi="Times New Roman"/>
                <w:lang w:eastAsia="zh-CN"/>
              </w:rPr>
            </w:pPr>
            <w:r>
              <w:rPr>
                <w:rFonts w:eastAsia="SimSun" w:hAnsi="Times New Roman" w:hint="eastAsia"/>
                <w:lang w:eastAsia="zh-CN"/>
              </w:rPr>
              <w:t>根据</w:t>
            </w:r>
            <w:r w:rsidRPr="008417A9">
              <w:rPr>
                <w:rFonts w:eastAsia="SimSun" w:hAnsi="Times New Roman" w:hint="eastAsia"/>
                <w:lang w:eastAsia="zh-CN"/>
              </w:rPr>
              <w:t>权利要求</w:t>
            </w:r>
            <w:del w:id="447" w:author="Zheng, Ce" w:date="2022-07-12T11:43:00Z">
              <w:r w:rsidDel="006C0A28">
                <w:rPr>
                  <w:rFonts w:eastAsia="SimSun" w:hAnsi="Times New Roman"/>
                  <w:lang w:eastAsia="zh-CN"/>
                </w:rPr>
                <w:delText>2,10,11,12</w:delText>
              </w:r>
            </w:del>
            <w:ins w:id="448" w:author="Zheng, Ce" w:date="2022-07-12T11:43:00Z">
              <w:r w:rsidR="006C0A28">
                <w:rPr>
                  <w:rFonts w:eastAsia="SimSun" w:hAnsi="Times New Roman"/>
                  <w:lang w:eastAsia="zh-CN"/>
                </w:rPr>
                <w:t>1</w:t>
              </w:r>
            </w:ins>
            <w:r>
              <w:rPr>
                <w:rFonts w:eastAsia="SimSun" w:hAnsi="Times New Roman" w:hint="eastAsia"/>
                <w:lang w:eastAsia="zh-CN"/>
              </w:rPr>
              <w:t>，可通过提高发送功率，</w:t>
            </w:r>
            <w:ins w:id="449" w:author="Zheng, Ce" w:date="2022-07-12T11:42:00Z">
              <w:r w:rsidR="00635380" w:rsidRPr="00635380">
                <w:rPr>
                  <w:rFonts w:eastAsia="SimSun" w:hAnsi="Times New Roman" w:hint="eastAsia"/>
                  <w:lang w:eastAsia="zh-CN"/>
                </w:rPr>
                <w:t>降低</w:t>
              </w:r>
              <w:r w:rsidR="00635380" w:rsidRPr="00635380">
                <w:rPr>
                  <w:rFonts w:eastAsia="SimSun" w:hAnsi="Times New Roman"/>
                  <w:lang w:eastAsia="zh-CN"/>
                </w:rPr>
                <w:t>RSRP</w:t>
              </w:r>
              <w:r w:rsidR="00635380" w:rsidRPr="00635380">
                <w:rPr>
                  <w:rFonts w:eastAsia="SimSun" w:hAnsi="Times New Roman" w:hint="eastAsia"/>
                  <w:lang w:eastAsia="zh-CN"/>
                </w:rPr>
                <w:t>门限</w:t>
              </w:r>
              <w:r w:rsidR="00635380">
                <w:rPr>
                  <w:rFonts w:eastAsia="SimSun" w:hAnsi="Times New Roman" w:hint="eastAsia"/>
                  <w:lang w:eastAsia="zh-CN"/>
                </w:rPr>
                <w:t>，</w:t>
              </w:r>
            </w:ins>
            <w:r>
              <w:rPr>
                <w:rFonts w:eastAsia="SimSun" w:hAnsi="Times New Roman" w:hint="eastAsia"/>
                <w:lang w:eastAsia="zh-CN"/>
              </w:rPr>
              <w:t>分配更多带宽等方式</w:t>
            </w:r>
            <w:ins w:id="450" w:author="Zheng, Ce" w:date="2022-07-12T11:42:00Z">
              <w:r w:rsidR="001B39D9" w:rsidRPr="00635380">
                <w:rPr>
                  <w:rFonts w:eastAsia="SimSun" w:hAnsi="Times New Roman" w:hint="eastAsia"/>
                  <w:lang w:eastAsia="zh-CN"/>
                </w:rPr>
                <w:t>延长</w:t>
              </w:r>
              <w:r w:rsidR="001B39D9" w:rsidRPr="00635380">
                <w:rPr>
                  <w:rFonts w:eastAsia="SimSun" w:hAnsi="Times New Roman"/>
                  <w:lang w:eastAsia="zh-CN"/>
                </w:rPr>
                <w:t>UE</w:t>
              </w:r>
              <w:r w:rsidR="001B39D9" w:rsidRPr="00635380">
                <w:rPr>
                  <w:rFonts w:eastAsia="SimSun" w:hAnsi="Times New Roman" w:hint="eastAsia"/>
                  <w:lang w:eastAsia="zh-CN"/>
                </w:rPr>
                <w:t>与中心聚合节点或中心</w:t>
              </w:r>
              <w:r w:rsidR="001B39D9" w:rsidRPr="00635380">
                <w:rPr>
                  <w:rFonts w:eastAsia="SimSun" w:hAnsi="Times New Roman"/>
                  <w:lang w:eastAsia="zh-CN"/>
                </w:rPr>
                <w:t>UE</w:t>
              </w:r>
              <w:r w:rsidR="001B39D9" w:rsidRPr="00635380">
                <w:rPr>
                  <w:rFonts w:eastAsia="SimSun" w:hAnsi="Times New Roman" w:hint="eastAsia"/>
                  <w:lang w:eastAsia="zh-CN"/>
                </w:rPr>
                <w:t>的连接时间</w:t>
              </w:r>
            </w:ins>
            <w:ins w:id="451" w:author="Zheng, Ce" w:date="2022-07-12T11:43:00Z">
              <w:r w:rsidR="00786217">
                <w:rPr>
                  <w:rFonts w:eastAsia="SimSun" w:hAnsi="Times New Roman" w:hint="eastAsia"/>
                  <w:lang w:eastAsia="zh-CN"/>
                </w:rPr>
                <w:t>，</w:t>
              </w:r>
              <w:r w:rsidR="004816E1">
                <w:rPr>
                  <w:rFonts w:eastAsia="SimSun" w:hAnsi="Times New Roman" w:hint="eastAsia"/>
                  <w:lang w:eastAsia="zh-CN"/>
                </w:rPr>
                <w:t>直到</w:t>
              </w:r>
              <w:r w:rsidR="00C00D07" w:rsidRPr="00635380">
                <w:rPr>
                  <w:rFonts w:eastAsia="SimSun" w:hAnsi="Times New Roman" w:hint="eastAsia"/>
                  <w:lang w:eastAsia="zh-CN"/>
                </w:rPr>
                <w:t>全局聚合完成或本地模型成功上传</w:t>
              </w:r>
              <w:r w:rsidR="008B5EB6">
                <w:rPr>
                  <w:rFonts w:eastAsia="SimSun" w:hAnsi="Times New Roman" w:hint="eastAsia"/>
                  <w:lang w:eastAsia="zh-CN"/>
                </w:rPr>
                <w:t>以</w:t>
              </w:r>
            </w:ins>
            <w:r>
              <w:rPr>
                <w:rFonts w:eastAsia="SimSun" w:hAnsi="Times New Roman" w:hint="eastAsia"/>
                <w:lang w:eastAsia="zh-CN"/>
              </w:rPr>
              <w:t>保障服务。</w:t>
            </w:r>
          </w:p>
        </w:tc>
        <w:tc>
          <w:tcPr>
            <w:tcW w:w="1915" w:type="dxa"/>
          </w:tcPr>
          <w:p w14:paraId="7FF61BE8" w14:textId="77777777" w:rsidR="00AE1590" w:rsidRPr="0092067A" w:rsidRDefault="00AE1590" w:rsidP="00AE1590">
            <w:pPr>
              <w:autoSpaceDE w:val="0"/>
              <w:autoSpaceDN w:val="0"/>
              <w:textAlignment w:val="bottom"/>
              <w:rPr>
                <w:rFonts w:eastAsia="SimSun" w:hAnsi="Times New Roman"/>
                <w:color w:val="FF0000"/>
                <w:szCs w:val="18"/>
                <w:highlight w:val="yellow"/>
                <w:lang w:eastAsia="zh-CN"/>
              </w:rPr>
            </w:pPr>
          </w:p>
        </w:tc>
      </w:tr>
    </w:tbl>
    <w:bookmarkEnd w:id="15"/>
    <w:p w14:paraId="21B490A7" w14:textId="77777777" w:rsidR="001D6440" w:rsidRPr="00C02F0C" w:rsidRDefault="001D6440" w:rsidP="002B1208">
      <w:pPr>
        <w:autoSpaceDE w:val="0"/>
        <w:autoSpaceDN w:val="0"/>
        <w:textAlignment w:val="bottom"/>
        <w:rPr>
          <w:rFonts w:eastAsia="SimSun" w:hAnsi="Times New Roman"/>
          <w:lang w:eastAsia="zh-CN"/>
        </w:rPr>
      </w:pPr>
      <w:r>
        <w:rPr>
          <w:rFonts w:eastAsia="SimSun" w:hAnsi="Times New Roman" w:hint="eastAsia"/>
          <w:lang w:eastAsia="zh-CN"/>
        </w:rPr>
        <w:t>（超出</w:t>
      </w:r>
      <w:r>
        <w:rPr>
          <w:rFonts w:eastAsia="SimSun" w:hAnsi="Times New Roman" w:hint="eastAsia"/>
          <w:lang w:eastAsia="zh-CN"/>
        </w:rPr>
        <w:t>10</w:t>
      </w:r>
      <w:r>
        <w:rPr>
          <w:rFonts w:eastAsia="SimSun" w:hAnsi="Times New Roman" w:hint="eastAsia"/>
          <w:lang w:eastAsia="zh-CN"/>
        </w:rPr>
        <w:t>项请追加）</w:t>
      </w:r>
    </w:p>
    <w:p w14:paraId="271E0A4C" w14:textId="77777777" w:rsidR="00F55BB1" w:rsidRDefault="00F55BB1" w:rsidP="00B96BA3">
      <w:pPr>
        <w:autoSpaceDE w:val="0"/>
        <w:autoSpaceDN w:val="0"/>
        <w:textAlignment w:val="bottom"/>
        <w:rPr>
          <w:rFonts w:eastAsia="SimSun" w:hAnsi="Times New Roman"/>
          <w:lang w:eastAsia="zh-CN"/>
        </w:rPr>
      </w:pPr>
    </w:p>
    <w:p w14:paraId="467DBEDB" w14:textId="77777777" w:rsidR="00B96BA3" w:rsidRDefault="00B96BA3" w:rsidP="00B96BA3">
      <w:pPr>
        <w:autoSpaceDE w:val="0"/>
        <w:autoSpaceDN w:val="0"/>
        <w:textAlignment w:val="bottom"/>
        <w:rPr>
          <w:rFonts w:eastAsia="SimSun" w:hAnsi="Times New Roman"/>
          <w:lang w:eastAsia="zh-CN"/>
        </w:rPr>
      </w:pPr>
    </w:p>
    <w:p w14:paraId="610FA8B4" w14:textId="77777777" w:rsidR="00B96BA3" w:rsidRDefault="00B96BA3" w:rsidP="00B96BA3">
      <w:pPr>
        <w:autoSpaceDE w:val="0"/>
        <w:autoSpaceDN w:val="0"/>
        <w:textAlignment w:val="bottom"/>
        <w:rPr>
          <w:rFonts w:eastAsia="SimSun" w:hAnsi="Times New Roman"/>
          <w:lang w:eastAsia="zh-CN"/>
        </w:rPr>
      </w:pPr>
    </w:p>
    <w:p w14:paraId="30C7F6BB" w14:textId="762F3100" w:rsidR="00B96BA3" w:rsidRDefault="00B96BA3" w:rsidP="00B96BA3">
      <w:pPr>
        <w:autoSpaceDE w:val="0"/>
        <w:autoSpaceDN w:val="0"/>
        <w:textAlignment w:val="bottom"/>
        <w:rPr>
          <w:rFonts w:eastAsia="SimSun" w:hAnsi="Times New Roman"/>
          <w:lang w:eastAsia="zh-CN"/>
        </w:rPr>
      </w:pPr>
    </w:p>
    <w:p w14:paraId="0B77C03E" w14:textId="0C16CC17" w:rsidR="007F4C89" w:rsidRDefault="007F4C89" w:rsidP="00B96BA3">
      <w:pPr>
        <w:autoSpaceDE w:val="0"/>
        <w:autoSpaceDN w:val="0"/>
        <w:textAlignment w:val="bottom"/>
        <w:rPr>
          <w:rFonts w:eastAsia="SimSun" w:hAnsi="Times New Roman"/>
          <w:lang w:eastAsia="zh-CN"/>
        </w:rPr>
      </w:pPr>
    </w:p>
    <w:p w14:paraId="61A03F5B" w14:textId="0B09F134" w:rsidR="007F4C89" w:rsidRDefault="007F4C89" w:rsidP="00B96BA3">
      <w:pPr>
        <w:autoSpaceDE w:val="0"/>
        <w:autoSpaceDN w:val="0"/>
        <w:textAlignment w:val="bottom"/>
        <w:rPr>
          <w:rFonts w:eastAsia="SimSun" w:hAnsi="Times New Roman"/>
          <w:lang w:eastAsia="zh-CN"/>
        </w:rPr>
      </w:pPr>
    </w:p>
    <w:p w14:paraId="231C28DB" w14:textId="77777777" w:rsidR="0087330D" w:rsidRDefault="0087330D" w:rsidP="0087330D">
      <w:pPr>
        <w:autoSpaceDE w:val="0"/>
        <w:autoSpaceDN w:val="0"/>
        <w:textAlignment w:val="bottom"/>
        <w:rPr>
          <w:rFonts w:eastAsia="SimSun" w:hAnsi="Times New Roman"/>
          <w:lang w:eastAsia="zh-CN"/>
        </w:rPr>
      </w:pPr>
    </w:p>
    <w:p w14:paraId="0A5816A1" w14:textId="77777777" w:rsidR="0087330D" w:rsidRDefault="0087330D" w:rsidP="0087330D">
      <w:pPr>
        <w:autoSpaceDE w:val="0"/>
        <w:autoSpaceDN w:val="0"/>
        <w:textAlignment w:val="bottom"/>
        <w:rPr>
          <w:rFonts w:eastAsia="SimSun" w:hAnsi="Times New Roman"/>
          <w:lang w:eastAsia="zh-CN"/>
        </w:rPr>
      </w:pPr>
    </w:p>
    <w:p w14:paraId="7068D363" w14:textId="77777777" w:rsidR="0087330D" w:rsidRPr="00C02F0C" w:rsidRDefault="0087330D" w:rsidP="0087330D">
      <w:pPr>
        <w:pBdr>
          <w:top w:val="single" w:sz="6" w:space="6" w:color="auto"/>
          <w:bottom w:val="single" w:sz="6" w:space="6" w:color="auto"/>
        </w:pBdr>
        <w:autoSpaceDE w:val="0"/>
        <w:autoSpaceDN w:val="0"/>
        <w:spacing w:line="240" w:lineRule="auto"/>
        <w:ind w:left="357" w:firstLine="119"/>
        <w:textAlignment w:val="bottom"/>
        <w:rPr>
          <w:rFonts w:eastAsia="SimSun" w:hAnsi="Times New Roman"/>
          <w:sz w:val="8"/>
        </w:rPr>
      </w:pPr>
      <w:r>
        <w:rPr>
          <w:rFonts w:eastAsia="SimSun" w:hAnsi="Times New Roman"/>
          <w:noProof/>
          <w:sz w:val="8"/>
          <w:lang w:eastAsia="zh-CN"/>
        </w:rPr>
        <w:lastRenderedPageBreak/>
        <mc:AlternateContent>
          <mc:Choice Requires="wpc">
            <w:drawing>
              <wp:inline distT="0" distB="0" distL="0" distR="0" wp14:anchorId="33001178" wp14:editId="24AAE776">
                <wp:extent cx="6079929" cy="475615"/>
                <wp:effectExtent l="0" t="0" r="0" b="635"/>
                <wp:docPr id="91" name="画布 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10" name="Rectangle 92"/>
                        <wps:cNvSpPr>
                          <a:spLocks noChangeArrowheads="1"/>
                        </wps:cNvSpPr>
                        <wps:spPr bwMode="auto">
                          <a:xfrm>
                            <a:off x="1751965" y="18415"/>
                            <a:ext cx="429514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A9F9A" w14:textId="77777777" w:rsidR="00AD057E" w:rsidRDefault="00AD057E" w:rsidP="0087330D">
                              <w:pPr>
                                <w:rPr>
                                  <w:lang w:eastAsia="zh-CN"/>
                                </w:rPr>
                              </w:pPr>
                              <w:r>
                                <w:rPr>
                                  <w:rFonts w:ascii="MS Gothic" w:eastAsia="SimSun" w:cs="MS Gothic" w:hint="eastAsia"/>
                                  <w:color w:val="000000"/>
                                  <w:sz w:val="18"/>
                                  <w:szCs w:val="18"/>
                                  <w:lang w:eastAsia="zh-CN"/>
                                </w:rPr>
                                <w:t>专利说明书中描述</w:t>
                              </w:r>
                              <w:r>
                                <w:rPr>
                                  <w:rFonts w:ascii="SimSun" w:eastAsia="SimSun" w:hAnsi="SimSun" w:cs="MS Gothic"/>
                                  <w:color w:val="000000"/>
                                  <w:sz w:val="18"/>
                                  <w:szCs w:val="18"/>
                                  <w:lang w:eastAsia="zh-CN"/>
                                </w:rPr>
                                <w:t>[</w:t>
                              </w:r>
                              <w:r w:rsidRPr="00FE18F7">
                                <w:rPr>
                                  <w:rFonts w:ascii="SimSun" w:eastAsia="SimSun" w:hAnsi="SimSun" w:cs="MS Gothic" w:hint="eastAsia"/>
                                  <w:sz w:val="18"/>
                                  <w:szCs w:val="18"/>
                                  <w:shd w:val="pct15" w:color="auto" w:fill="FFFFFF"/>
                                  <w:lang w:eastAsia="zh-CN"/>
                                </w:rPr>
                                <w:t>现有技术</w:t>
                              </w:r>
                              <w:r>
                                <w:rPr>
                                  <w:rFonts w:ascii="SimSun" w:eastAsia="SimSun" w:hAnsi="SimSun" w:cs="MS Gothic"/>
                                  <w:color w:val="000000"/>
                                  <w:sz w:val="18"/>
                                  <w:szCs w:val="18"/>
                                  <w:lang w:eastAsia="zh-CN"/>
                                </w:rPr>
                                <w:t>]</w:t>
                              </w:r>
                              <w:r>
                                <w:rPr>
                                  <w:rFonts w:ascii="SimSun" w:eastAsia="SimSun" w:hAnsi="SimSun" w:cs="MS Gothic" w:hint="eastAsia"/>
                                  <w:color w:val="000000"/>
                                  <w:sz w:val="18"/>
                                  <w:szCs w:val="18"/>
                                  <w:lang w:eastAsia="zh-CN"/>
                                </w:rPr>
                                <w:t>的栏目。请尽可能引用专利公报、学术论文、标准提案等来说明现有技术，例如</w:t>
                              </w:r>
                              <w:r w:rsidRPr="004616BA">
                                <w:rPr>
                                  <w:rFonts w:ascii="SimSun" w:eastAsia="SimSun" w:hAnsi="SimSun" w:cs="MS Gothic" w:hint="eastAsia"/>
                                  <w:b/>
                                  <w:color w:val="000000"/>
                                  <w:sz w:val="18"/>
                                  <w:szCs w:val="18"/>
                                  <w:lang w:eastAsia="zh-CN"/>
                                </w:rPr>
                                <w:t>概括若干</w:t>
                              </w:r>
                              <w:r>
                                <w:rPr>
                                  <w:rFonts w:ascii="SimSun" w:eastAsia="SimSun" w:hAnsi="SimSun" w:cs="MS Gothic" w:hint="eastAsia"/>
                                  <w:b/>
                                  <w:color w:val="000000"/>
                                  <w:sz w:val="18"/>
                                  <w:szCs w:val="18"/>
                                  <w:lang w:eastAsia="zh-CN"/>
                                </w:rPr>
                                <w:t>文献</w:t>
                              </w:r>
                              <w:r w:rsidRPr="004616BA">
                                <w:rPr>
                                  <w:rFonts w:ascii="SimSun" w:eastAsia="SimSun" w:hAnsi="SimSun" w:cs="MS Gothic" w:hint="eastAsia"/>
                                  <w:b/>
                                  <w:color w:val="000000"/>
                                  <w:sz w:val="18"/>
                                  <w:szCs w:val="18"/>
                                  <w:lang w:eastAsia="zh-CN"/>
                                </w:rPr>
                                <w:t>中的技术方案</w:t>
                              </w:r>
                              <w:r>
                                <w:rPr>
                                  <w:rFonts w:ascii="SimSun" w:eastAsia="SimSun" w:hAnsi="SimSun" w:cs="MS Gothic" w:hint="eastAsia"/>
                                  <w:color w:val="000000"/>
                                  <w:sz w:val="18"/>
                                  <w:szCs w:val="18"/>
                                  <w:lang w:eastAsia="zh-CN"/>
                                </w:rPr>
                                <w:t>并说明其欠缺点。</w:t>
                              </w:r>
                            </w:p>
                          </w:txbxContent>
                        </wps:txbx>
                        <wps:bodyPr rot="0" vert="horz" wrap="square" lIns="0" tIns="0" rIns="0" bIns="0" anchor="t" anchorCtr="0" upright="1">
                          <a:spAutoFit/>
                        </wps:bodyPr>
                      </wps:wsp>
                      <wps:wsp>
                        <wps:cNvPr id="111" name="Rectangle 94"/>
                        <wps:cNvSpPr>
                          <a:spLocks noChangeArrowheads="1"/>
                        </wps:cNvSpPr>
                        <wps:spPr bwMode="auto">
                          <a:xfrm>
                            <a:off x="3175" y="6350"/>
                            <a:ext cx="1602105" cy="304800"/>
                          </a:xfrm>
                          <a:prstGeom prst="rect">
                            <a:avLst/>
                          </a:prstGeom>
                          <a:solidFill>
                            <a:srgbClr val="00FF00"/>
                          </a:solidFill>
                          <a:ln w="8890">
                            <a:solidFill>
                              <a:srgbClr val="000000"/>
                            </a:solidFill>
                            <a:miter lim="800000"/>
                            <a:headEnd/>
                            <a:tailEnd/>
                          </a:ln>
                        </wps:spPr>
                        <wps:bodyPr rot="0" vert="horz" wrap="square" lIns="91440" tIns="45720" rIns="91440" bIns="45720" anchor="t" anchorCtr="0" upright="1">
                          <a:noAutofit/>
                        </wps:bodyPr>
                      </wps:wsp>
                      <wps:wsp>
                        <wps:cNvPr id="112" name="Rectangle 95"/>
                        <wps:cNvSpPr>
                          <a:spLocks noChangeArrowheads="1"/>
                        </wps:cNvSpPr>
                        <wps:spPr bwMode="auto">
                          <a:xfrm>
                            <a:off x="160631" y="17780"/>
                            <a:ext cx="1266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492DF" w14:textId="77777777" w:rsidR="00AD057E" w:rsidRPr="00F45E0E" w:rsidRDefault="00AD057E" w:rsidP="0087330D">
                              <w:pPr>
                                <w:rPr>
                                  <w:rFonts w:ascii="SimSun" w:eastAsia="SimSun" w:hAnsi="SimSun" w:cs="SimSun"/>
                                  <w:lang w:eastAsia="zh-CN"/>
                                </w:rPr>
                              </w:pPr>
                              <w:r>
                                <w:rPr>
                                  <w:rFonts w:ascii="SimSun" w:eastAsia="SimSun" w:hAnsi="SimSun" w:cs="SimSun" w:hint="eastAsia"/>
                                  <w:b/>
                                  <w:bCs/>
                                  <w:color w:val="000000"/>
                                  <w:szCs w:val="22"/>
                                  <w:lang w:eastAsia="zh-CN"/>
                                </w:rPr>
                                <w:t>现有技术及其问题点</w:t>
                              </w:r>
                            </w:p>
                          </w:txbxContent>
                        </wps:txbx>
                        <wps:bodyPr rot="0" vert="horz" wrap="none" lIns="0" tIns="0" rIns="0" bIns="0" anchor="t" anchorCtr="0" upright="1">
                          <a:spAutoFit/>
                        </wps:bodyPr>
                      </wps:wsp>
                    </wpc:wpc>
                  </a:graphicData>
                </a:graphic>
              </wp:inline>
            </w:drawing>
          </mc:Choice>
          <mc:Fallback>
            <w:pict>
              <v:group w14:anchorId="33001178" id="画布 91" o:spid="_x0000_s1062" editas="canvas" style="width:478.75pt;height:37.45pt;mso-position-horizontal-relative:char;mso-position-vertical-relative:line" coordsize="60794,4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">
                <v:shape id="_x0000_s1063" type="#_x0000_t75" style="position:absolute;width:60794;height:4756;visibility:visible;mso-wrap-style:square">
                  <v:fill o:detectmouseclick="t"/>
                  <v:path o:connecttype="none"/>
                </v:shape>
                <v:rect id="Rectangle 92" o:spid="_x0000_s1064" style="position:absolute;left:17519;top:184;width:4295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" filled="f" stroked="f">
                  <v:textbox style="mso-fit-shape-to-text:t" inset="0,0,0,0">
                    <w:txbxContent>
                      <w:p w14:paraId="22DA9F9A" w14:textId="77777777" w:rsidR="00AD057E" w:rsidRDefault="00AD057E" w:rsidP="0087330D">
                        <w:pPr>
                          <w:rPr>
                            <w:lang w:eastAsia="zh-CN"/>
                          </w:rPr>
                        </w:pPr>
                        <w:r>
                          <w:rPr>
                            <w:rFonts w:ascii="MS Gothic" w:eastAsia="SimSun" w:cs="MS Gothic" w:hint="eastAsia"/>
                            <w:color w:val="000000"/>
                            <w:sz w:val="18"/>
                            <w:szCs w:val="18"/>
                            <w:lang w:eastAsia="zh-CN"/>
                          </w:rPr>
                          <w:t>专利说明书中描述</w:t>
                        </w:r>
                        <w:r>
                          <w:rPr>
                            <w:rFonts w:ascii="SimSun" w:eastAsia="SimSun" w:hAnsi="SimSun" w:cs="MS Gothic"/>
                            <w:color w:val="000000"/>
                            <w:sz w:val="18"/>
                            <w:szCs w:val="18"/>
                            <w:lang w:eastAsia="zh-CN"/>
                          </w:rPr>
                          <w:t>[</w:t>
                        </w:r>
                        <w:r w:rsidRPr="00FE18F7">
                          <w:rPr>
                            <w:rFonts w:ascii="SimSun" w:eastAsia="SimSun" w:hAnsi="SimSun" w:cs="MS Gothic" w:hint="eastAsia"/>
                            <w:sz w:val="18"/>
                            <w:szCs w:val="18"/>
                            <w:shd w:val="pct15" w:color="auto" w:fill="FFFFFF"/>
                            <w:lang w:eastAsia="zh-CN"/>
                          </w:rPr>
                          <w:t>现有技术</w:t>
                        </w:r>
                        <w:r>
                          <w:rPr>
                            <w:rFonts w:ascii="SimSun" w:eastAsia="SimSun" w:hAnsi="SimSun" w:cs="MS Gothic"/>
                            <w:color w:val="000000"/>
                            <w:sz w:val="18"/>
                            <w:szCs w:val="18"/>
                            <w:lang w:eastAsia="zh-CN"/>
                          </w:rPr>
                          <w:t>]</w:t>
                        </w:r>
                        <w:r>
                          <w:rPr>
                            <w:rFonts w:ascii="SimSun" w:eastAsia="SimSun" w:hAnsi="SimSun" w:cs="MS Gothic" w:hint="eastAsia"/>
                            <w:color w:val="000000"/>
                            <w:sz w:val="18"/>
                            <w:szCs w:val="18"/>
                            <w:lang w:eastAsia="zh-CN"/>
                          </w:rPr>
                          <w:t>的栏目。请尽可能引用专利公报、学术论文、标准提案等来说明现有技术，例如</w:t>
                        </w:r>
                        <w:r w:rsidRPr="004616BA">
                          <w:rPr>
                            <w:rFonts w:ascii="SimSun" w:eastAsia="SimSun" w:hAnsi="SimSun" w:cs="MS Gothic" w:hint="eastAsia"/>
                            <w:b/>
                            <w:color w:val="000000"/>
                            <w:sz w:val="18"/>
                            <w:szCs w:val="18"/>
                            <w:lang w:eastAsia="zh-CN"/>
                          </w:rPr>
                          <w:t>概括若干</w:t>
                        </w:r>
                        <w:r>
                          <w:rPr>
                            <w:rFonts w:ascii="SimSun" w:eastAsia="SimSun" w:hAnsi="SimSun" w:cs="MS Gothic" w:hint="eastAsia"/>
                            <w:b/>
                            <w:color w:val="000000"/>
                            <w:sz w:val="18"/>
                            <w:szCs w:val="18"/>
                            <w:lang w:eastAsia="zh-CN"/>
                          </w:rPr>
                          <w:t>文献</w:t>
                        </w:r>
                        <w:r w:rsidRPr="004616BA">
                          <w:rPr>
                            <w:rFonts w:ascii="SimSun" w:eastAsia="SimSun" w:hAnsi="SimSun" w:cs="MS Gothic" w:hint="eastAsia"/>
                            <w:b/>
                            <w:color w:val="000000"/>
                            <w:sz w:val="18"/>
                            <w:szCs w:val="18"/>
                            <w:lang w:eastAsia="zh-CN"/>
                          </w:rPr>
                          <w:t>中的技术方案</w:t>
                        </w:r>
                        <w:r>
                          <w:rPr>
                            <w:rFonts w:ascii="SimSun" w:eastAsia="SimSun" w:hAnsi="SimSun" w:cs="MS Gothic" w:hint="eastAsia"/>
                            <w:color w:val="000000"/>
                            <w:sz w:val="18"/>
                            <w:szCs w:val="18"/>
                            <w:lang w:eastAsia="zh-CN"/>
                          </w:rPr>
                          <w:t>并说明其欠缺点。</w:t>
                        </w:r>
                      </w:p>
                    </w:txbxContent>
                  </v:textbox>
                </v:rect>
                <v:rect id="Rectangle 94" o:spid="_x0000_s1065" style="position:absolute;left:31;top:63;width:160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" fillcolor="lime" strokeweight=".7pt"/>
                <v:rect id="Rectangle 95" o:spid="_x0000_s1066" style="position:absolute;left:1606;top:177;width:1266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2E1492DF" w14:textId="77777777" w:rsidR="00AD057E" w:rsidRPr="00F45E0E" w:rsidRDefault="00AD057E" w:rsidP="0087330D">
                        <w:pPr>
                          <w:rPr>
                            <w:rFonts w:ascii="SimSun" w:eastAsia="SimSun" w:hAnsi="SimSun" w:cs="SimSun"/>
                            <w:lang w:eastAsia="zh-CN"/>
                          </w:rPr>
                        </w:pPr>
                        <w:r>
                          <w:rPr>
                            <w:rFonts w:ascii="SimSun" w:eastAsia="SimSun" w:hAnsi="SimSun" w:cs="SimSun" w:hint="eastAsia"/>
                            <w:b/>
                            <w:bCs/>
                            <w:color w:val="000000"/>
                            <w:szCs w:val="22"/>
                            <w:lang w:eastAsia="zh-CN"/>
                          </w:rPr>
                          <w:t>现有技术及其问题点</w:t>
                        </w:r>
                      </w:p>
                    </w:txbxContent>
                  </v:textbox>
                </v:rect>
                <w10:anchorlock/>
              </v:group>
            </w:pict>
          </mc:Fallback>
        </mc:AlternateContent>
      </w:r>
    </w:p>
    <w:tbl>
      <w:tblPr>
        <w:tblStyle w:val="af"/>
        <w:tblpPr w:leftFromText="180" w:rightFromText="180" w:vertAnchor="text" w:horzAnchor="margin" w:tblpX="77" w:tblpY="657"/>
        <w:tblW w:w="10075" w:type="dxa"/>
        <w:tblLayout w:type="fixed"/>
        <w:tblLook w:val="04A0" w:firstRow="1" w:lastRow="0" w:firstColumn="1" w:lastColumn="0" w:noHBand="0" w:noVBand="1"/>
      </w:tblPr>
      <w:tblGrid>
        <w:gridCol w:w="4269"/>
        <w:gridCol w:w="336"/>
        <w:gridCol w:w="2738"/>
        <w:gridCol w:w="2732"/>
      </w:tblGrid>
      <w:tr w:rsidR="0087330D" w14:paraId="3A163E49" w14:textId="77777777" w:rsidTr="00F05942">
        <w:tc>
          <w:tcPr>
            <w:tcW w:w="4269" w:type="dxa"/>
          </w:tcPr>
          <w:p w14:paraId="00825FF3" w14:textId="77777777" w:rsidR="0087330D" w:rsidRDefault="0087330D" w:rsidP="00F05942">
            <w:pPr>
              <w:autoSpaceDE w:val="0"/>
              <w:autoSpaceDN w:val="0"/>
              <w:textAlignment w:val="bottom"/>
              <w:rPr>
                <w:rFonts w:hAnsi="Times New Roman"/>
                <w:b/>
              </w:rPr>
            </w:pPr>
            <w:r>
              <w:rPr>
                <w:rFonts w:hAnsi="Times New Roman"/>
                <w:b/>
              </w:rPr>
              <w:t>G</w:t>
            </w:r>
            <w:r>
              <w:rPr>
                <w:rFonts w:hAnsi="Times New Roman" w:hint="eastAsia"/>
                <w:b/>
              </w:rPr>
              <w:t>eneral background</w:t>
            </w:r>
          </w:p>
        </w:tc>
        <w:tc>
          <w:tcPr>
            <w:tcW w:w="5806" w:type="dxa"/>
            <w:gridSpan w:val="3"/>
          </w:tcPr>
          <w:p w14:paraId="24A79ECF" w14:textId="77777777" w:rsidR="0087330D" w:rsidRPr="004A2E8F" w:rsidRDefault="0087330D" w:rsidP="0087330D">
            <w:pPr>
              <w:numPr>
                <w:ilvl w:val="0"/>
                <w:numId w:val="18"/>
              </w:numPr>
              <w:autoSpaceDE w:val="0"/>
              <w:autoSpaceDN w:val="0"/>
              <w:textAlignment w:val="bottom"/>
              <w:rPr>
                <w:rFonts w:hAnsi="Times New Roman"/>
                <w:b/>
              </w:rPr>
            </w:pPr>
            <w:r>
              <w:rPr>
                <w:rFonts w:hAnsi="Times New Roman"/>
                <w:b/>
              </w:rPr>
              <w:t>Federated Learning</w:t>
            </w:r>
          </w:p>
          <w:p w14:paraId="60F88BC0" w14:textId="2545C876" w:rsidR="0087330D" w:rsidRPr="00AA2416" w:rsidRDefault="0087330D" w:rsidP="00AA2416">
            <w:pPr>
              <w:numPr>
                <w:ilvl w:val="0"/>
                <w:numId w:val="18"/>
              </w:numPr>
              <w:autoSpaceDE w:val="0"/>
              <w:autoSpaceDN w:val="0"/>
              <w:textAlignment w:val="bottom"/>
              <w:rPr>
                <w:rFonts w:hAnsi="Times New Roman"/>
                <w:b/>
              </w:rPr>
            </w:pPr>
            <w:r>
              <w:rPr>
                <w:rFonts w:hAnsi="Times New Roman"/>
                <w:b/>
              </w:rPr>
              <w:t>V2X</w:t>
            </w:r>
          </w:p>
        </w:tc>
      </w:tr>
      <w:tr w:rsidR="0087330D" w14:paraId="285A3098" w14:textId="77777777" w:rsidTr="00F05942">
        <w:tc>
          <w:tcPr>
            <w:tcW w:w="10075" w:type="dxa"/>
            <w:gridSpan w:val="4"/>
          </w:tcPr>
          <w:p w14:paraId="2CD5FD11" w14:textId="1F447F1A" w:rsidR="0087330D" w:rsidRPr="004C7EAA" w:rsidRDefault="0087330D" w:rsidP="004C7EAA">
            <w:pPr>
              <w:autoSpaceDE w:val="0"/>
              <w:autoSpaceDN w:val="0"/>
              <w:textAlignment w:val="bottom"/>
              <w:rPr>
                <w:rFonts w:hAnsi="Times New Roman"/>
                <w:b/>
              </w:rPr>
            </w:pPr>
            <w:r w:rsidRPr="003C166C">
              <w:rPr>
                <w:rFonts w:hAnsi="Times New Roman"/>
                <w:b/>
              </w:rPr>
              <w:t>具体内容：</w:t>
            </w:r>
          </w:p>
        </w:tc>
      </w:tr>
      <w:tr w:rsidR="0087330D" w14:paraId="7187EFB1" w14:textId="77777777" w:rsidTr="00F05942">
        <w:trPr>
          <w:trHeight w:val="330"/>
        </w:trPr>
        <w:tc>
          <w:tcPr>
            <w:tcW w:w="4269" w:type="dxa"/>
            <w:vMerge w:val="restart"/>
          </w:tcPr>
          <w:p w14:paraId="270712A2" w14:textId="77777777" w:rsidR="0087330D" w:rsidRDefault="0087330D" w:rsidP="00F05942">
            <w:pPr>
              <w:autoSpaceDE w:val="0"/>
              <w:autoSpaceDN w:val="0"/>
              <w:ind w:left="883" w:hangingChars="400" w:hanging="883"/>
              <w:textAlignment w:val="bottom"/>
              <w:rPr>
                <w:rFonts w:hAnsi="Times New Roman"/>
                <w:b/>
              </w:rPr>
            </w:pPr>
            <w:r>
              <w:rPr>
                <w:rFonts w:hAnsi="Times New Roman" w:hint="eastAsia"/>
                <w:b/>
              </w:rPr>
              <w:t>TS/TR SPEC</w:t>
            </w:r>
          </w:p>
          <w:p w14:paraId="55629B67" w14:textId="77777777" w:rsidR="0087330D" w:rsidRDefault="0087330D" w:rsidP="00F05942">
            <w:pPr>
              <w:autoSpaceDE w:val="0"/>
              <w:autoSpaceDN w:val="0"/>
              <w:ind w:left="883" w:hangingChars="400" w:hanging="883"/>
              <w:textAlignment w:val="bottom"/>
              <w:rPr>
                <w:rFonts w:hAnsi="Times New Roman"/>
                <w:b/>
              </w:rPr>
            </w:pPr>
            <w:r>
              <w:rPr>
                <w:rFonts w:hAnsi="Times New Roman" w:hint="eastAsia"/>
                <w:b/>
              </w:rPr>
              <w:t>（</w:t>
            </w:r>
            <w:r>
              <w:rPr>
                <w:rFonts w:hAnsi="Times New Roman" w:hint="eastAsia"/>
                <w:b/>
              </w:rPr>
              <w:t>if possible</w:t>
            </w:r>
            <w:r>
              <w:rPr>
                <w:rFonts w:hAnsi="Times New Roman" w:hint="eastAsia"/>
                <w:b/>
              </w:rPr>
              <w:t>）</w:t>
            </w:r>
          </w:p>
        </w:tc>
        <w:tc>
          <w:tcPr>
            <w:tcW w:w="3074" w:type="dxa"/>
            <w:gridSpan w:val="2"/>
          </w:tcPr>
          <w:p w14:paraId="42F0B45B" w14:textId="77777777" w:rsidR="0087330D" w:rsidRDefault="0087330D" w:rsidP="00F05942">
            <w:pPr>
              <w:autoSpaceDE w:val="0"/>
              <w:autoSpaceDN w:val="0"/>
              <w:textAlignment w:val="bottom"/>
              <w:rPr>
                <w:rFonts w:hAnsi="Times New Roman"/>
                <w:b/>
              </w:rPr>
            </w:pPr>
            <w:r>
              <w:rPr>
                <w:rFonts w:hAnsi="Times New Roman" w:hint="eastAsia"/>
                <w:b/>
              </w:rPr>
              <w:t>SPEC No.</w:t>
            </w:r>
          </w:p>
        </w:tc>
        <w:tc>
          <w:tcPr>
            <w:tcW w:w="2732" w:type="dxa"/>
          </w:tcPr>
          <w:p w14:paraId="2743DD27" w14:textId="77777777" w:rsidR="0087330D" w:rsidRDefault="0087330D" w:rsidP="00F05942">
            <w:pPr>
              <w:autoSpaceDE w:val="0"/>
              <w:autoSpaceDN w:val="0"/>
              <w:textAlignment w:val="bottom"/>
              <w:rPr>
                <w:rFonts w:hAnsi="Times New Roman"/>
                <w:b/>
              </w:rPr>
            </w:pPr>
            <w:r>
              <w:rPr>
                <w:rFonts w:hAnsi="Times New Roman"/>
                <w:b/>
              </w:rPr>
              <w:t>TR 3</w:t>
            </w:r>
            <w:r>
              <w:rPr>
                <w:rFonts w:hAnsi="Times New Roman" w:hint="eastAsia"/>
                <w:b/>
              </w:rPr>
              <w:t>8</w:t>
            </w:r>
            <w:r>
              <w:rPr>
                <w:rFonts w:hAnsi="Times New Roman"/>
                <w:b/>
              </w:rPr>
              <w:t>.3</w:t>
            </w:r>
            <w:r>
              <w:rPr>
                <w:rFonts w:hAnsi="Times New Roman" w:hint="eastAsia"/>
                <w:b/>
              </w:rPr>
              <w:t>31</w:t>
            </w:r>
            <w:r>
              <w:rPr>
                <w:rFonts w:hAnsi="Times New Roman"/>
                <w:b/>
              </w:rPr>
              <w:t xml:space="preserve">  </w:t>
            </w:r>
            <w:r w:rsidRPr="00753469">
              <w:rPr>
                <w:b/>
                <w:bCs/>
                <w:lang w:eastAsia="zh-CN"/>
              </w:rPr>
              <w:t xml:space="preserve"> TS 22.186</w:t>
            </w:r>
          </w:p>
        </w:tc>
      </w:tr>
      <w:tr w:rsidR="0087330D" w14:paraId="1CFD6A81" w14:textId="77777777" w:rsidTr="00F05942">
        <w:trPr>
          <w:trHeight w:val="330"/>
        </w:trPr>
        <w:tc>
          <w:tcPr>
            <w:tcW w:w="4269" w:type="dxa"/>
            <w:vMerge/>
          </w:tcPr>
          <w:p w14:paraId="070340EE" w14:textId="77777777" w:rsidR="0087330D" w:rsidRDefault="0087330D" w:rsidP="00F05942">
            <w:pPr>
              <w:autoSpaceDE w:val="0"/>
              <w:autoSpaceDN w:val="0"/>
              <w:textAlignment w:val="bottom"/>
              <w:rPr>
                <w:rFonts w:hAnsi="Times New Roman"/>
                <w:b/>
              </w:rPr>
            </w:pPr>
          </w:p>
        </w:tc>
        <w:tc>
          <w:tcPr>
            <w:tcW w:w="3074" w:type="dxa"/>
            <w:gridSpan w:val="2"/>
          </w:tcPr>
          <w:p w14:paraId="22DEA608" w14:textId="77777777" w:rsidR="0087330D" w:rsidRDefault="0087330D" w:rsidP="00F05942">
            <w:pPr>
              <w:autoSpaceDE w:val="0"/>
              <w:autoSpaceDN w:val="0"/>
              <w:textAlignment w:val="bottom"/>
              <w:rPr>
                <w:rFonts w:hAnsi="Times New Roman"/>
                <w:b/>
              </w:rPr>
            </w:pPr>
            <w:r>
              <w:rPr>
                <w:rFonts w:hAnsi="Times New Roman" w:hint="eastAsia"/>
                <w:b/>
              </w:rPr>
              <w:t>Chapter No.</w:t>
            </w:r>
          </w:p>
        </w:tc>
        <w:tc>
          <w:tcPr>
            <w:tcW w:w="2732" w:type="dxa"/>
          </w:tcPr>
          <w:p w14:paraId="529443E4" w14:textId="77777777" w:rsidR="0087330D" w:rsidRDefault="0087330D" w:rsidP="00F05942">
            <w:pPr>
              <w:autoSpaceDE w:val="0"/>
              <w:autoSpaceDN w:val="0"/>
              <w:textAlignment w:val="bottom"/>
              <w:rPr>
                <w:rFonts w:hAnsi="Times New Roman"/>
                <w:b/>
              </w:rPr>
            </w:pPr>
            <w:r>
              <w:rPr>
                <w:rFonts w:hAnsi="Times New Roman"/>
                <w:b/>
              </w:rPr>
              <w:t xml:space="preserve">6.3.2       </w:t>
            </w:r>
          </w:p>
        </w:tc>
      </w:tr>
      <w:tr w:rsidR="0087330D" w14:paraId="58D1893E" w14:textId="77777777" w:rsidTr="00F05942">
        <w:tc>
          <w:tcPr>
            <w:tcW w:w="10075" w:type="dxa"/>
            <w:gridSpan w:val="4"/>
          </w:tcPr>
          <w:p w14:paraId="5D52BF37" w14:textId="6FCC7A05" w:rsidR="0087330D" w:rsidRPr="00A70D36" w:rsidRDefault="0087330D" w:rsidP="00A70D36">
            <w:pPr>
              <w:autoSpaceDE w:val="0"/>
              <w:autoSpaceDN w:val="0"/>
              <w:textAlignment w:val="bottom"/>
              <w:rPr>
                <w:rFonts w:asciiTheme="majorEastAsia" w:eastAsiaTheme="majorEastAsia" w:hAnsiTheme="majorEastAsia"/>
                <w:b/>
                <w:lang w:eastAsia="zh-CN"/>
              </w:rPr>
            </w:pPr>
            <w:r w:rsidRPr="00DE41CF">
              <w:rPr>
                <w:rFonts w:asciiTheme="majorEastAsia" w:eastAsiaTheme="majorEastAsia" w:hAnsiTheme="majorEastAsia" w:hint="eastAsia"/>
                <w:b/>
                <w:lang w:eastAsia="zh-CN"/>
              </w:rPr>
              <w:t>具体内容（直接粘</w:t>
            </w:r>
            <w:r w:rsidRPr="00DE41CF">
              <w:rPr>
                <w:rFonts w:asciiTheme="majorEastAsia" w:eastAsiaTheme="majorEastAsia" w:hAnsiTheme="majorEastAsia" w:cs="Microsoft YaHei" w:hint="eastAsia"/>
                <w:b/>
                <w:lang w:eastAsia="zh-CN"/>
              </w:rPr>
              <w:t>贴</w:t>
            </w:r>
            <w:r w:rsidRPr="00DE41CF">
              <w:rPr>
                <w:rFonts w:asciiTheme="majorEastAsia" w:eastAsiaTheme="majorEastAsia" w:hAnsiTheme="majorEastAsia" w:hint="eastAsia"/>
                <w:b/>
                <w:lang w:eastAsia="zh-CN"/>
              </w:rPr>
              <w:t>-与你技</w:t>
            </w:r>
            <w:r w:rsidRPr="00DE41CF">
              <w:rPr>
                <w:rFonts w:asciiTheme="majorEastAsia" w:eastAsiaTheme="majorEastAsia" w:hAnsiTheme="majorEastAsia" w:cs="Microsoft YaHei" w:hint="eastAsia"/>
                <w:b/>
                <w:lang w:eastAsia="zh-CN"/>
              </w:rPr>
              <w:t>术</w:t>
            </w:r>
            <w:r w:rsidRPr="00DE41CF">
              <w:rPr>
                <w:rFonts w:asciiTheme="majorEastAsia" w:eastAsiaTheme="majorEastAsia" w:hAnsiTheme="majorEastAsia" w:cs="MS Mincho" w:hint="eastAsia"/>
                <w:b/>
                <w:lang w:eastAsia="zh-CN"/>
              </w:rPr>
              <w:t>方案相关的）</w:t>
            </w:r>
            <w:r w:rsidRPr="00DE41CF">
              <w:rPr>
                <w:rFonts w:asciiTheme="majorEastAsia" w:eastAsiaTheme="majorEastAsia" w:hAnsiTheme="majorEastAsia" w:hint="eastAsia"/>
                <w:b/>
                <w:lang w:eastAsia="zh-CN"/>
              </w:rPr>
              <w:t>-&lt;如果</w:t>
            </w:r>
            <w:r w:rsidRPr="00DE41CF">
              <w:rPr>
                <w:rFonts w:asciiTheme="majorEastAsia" w:eastAsiaTheme="majorEastAsia" w:hAnsiTheme="majorEastAsia" w:cs="Microsoft YaHei" w:hint="eastAsia"/>
                <w:b/>
                <w:lang w:eastAsia="zh-CN"/>
              </w:rPr>
              <w:t>标</w:t>
            </w:r>
            <w:r w:rsidRPr="00DE41CF">
              <w:rPr>
                <w:rFonts w:asciiTheme="majorEastAsia" w:eastAsiaTheme="majorEastAsia" w:hAnsiTheme="majorEastAsia" w:cs="MS Mincho" w:hint="eastAsia"/>
                <w:b/>
                <w:lang w:eastAsia="zh-CN"/>
              </w:rPr>
              <w:t>准化，会</w:t>
            </w:r>
            <w:r w:rsidRPr="00DE41CF">
              <w:rPr>
                <w:rFonts w:asciiTheme="majorEastAsia" w:eastAsiaTheme="majorEastAsia" w:hAnsiTheme="majorEastAsia" w:cs="Microsoft YaHei" w:hint="eastAsia"/>
                <w:b/>
                <w:lang w:eastAsia="zh-CN"/>
              </w:rPr>
              <w:t>对标</w:t>
            </w:r>
            <w:r w:rsidRPr="00DE41CF">
              <w:rPr>
                <w:rFonts w:asciiTheme="majorEastAsia" w:eastAsiaTheme="majorEastAsia" w:hAnsiTheme="majorEastAsia" w:cs="MS Mincho" w:hint="eastAsia"/>
                <w:b/>
                <w:lang w:eastAsia="zh-CN"/>
              </w:rPr>
              <w:t>准的哪个章</w:t>
            </w:r>
            <w:r w:rsidRPr="00DE41CF">
              <w:rPr>
                <w:rFonts w:asciiTheme="majorEastAsia" w:eastAsiaTheme="majorEastAsia" w:hAnsiTheme="majorEastAsia" w:cs="Microsoft YaHei" w:hint="eastAsia"/>
                <w:b/>
                <w:lang w:eastAsia="zh-CN"/>
              </w:rPr>
              <w:t>节</w:t>
            </w:r>
            <w:r w:rsidRPr="00DE41CF">
              <w:rPr>
                <w:rFonts w:asciiTheme="majorEastAsia" w:eastAsiaTheme="majorEastAsia" w:hAnsiTheme="majorEastAsia" w:cs="MS Mincho" w:hint="eastAsia"/>
                <w:b/>
                <w:lang w:eastAsia="zh-CN"/>
              </w:rPr>
              <w:t>有影响？</w:t>
            </w:r>
            <w:r w:rsidRPr="00DE41CF">
              <w:rPr>
                <w:rFonts w:asciiTheme="majorEastAsia" w:eastAsiaTheme="majorEastAsia" w:hAnsiTheme="majorEastAsia" w:hint="eastAsia"/>
                <w:b/>
                <w:lang w:eastAsia="zh-CN"/>
              </w:rPr>
              <w:t>&gt;：</w:t>
            </w:r>
          </w:p>
          <w:p w14:paraId="4A7E7C8B" w14:textId="6C774422" w:rsidR="0087330D" w:rsidRPr="00E04383" w:rsidRDefault="0087330D" w:rsidP="0087330D">
            <w:pPr>
              <w:numPr>
                <w:ilvl w:val="0"/>
                <w:numId w:val="19"/>
              </w:numPr>
              <w:autoSpaceDE w:val="0"/>
              <w:autoSpaceDN w:val="0"/>
              <w:textAlignment w:val="bottom"/>
              <w:rPr>
                <w:b/>
                <w:bCs/>
              </w:rPr>
            </w:pPr>
            <w:r w:rsidRPr="00501997">
              <w:rPr>
                <w:rFonts w:hAnsi="Times New Roman"/>
                <w:b/>
                <w:bCs/>
                <w:lang w:eastAsia="zh-CN"/>
              </w:rPr>
              <w:t>T</w:t>
            </w:r>
            <w:r w:rsidRPr="00501997">
              <w:rPr>
                <w:rFonts w:eastAsiaTheme="minorEastAsia" w:hAnsi="Times New Roman"/>
                <w:b/>
                <w:bCs/>
                <w:lang w:eastAsia="zh-CN"/>
              </w:rPr>
              <w:t>R</w:t>
            </w:r>
            <w:r w:rsidRPr="00501997">
              <w:rPr>
                <w:rFonts w:hAnsi="Times New Roman"/>
                <w:b/>
                <w:bCs/>
                <w:lang w:eastAsia="zh-CN"/>
              </w:rPr>
              <w:t xml:space="preserve"> 22.</w:t>
            </w:r>
            <w:r>
              <w:rPr>
                <w:rFonts w:hAnsi="Times New Roman"/>
                <w:b/>
                <w:bCs/>
                <w:lang w:eastAsia="zh-CN"/>
              </w:rPr>
              <w:t>874</w:t>
            </w:r>
            <w:r w:rsidRPr="00501997">
              <w:rPr>
                <w:rFonts w:hAnsi="Times New Roman"/>
                <w:lang w:eastAsia="zh-CN"/>
              </w:rPr>
              <w:t xml:space="preserve">   </w:t>
            </w:r>
            <w:r>
              <w:rPr>
                <w:rFonts w:hAnsi="Times New Roman"/>
                <w:lang w:eastAsia="zh-CN"/>
              </w:rPr>
              <w:t>AMMT</w:t>
            </w:r>
          </w:p>
          <w:p w14:paraId="367DC0DE" w14:textId="59EA12D1" w:rsidR="00E04383" w:rsidRDefault="00E04383" w:rsidP="005C5923">
            <w:pPr>
              <w:autoSpaceDE w:val="0"/>
              <w:autoSpaceDN w:val="0"/>
              <w:ind w:left="-20"/>
              <w:textAlignment w:val="bottom"/>
            </w:pPr>
            <w:r w:rsidRPr="00776AF6">
              <w:t>7. Distributed/Federated Learning over 5G system</w:t>
            </w:r>
          </w:p>
          <w:p w14:paraId="03E0D4DD" w14:textId="77777777" w:rsidR="00C93F7A" w:rsidRPr="005C5923" w:rsidRDefault="00C93F7A" w:rsidP="005C5923">
            <w:pPr>
              <w:autoSpaceDE w:val="0"/>
              <w:autoSpaceDN w:val="0"/>
              <w:ind w:left="-20"/>
              <w:textAlignment w:val="bottom"/>
            </w:pPr>
          </w:p>
          <w:p w14:paraId="596FE866" w14:textId="77777777" w:rsidR="00882FD8" w:rsidRPr="00882FD8" w:rsidRDefault="00882FD8" w:rsidP="00882FD8">
            <w:pPr>
              <w:numPr>
                <w:ilvl w:val="0"/>
                <w:numId w:val="19"/>
              </w:numPr>
              <w:autoSpaceDE w:val="0"/>
              <w:autoSpaceDN w:val="0"/>
              <w:textAlignment w:val="bottom"/>
              <w:rPr>
                <w:b/>
                <w:bCs/>
              </w:rPr>
            </w:pPr>
            <w:r w:rsidRPr="00882FD8">
              <w:rPr>
                <w:rFonts w:hAnsi="Times New Roman" w:hint="eastAsia"/>
                <w:b/>
              </w:rPr>
              <w:t xml:space="preserve">TS </w:t>
            </w:r>
            <w:r w:rsidRPr="00882FD8">
              <w:rPr>
                <w:rFonts w:hAnsi="Times New Roman"/>
                <w:b/>
              </w:rPr>
              <w:t>22</w:t>
            </w:r>
            <w:r w:rsidRPr="00882FD8">
              <w:rPr>
                <w:rFonts w:hAnsi="Times New Roman" w:hint="eastAsia"/>
                <w:b/>
              </w:rPr>
              <w:t>.2</w:t>
            </w:r>
            <w:r w:rsidRPr="00882FD8">
              <w:rPr>
                <w:rFonts w:hAnsi="Times New Roman"/>
                <w:b/>
              </w:rPr>
              <w:t>61</w:t>
            </w:r>
          </w:p>
          <w:p w14:paraId="5E4E114F" w14:textId="3322A4EF" w:rsidR="003310F6" w:rsidRDefault="00882FD8" w:rsidP="00631A11">
            <w:r w:rsidRPr="005E7126">
              <w:t>6.42 Mobile base station relays</w:t>
            </w:r>
          </w:p>
          <w:p w14:paraId="717CB8FC" w14:textId="5505E5CF" w:rsidR="003310F6" w:rsidRPr="00776AF6" w:rsidRDefault="003310F6" w:rsidP="00F05942">
            <w:pPr>
              <w:autoSpaceDE w:val="0"/>
              <w:autoSpaceDN w:val="0"/>
              <w:ind w:left="-20"/>
              <w:textAlignment w:val="bottom"/>
            </w:pPr>
          </w:p>
        </w:tc>
      </w:tr>
      <w:tr w:rsidR="0087330D" w14:paraId="6BF4AA0B" w14:textId="77777777" w:rsidTr="00F05942">
        <w:trPr>
          <w:trHeight w:val="165"/>
        </w:trPr>
        <w:tc>
          <w:tcPr>
            <w:tcW w:w="4269" w:type="dxa"/>
            <w:vMerge w:val="restart"/>
          </w:tcPr>
          <w:p w14:paraId="798AE65D" w14:textId="77777777" w:rsidR="0087330D" w:rsidRDefault="0087330D" w:rsidP="00F05942">
            <w:pPr>
              <w:autoSpaceDE w:val="0"/>
              <w:autoSpaceDN w:val="0"/>
              <w:jc w:val="center"/>
              <w:textAlignment w:val="bottom"/>
              <w:rPr>
                <w:rFonts w:hAnsi="Times New Roman"/>
                <w:b/>
              </w:rPr>
            </w:pPr>
            <w:r>
              <w:rPr>
                <w:rFonts w:hAnsi="Times New Roman"/>
                <w:b/>
              </w:rPr>
              <w:t>M</w:t>
            </w:r>
            <w:r>
              <w:rPr>
                <w:rFonts w:hAnsi="Times New Roman" w:hint="eastAsia"/>
                <w:b/>
              </w:rPr>
              <w:t>eeting/</w:t>
            </w:r>
            <w:r>
              <w:rPr>
                <w:rFonts w:hAnsi="Times New Roman"/>
                <w:b/>
              </w:rPr>
              <w:t>agreement</w:t>
            </w:r>
            <w:r>
              <w:rPr>
                <w:rFonts w:hAnsi="Times New Roman" w:hint="eastAsia"/>
                <w:b/>
              </w:rPr>
              <w:t>s</w:t>
            </w:r>
          </w:p>
        </w:tc>
        <w:tc>
          <w:tcPr>
            <w:tcW w:w="3074" w:type="dxa"/>
            <w:gridSpan w:val="2"/>
          </w:tcPr>
          <w:p w14:paraId="60B46BA1" w14:textId="77777777" w:rsidR="0087330D" w:rsidRDefault="0087330D" w:rsidP="00F05942">
            <w:pPr>
              <w:autoSpaceDE w:val="0"/>
              <w:autoSpaceDN w:val="0"/>
              <w:textAlignment w:val="bottom"/>
              <w:rPr>
                <w:rFonts w:hAnsi="Times New Roman"/>
                <w:b/>
              </w:rPr>
            </w:pPr>
            <w:r>
              <w:rPr>
                <w:rFonts w:hAnsi="Times New Roman"/>
                <w:b/>
              </w:rPr>
              <w:t>M</w:t>
            </w:r>
            <w:r>
              <w:rPr>
                <w:rFonts w:hAnsi="Times New Roman" w:hint="eastAsia"/>
                <w:b/>
              </w:rPr>
              <w:t>eeting No.</w:t>
            </w:r>
          </w:p>
        </w:tc>
        <w:tc>
          <w:tcPr>
            <w:tcW w:w="2732" w:type="dxa"/>
          </w:tcPr>
          <w:p w14:paraId="0491E46C" w14:textId="324B0BD6" w:rsidR="0087330D" w:rsidRPr="000A79DB" w:rsidRDefault="0087330D" w:rsidP="00F05942">
            <w:pPr>
              <w:autoSpaceDE w:val="0"/>
              <w:autoSpaceDN w:val="0"/>
              <w:textAlignment w:val="bottom"/>
              <w:rPr>
                <w:rFonts w:hAnsi="Times New Roman"/>
                <w:bCs/>
              </w:rPr>
            </w:pPr>
            <w:r w:rsidRPr="000A79DB">
              <w:rPr>
                <w:rFonts w:hAnsi="Times New Roman"/>
              </w:rPr>
              <w:t>3GPP TSG-SA WG1 Meeting SA#9</w:t>
            </w:r>
            <w:r w:rsidR="00165328">
              <w:rPr>
                <w:rFonts w:hAnsi="Times New Roman"/>
              </w:rPr>
              <w:t>4</w:t>
            </w:r>
            <w:r w:rsidRPr="000A79DB">
              <w:rPr>
                <w:rFonts w:hAnsi="Times New Roman"/>
              </w:rPr>
              <w:t>-e  </w:t>
            </w:r>
          </w:p>
        </w:tc>
      </w:tr>
      <w:tr w:rsidR="0087330D" w14:paraId="0878EFD1" w14:textId="77777777" w:rsidTr="00F05942">
        <w:trPr>
          <w:trHeight w:val="165"/>
        </w:trPr>
        <w:tc>
          <w:tcPr>
            <w:tcW w:w="4269" w:type="dxa"/>
            <w:vMerge/>
          </w:tcPr>
          <w:p w14:paraId="242C6BA6" w14:textId="77777777" w:rsidR="0087330D" w:rsidRDefault="0087330D" w:rsidP="00F05942">
            <w:pPr>
              <w:autoSpaceDE w:val="0"/>
              <w:autoSpaceDN w:val="0"/>
              <w:textAlignment w:val="bottom"/>
              <w:rPr>
                <w:rFonts w:hAnsi="Times New Roman"/>
                <w:b/>
              </w:rPr>
            </w:pPr>
          </w:p>
        </w:tc>
        <w:tc>
          <w:tcPr>
            <w:tcW w:w="3074" w:type="dxa"/>
            <w:gridSpan w:val="2"/>
          </w:tcPr>
          <w:p w14:paraId="572A7853" w14:textId="77777777" w:rsidR="0087330D" w:rsidRDefault="0087330D" w:rsidP="00F05942">
            <w:pPr>
              <w:autoSpaceDE w:val="0"/>
              <w:autoSpaceDN w:val="0"/>
              <w:textAlignment w:val="bottom"/>
              <w:rPr>
                <w:rFonts w:hAnsi="Times New Roman"/>
                <w:b/>
              </w:rPr>
            </w:pPr>
            <w:r>
              <w:rPr>
                <w:rFonts w:hAnsi="Times New Roman"/>
                <w:b/>
              </w:rPr>
              <w:t>M</w:t>
            </w:r>
            <w:r>
              <w:rPr>
                <w:rFonts w:hAnsi="Times New Roman" w:hint="eastAsia"/>
                <w:b/>
              </w:rPr>
              <w:t>eeting date</w:t>
            </w:r>
          </w:p>
        </w:tc>
        <w:tc>
          <w:tcPr>
            <w:tcW w:w="2732" w:type="dxa"/>
          </w:tcPr>
          <w:p w14:paraId="1356EAC3" w14:textId="77777777" w:rsidR="0087330D" w:rsidRDefault="0087330D" w:rsidP="00F05942">
            <w:pPr>
              <w:autoSpaceDE w:val="0"/>
              <w:autoSpaceDN w:val="0"/>
              <w:textAlignment w:val="bottom"/>
              <w:rPr>
                <w:rFonts w:hAnsi="Times New Roman"/>
              </w:rPr>
            </w:pPr>
          </w:p>
        </w:tc>
      </w:tr>
      <w:tr w:rsidR="0087330D" w14:paraId="42224935" w14:textId="77777777" w:rsidTr="00F05942">
        <w:trPr>
          <w:trHeight w:val="165"/>
        </w:trPr>
        <w:tc>
          <w:tcPr>
            <w:tcW w:w="4269" w:type="dxa"/>
            <w:vMerge/>
          </w:tcPr>
          <w:p w14:paraId="2294E883" w14:textId="77777777" w:rsidR="0087330D" w:rsidRDefault="0087330D" w:rsidP="00F05942">
            <w:pPr>
              <w:autoSpaceDE w:val="0"/>
              <w:autoSpaceDN w:val="0"/>
              <w:textAlignment w:val="bottom"/>
              <w:rPr>
                <w:rFonts w:hAnsi="Times New Roman"/>
                <w:b/>
              </w:rPr>
            </w:pPr>
          </w:p>
        </w:tc>
        <w:tc>
          <w:tcPr>
            <w:tcW w:w="3074" w:type="dxa"/>
            <w:gridSpan w:val="2"/>
          </w:tcPr>
          <w:p w14:paraId="45A8BD49" w14:textId="77777777" w:rsidR="0087330D" w:rsidRDefault="0087330D" w:rsidP="00F05942">
            <w:pPr>
              <w:autoSpaceDE w:val="0"/>
              <w:autoSpaceDN w:val="0"/>
              <w:textAlignment w:val="bottom"/>
              <w:rPr>
                <w:rFonts w:hAnsi="Times New Roman"/>
                <w:b/>
              </w:rPr>
            </w:pPr>
            <w:r>
              <w:rPr>
                <w:rFonts w:hAnsi="Times New Roman" w:hint="eastAsia"/>
                <w:b/>
              </w:rPr>
              <w:t>SPEC No.</w:t>
            </w:r>
          </w:p>
        </w:tc>
        <w:tc>
          <w:tcPr>
            <w:tcW w:w="2732" w:type="dxa"/>
          </w:tcPr>
          <w:p w14:paraId="75726F3C" w14:textId="77777777" w:rsidR="0087330D" w:rsidRPr="009D708F" w:rsidRDefault="0087330D" w:rsidP="00F05942">
            <w:pPr>
              <w:autoSpaceDE w:val="0"/>
              <w:autoSpaceDN w:val="0"/>
              <w:textAlignment w:val="bottom"/>
              <w:rPr>
                <w:rFonts w:ascii="Times" w:hAnsi="Times"/>
              </w:rPr>
            </w:pPr>
          </w:p>
        </w:tc>
      </w:tr>
      <w:tr w:rsidR="0087330D" w14:paraId="75B29B1A" w14:textId="77777777" w:rsidTr="00F05942">
        <w:trPr>
          <w:trHeight w:val="165"/>
        </w:trPr>
        <w:tc>
          <w:tcPr>
            <w:tcW w:w="10075" w:type="dxa"/>
            <w:gridSpan w:val="4"/>
          </w:tcPr>
          <w:p w14:paraId="385F4C33" w14:textId="77777777" w:rsidR="0087330D" w:rsidRPr="00DE41CF" w:rsidRDefault="0087330D" w:rsidP="00F05942">
            <w:pPr>
              <w:autoSpaceDE w:val="0"/>
              <w:autoSpaceDN w:val="0"/>
              <w:textAlignment w:val="bottom"/>
              <w:rPr>
                <w:rFonts w:asciiTheme="majorEastAsia" w:eastAsiaTheme="majorEastAsia" w:hAnsiTheme="majorEastAsia"/>
                <w:b/>
                <w:lang w:eastAsia="zh-CN"/>
              </w:rPr>
            </w:pPr>
            <w:r w:rsidRPr="00DE41CF">
              <w:rPr>
                <w:rFonts w:asciiTheme="majorEastAsia" w:eastAsiaTheme="majorEastAsia" w:hAnsiTheme="majorEastAsia"/>
                <w:b/>
                <w:lang w:eastAsia="zh-CN"/>
              </w:rPr>
              <w:t>具体内容（直接粘</w:t>
            </w:r>
            <w:r w:rsidRPr="00DE41CF">
              <w:rPr>
                <w:rFonts w:asciiTheme="majorEastAsia" w:eastAsiaTheme="majorEastAsia" w:hAnsiTheme="majorEastAsia" w:cs="Microsoft YaHei" w:hint="eastAsia"/>
                <w:b/>
                <w:lang w:eastAsia="zh-CN"/>
              </w:rPr>
              <w:t>贴</w:t>
            </w:r>
            <w:r w:rsidRPr="00DE41CF">
              <w:rPr>
                <w:rFonts w:asciiTheme="majorEastAsia" w:eastAsiaTheme="majorEastAsia" w:hAnsiTheme="majorEastAsia" w:cs="MS Mincho" w:hint="eastAsia"/>
                <w:b/>
                <w:lang w:eastAsia="zh-CN"/>
              </w:rPr>
              <w:t>）：</w:t>
            </w:r>
            <w:r w:rsidRPr="00DE41CF">
              <w:rPr>
                <w:rFonts w:asciiTheme="majorEastAsia" w:eastAsiaTheme="majorEastAsia" w:hAnsiTheme="majorEastAsia"/>
                <w:b/>
                <w:lang w:eastAsia="zh-CN"/>
              </w:rPr>
              <w:t xml:space="preserve"> </w:t>
            </w:r>
          </w:p>
          <w:p w14:paraId="76F64D50" w14:textId="404B64FE" w:rsidR="000F2AEE" w:rsidRPr="0070446D" w:rsidRDefault="0087330D" w:rsidP="001615B0">
            <w:pPr>
              <w:pStyle w:val="af0"/>
              <w:numPr>
                <w:ilvl w:val="0"/>
                <w:numId w:val="20"/>
              </w:numPr>
              <w:autoSpaceDE w:val="0"/>
              <w:autoSpaceDN w:val="0"/>
              <w:ind w:left="720" w:firstLineChars="0"/>
              <w:textAlignment w:val="bottom"/>
              <w:rPr>
                <w:rFonts w:hAnsi="Times New Roman"/>
              </w:rPr>
            </w:pPr>
            <w:r w:rsidRPr="0070446D">
              <w:rPr>
                <w:rFonts w:hAnsi="Times New Roman"/>
              </w:rPr>
              <w:t>SA</w:t>
            </w:r>
            <w:r w:rsidR="008E384B" w:rsidRPr="0070446D">
              <w:rPr>
                <w:rFonts w:hAnsi="Times New Roman"/>
              </w:rPr>
              <w:t>1</w:t>
            </w:r>
            <w:r w:rsidRPr="0070446D">
              <w:rPr>
                <w:rFonts w:hAnsi="Times New Roman"/>
              </w:rPr>
              <w:t xml:space="preserve"> Plenary 9</w:t>
            </w:r>
            <w:r w:rsidR="008E384B" w:rsidRPr="0070446D">
              <w:rPr>
                <w:rFonts w:hAnsi="Times New Roman"/>
              </w:rPr>
              <w:t>7</w:t>
            </w:r>
            <w:r w:rsidRPr="0070446D">
              <w:rPr>
                <w:rFonts w:hAnsi="Times New Roman"/>
              </w:rPr>
              <w:t>#E</w:t>
            </w:r>
            <w:r w:rsidR="0070446D">
              <w:rPr>
                <w:rFonts w:hAnsi="Times New Roman"/>
              </w:rPr>
              <w:t xml:space="preserve">: </w:t>
            </w:r>
            <w:r w:rsidR="0070446D" w:rsidRPr="0070446D">
              <w:rPr>
                <w:rFonts w:hAnsi="Times New Roman"/>
              </w:rPr>
              <w:t>Study on AI/ML Model Transfer_Phase2</w:t>
            </w:r>
          </w:p>
          <w:p w14:paraId="560936C9" w14:textId="2CAFF0D9" w:rsidR="00894767" w:rsidRDefault="00894767" w:rsidP="00AC4239">
            <w:pPr>
              <w:autoSpaceDE w:val="0"/>
              <w:autoSpaceDN w:val="0"/>
              <w:textAlignment w:val="bottom"/>
            </w:pPr>
            <w:r>
              <w:t>Objective</w:t>
            </w:r>
            <w:r w:rsidR="005E324B">
              <w:t>:</w:t>
            </w:r>
          </w:p>
          <w:p w14:paraId="5EE44186" w14:textId="0B0EE8E4" w:rsidR="0087330D" w:rsidRPr="007C6A7F" w:rsidRDefault="00AC4239" w:rsidP="00AC4239">
            <w:pPr>
              <w:autoSpaceDE w:val="0"/>
              <w:autoSpaceDN w:val="0"/>
              <w:textAlignment w:val="bottom"/>
            </w:pPr>
            <w:r w:rsidRPr="00AC4239">
              <w:t xml:space="preserve">Distributed AI training/inference based on </w:t>
            </w:r>
            <w:r w:rsidRPr="00F8009A">
              <w:rPr>
                <w:color w:val="FF0000"/>
                <w:highlight w:val="yellow"/>
              </w:rPr>
              <w:t>Device to Device connection</w:t>
            </w:r>
            <w:r w:rsidRPr="00AC4239">
              <w:t>, e.g. traffic KPIs, different QoS and functional requirements on slidelink transmission</w:t>
            </w:r>
          </w:p>
        </w:tc>
      </w:tr>
      <w:tr w:rsidR="0087330D" w14:paraId="5A7652B5" w14:textId="77777777" w:rsidTr="00F05942">
        <w:trPr>
          <w:trHeight w:val="165"/>
        </w:trPr>
        <w:tc>
          <w:tcPr>
            <w:tcW w:w="10075" w:type="dxa"/>
            <w:gridSpan w:val="4"/>
          </w:tcPr>
          <w:p w14:paraId="5FF52416" w14:textId="77777777" w:rsidR="0087330D" w:rsidRDefault="0087330D" w:rsidP="00F05942">
            <w:pPr>
              <w:autoSpaceDE w:val="0"/>
              <w:autoSpaceDN w:val="0"/>
              <w:textAlignment w:val="bottom"/>
              <w:rPr>
                <w:rFonts w:hAnsi="Times New Roman"/>
                <w:b/>
              </w:rPr>
            </w:pPr>
            <w:r>
              <w:rPr>
                <w:rFonts w:hAnsi="Times New Roman"/>
                <w:b/>
              </w:rPr>
              <w:t>T</w:t>
            </w:r>
            <w:r>
              <w:rPr>
                <w:rFonts w:hAnsi="Times New Roman" w:hint="eastAsia"/>
                <w:b/>
              </w:rPr>
              <w:t xml:space="preserve">echical </w:t>
            </w:r>
            <w:r>
              <w:rPr>
                <w:rFonts w:hAnsi="Times New Roman"/>
                <w:b/>
              </w:rPr>
              <w:t>P</w:t>
            </w:r>
            <w:r>
              <w:rPr>
                <w:rFonts w:hAnsi="Times New Roman" w:hint="eastAsia"/>
                <w:b/>
              </w:rPr>
              <w:t>roblem</w:t>
            </w:r>
          </w:p>
        </w:tc>
      </w:tr>
      <w:tr w:rsidR="0087330D" w14:paraId="779689CF" w14:textId="77777777" w:rsidTr="00F05942">
        <w:trPr>
          <w:trHeight w:val="165"/>
        </w:trPr>
        <w:tc>
          <w:tcPr>
            <w:tcW w:w="10075" w:type="dxa"/>
            <w:gridSpan w:val="4"/>
          </w:tcPr>
          <w:p w14:paraId="084FC71E" w14:textId="77777777" w:rsidR="0087330D" w:rsidRPr="00CE2767" w:rsidRDefault="0087330D" w:rsidP="00F05942">
            <w:pPr>
              <w:autoSpaceDE w:val="0"/>
              <w:autoSpaceDN w:val="0"/>
              <w:textAlignment w:val="bottom"/>
              <w:rPr>
                <w:rFonts w:hAnsi="Times New Roman"/>
                <w:lang w:eastAsia="zh-CN"/>
              </w:rPr>
            </w:pPr>
          </w:p>
        </w:tc>
      </w:tr>
      <w:tr w:rsidR="0087330D" w14:paraId="37ACB023" w14:textId="77777777" w:rsidTr="00F05942">
        <w:trPr>
          <w:trHeight w:val="330"/>
        </w:trPr>
        <w:tc>
          <w:tcPr>
            <w:tcW w:w="4605" w:type="dxa"/>
            <w:gridSpan w:val="2"/>
            <w:vMerge w:val="restart"/>
          </w:tcPr>
          <w:p w14:paraId="6531C814" w14:textId="77777777" w:rsidR="0087330D" w:rsidRDefault="0087330D" w:rsidP="00F05942">
            <w:pPr>
              <w:autoSpaceDE w:val="0"/>
              <w:autoSpaceDN w:val="0"/>
              <w:textAlignment w:val="bottom"/>
              <w:rPr>
                <w:rFonts w:hAnsi="Times New Roman"/>
                <w:b/>
              </w:rPr>
            </w:pPr>
            <w:r>
              <w:rPr>
                <w:rFonts w:hAnsi="Times New Roman"/>
                <w:b/>
              </w:rPr>
              <w:t>E</w:t>
            </w:r>
            <w:r>
              <w:rPr>
                <w:rFonts w:hAnsi="Times New Roman" w:hint="eastAsia"/>
                <w:b/>
              </w:rPr>
              <w:t>xisting solution for above problem</w:t>
            </w:r>
          </w:p>
        </w:tc>
        <w:tc>
          <w:tcPr>
            <w:tcW w:w="5470" w:type="dxa"/>
            <w:gridSpan w:val="2"/>
          </w:tcPr>
          <w:p w14:paraId="41D58719" w14:textId="77777777" w:rsidR="0087330D" w:rsidRDefault="0087330D" w:rsidP="00F05942">
            <w:pPr>
              <w:autoSpaceDE w:val="0"/>
              <w:autoSpaceDN w:val="0"/>
              <w:textAlignment w:val="bottom"/>
              <w:rPr>
                <w:rFonts w:hAnsi="Times New Roman"/>
                <w:b/>
              </w:rPr>
            </w:pPr>
            <w:r>
              <w:rPr>
                <w:rFonts w:hAnsi="Times New Roman" w:hint="eastAsia"/>
                <w:b/>
              </w:rPr>
              <w:t xml:space="preserve">Other </w:t>
            </w:r>
            <w:r>
              <w:rPr>
                <w:rFonts w:hAnsi="Times New Roman"/>
                <w:b/>
              </w:rPr>
              <w:t>companies’</w:t>
            </w:r>
            <w:r>
              <w:rPr>
                <w:rFonts w:hAnsi="Times New Roman" w:hint="eastAsia"/>
                <w:b/>
              </w:rPr>
              <w:t xml:space="preserve"> proposals (one or more)?</w:t>
            </w:r>
          </w:p>
        </w:tc>
      </w:tr>
      <w:tr w:rsidR="0087330D" w14:paraId="56233784" w14:textId="77777777" w:rsidTr="00F05942">
        <w:trPr>
          <w:trHeight w:val="330"/>
        </w:trPr>
        <w:tc>
          <w:tcPr>
            <w:tcW w:w="4605" w:type="dxa"/>
            <w:gridSpan w:val="2"/>
            <w:vMerge/>
          </w:tcPr>
          <w:p w14:paraId="76EDF153" w14:textId="77777777" w:rsidR="0087330D" w:rsidRDefault="0087330D" w:rsidP="00F05942">
            <w:pPr>
              <w:autoSpaceDE w:val="0"/>
              <w:autoSpaceDN w:val="0"/>
              <w:textAlignment w:val="bottom"/>
              <w:rPr>
                <w:rFonts w:hAnsi="Times New Roman"/>
                <w:b/>
              </w:rPr>
            </w:pPr>
          </w:p>
        </w:tc>
        <w:tc>
          <w:tcPr>
            <w:tcW w:w="2738" w:type="dxa"/>
          </w:tcPr>
          <w:p w14:paraId="214FE95A" w14:textId="77777777" w:rsidR="0087330D" w:rsidRDefault="0087330D" w:rsidP="00F05942">
            <w:pPr>
              <w:autoSpaceDE w:val="0"/>
              <w:autoSpaceDN w:val="0"/>
              <w:textAlignment w:val="bottom"/>
              <w:rPr>
                <w:rFonts w:hAnsi="Times New Roman"/>
                <w:b/>
              </w:rPr>
            </w:pPr>
            <w:r>
              <w:rPr>
                <w:rFonts w:hAnsi="Times New Roman"/>
                <w:b/>
              </w:rPr>
              <w:t>C</w:t>
            </w:r>
            <w:r>
              <w:rPr>
                <w:rFonts w:hAnsi="Times New Roman" w:hint="eastAsia"/>
                <w:b/>
              </w:rPr>
              <w:t>ompany/Tdoc No.</w:t>
            </w:r>
          </w:p>
        </w:tc>
        <w:tc>
          <w:tcPr>
            <w:tcW w:w="2732" w:type="dxa"/>
          </w:tcPr>
          <w:p w14:paraId="11B7E043" w14:textId="77777777" w:rsidR="0087330D" w:rsidRDefault="0087330D" w:rsidP="00F05942">
            <w:pPr>
              <w:autoSpaceDE w:val="0"/>
              <w:autoSpaceDN w:val="0"/>
              <w:textAlignment w:val="bottom"/>
              <w:rPr>
                <w:rFonts w:hAnsi="Times New Roman"/>
                <w:b/>
              </w:rPr>
            </w:pPr>
          </w:p>
        </w:tc>
      </w:tr>
      <w:tr w:rsidR="0087330D" w14:paraId="3EAA8E3B" w14:textId="77777777" w:rsidTr="00F05942">
        <w:trPr>
          <w:trHeight w:val="165"/>
        </w:trPr>
        <w:tc>
          <w:tcPr>
            <w:tcW w:w="4605" w:type="dxa"/>
            <w:gridSpan w:val="2"/>
          </w:tcPr>
          <w:p w14:paraId="2015A03E" w14:textId="77777777" w:rsidR="0087330D" w:rsidRDefault="0087330D" w:rsidP="00F05942">
            <w:pPr>
              <w:autoSpaceDE w:val="0"/>
              <w:autoSpaceDN w:val="0"/>
              <w:textAlignment w:val="bottom"/>
              <w:rPr>
                <w:rFonts w:hAnsi="Times New Roman"/>
                <w:b/>
              </w:rPr>
            </w:pPr>
          </w:p>
        </w:tc>
        <w:tc>
          <w:tcPr>
            <w:tcW w:w="5470" w:type="dxa"/>
            <w:gridSpan w:val="2"/>
          </w:tcPr>
          <w:p w14:paraId="78B12377" w14:textId="77777777" w:rsidR="0087330D" w:rsidRDefault="0087330D" w:rsidP="00F05942">
            <w:pPr>
              <w:autoSpaceDE w:val="0"/>
              <w:autoSpaceDN w:val="0"/>
              <w:textAlignment w:val="bottom"/>
              <w:rPr>
                <w:rFonts w:hAnsi="Times New Roman"/>
                <w:b/>
              </w:rPr>
            </w:pPr>
          </w:p>
        </w:tc>
      </w:tr>
      <w:tr w:rsidR="0087330D" w14:paraId="3BD89046" w14:textId="77777777" w:rsidTr="00F05942">
        <w:trPr>
          <w:trHeight w:val="165"/>
        </w:trPr>
        <w:tc>
          <w:tcPr>
            <w:tcW w:w="10075" w:type="dxa"/>
            <w:gridSpan w:val="4"/>
          </w:tcPr>
          <w:p w14:paraId="301F4CF8" w14:textId="77777777" w:rsidR="0087330D" w:rsidRPr="000923C3" w:rsidRDefault="0087330D" w:rsidP="00F05942">
            <w:pPr>
              <w:autoSpaceDE w:val="0"/>
              <w:autoSpaceDN w:val="0"/>
              <w:textAlignment w:val="bottom"/>
              <w:rPr>
                <w:lang w:eastAsia="zh-CN"/>
              </w:rPr>
            </w:pPr>
          </w:p>
        </w:tc>
      </w:tr>
      <w:tr w:rsidR="0087330D" w14:paraId="37D21F61" w14:textId="77777777" w:rsidTr="00F05942">
        <w:trPr>
          <w:trHeight w:val="165"/>
        </w:trPr>
        <w:tc>
          <w:tcPr>
            <w:tcW w:w="10075" w:type="dxa"/>
            <w:gridSpan w:val="4"/>
          </w:tcPr>
          <w:p w14:paraId="7E23A086" w14:textId="77777777" w:rsidR="0087330D" w:rsidRDefault="0087330D" w:rsidP="00F05942">
            <w:pPr>
              <w:autoSpaceDE w:val="0"/>
              <w:autoSpaceDN w:val="0"/>
              <w:textAlignment w:val="bottom"/>
              <w:rPr>
                <w:rFonts w:hAnsi="Times New Roman"/>
                <w:b/>
              </w:rPr>
            </w:pPr>
            <w:r>
              <w:rPr>
                <w:rFonts w:hAnsi="Times New Roman" w:hint="eastAsia"/>
                <w:b/>
              </w:rPr>
              <w:t>Disadvantage or problem of above existing solution</w:t>
            </w:r>
          </w:p>
        </w:tc>
      </w:tr>
      <w:tr w:rsidR="0087330D" w14:paraId="189835B4" w14:textId="77777777" w:rsidTr="00F05942">
        <w:trPr>
          <w:trHeight w:val="537"/>
        </w:trPr>
        <w:tc>
          <w:tcPr>
            <w:tcW w:w="10075" w:type="dxa"/>
            <w:gridSpan w:val="4"/>
          </w:tcPr>
          <w:p w14:paraId="130A98E5" w14:textId="77777777" w:rsidR="0087330D" w:rsidRPr="00DE41CF" w:rsidRDefault="0087330D" w:rsidP="00F05942">
            <w:pPr>
              <w:autoSpaceDE w:val="0"/>
              <w:autoSpaceDN w:val="0"/>
              <w:textAlignment w:val="bottom"/>
              <w:rPr>
                <w:rFonts w:asciiTheme="majorEastAsia" w:eastAsiaTheme="majorEastAsia" w:hAnsiTheme="majorEastAsia"/>
                <w:b/>
                <w:lang w:eastAsia="zh-CN"/>
              </w:rPr>
            </w:pPr>
            <w:r w:rsidRPr="00DE41CF">
              <w:rPr>
                <w:rFonts w:asciiTheme="majorEastAsia" w:eastAsiaTheme="majorEastAsia" w:hAnsiTheme="majorEastAsia"/>
                <w:b/>
                <w:lang w:eastAsia="zh-CN"/>
              </w:rPr>
              <w:t>解决方案具</w:t>
            </w:r>
            <w:r w:rsidRPr="00DE41CF">
              <w:rPr>
                <w:rFonts w:asciiTheme="majorEastAsia" w:eastAsiaTheme="majorEastAsia" w:hAnsiTheme="majorEastAsia" w:hint="eastAsia"/>
                <w:b/>
                <w:lang w:eastAsia="zh-CN"/>
              </w:rPr>
              <w:t>体</w:t>
            </w:r>
            <w:r w:rsidRPr="00DE41CF">
              <w:rPr>
                <w:rFonts w:asciiTheme="majorEastAsia" w:eastAsiaTheme="majorEastAsia" w:hAnsiTheme="majorEastAsia" w:cs="Microsoft YaHei" w:hint="eastAsia"/>
                <w:b/>
                <w:lang w:eastAsia="zh-CN"/>
              </w:rPr>
              <w:t>说</w:t>
            </w:r>
            <w:r w:rsidRPr="00DE41CF">
              <w:rPr>
                <w:rFonts w:asciiTheme="majorEastAsia" w:eastAsiaTheme="majorEastAsia" w:hAnsiTheme="majorEastAsia"/>
                <w:b/>
                <w:lang w:eastAsia="zh-CN"/>
              </w:rPr>
              <w:t>明(可把要点粘贴，并作必要的解释说明)：</w:t>
            </w:r>
          </w:p>
        </w:tc>
      </w:tr>
      <w:tr w:rsidR="0087330D" w14:paraId="002BFFC6" w14:textId="77777777" w:rsidTr="00715760">
        <w:trPr>
          <w:trHeight w:val="2532"/>
        </w:trPr>
        <w:tc>
          <w:tcPr>
            <w:tcW w:w="10075" w:type="dxa"/>
            <w:gridSpan w:val="4"/>
          </w:tcPr>
          <w:p w14:paraId="47DE2436" w14:textId="77777777" w:rsidR="00E13FEE" w:rsidRDefault="0087330D" w:rsidP="00165328">
            <w:pPr>
              <w:autoSpaceDE w:val="0"/>
              <w:autoSpaceDN w:val="0"/>
              <w:textAlignment w:val="bottom"/>
              <w:rPr>
                <w:rFonts w:hAnsi="Times New Roman"/>
                <w:b/>
                <w:color w:val="FF0000"/>
              </w:rPr>
            </w:pPr>
            <w:r>
              <w:rPr>
                <w:rFonts w:hAnsi="Times New Roman"/>
                <w:b/>
                <w:color w:val="FF0000"/>
              </w:rPr>
              <w:t>S</w:t>
            </w:r>
            <w:r>
              <w:rPr>
                <w:rFonts w:hAnsi="Times New Roman" w:hint="eastAsia"/>
                <w:b/>
                <w:color w:val="FF0000"/>
              </w:rPr>
              <w:t>ummary of potential standardized points(</w:t>
            </w:r>
            <w:r w:rsidRPr="007157E3">
              <w:rPr>
                <w:rFonts w:asciiTheme="majorEastAsia" w:eastAsiaTheme="majorEastAsia" w:hAnsiTheme="majorEastAsia" w:hint="eastAsia"/>
                <w:b/>
                <w:color w:val="FF0000"/>
              </w:rPr>
              <w:t>你</w:t>
            </w:r>
            <w:r w:rsidRPr="007157E3">
              <w:rPr>
                <w:rFonts w:asciiTheme="majorEastAsia" w:eastAsiaTheme="majorEastAsia" w:hAnsiTheme="majorEastAsia" w:cs="Microsoft YaHei" w:hint="eastAsia"/>
                <w:b/>
                <w:color w:val="FF0000"/>
              </w:rPr>
              <w:t>认为</w:t>
            </w:r>
            <w:r w:rsidRPr="007157E3">
              <w:rPr>
                <w:rFonts w:asciiTheme="majorEastAsia" w:eastAsiaTheme="majorEastAsia" w:hAnsiTheme="majorEastAsia" w:cs="MS Mincho" w:hint="eastAsia"/>
                <w:b/>
                <w:color w:val="FF0000"/>
              </w:rPr>
              <w:t>可能</w:t>
            </w:r>
            <w:r w:rsidRPr="007157E3">
              <w:rPr>
                <w:rFonts w:asciiTheme="majorEastAsia" w:eastAsiaTheme="majorEastAsia" w:hAnsiTheme="majorEastAsia" w:cs="Microsoft YaHei" w:hint="eastAsia"/>
                <w:b/>
                <w:color w:val="FF0000"/>
              </w:rPr>
              <w:t>标</w:t>
            </w:r>
            <w:r w:rsidRPr="007157E3">
              <w:rPr>
                <w:rFonts w:asciiTheme="majorEastAsia" w:eastAsiaTheme="majorEastAsia" w:hAnsiTheme="majorEastAsia" w:cs="MS Mincho" w:hint="eastAsia"/>
                <w:b/>
                <w:color w:val="FF0000"/>
              </w:rPr>
              <w:t>准化的点列出来，以</w:t>
            </w:r>
            <w:r w:rsidRPr="007157E3">
              <w:rPr>
                <w:rFonts w:asciiTheme="majorEastAsia" w:eastAsiaTheme="majorEastAsia" w:hAnsiTheme="majorEastAsia" w:cs="Microsoft YaHei" w:hint="eastAsia"/>
                <w:b/>
                <w:color w:val="FF0000"/>
              </w:rPr>
              <w:t>标</w:t>
            </w:r>
            <w:r w:rsidRPr="007157E3">
              <w:rPr>
                <w:rFonts w:asciiTheme="majorEastAsia" w:eastAsiaTheme="majorEastAsia" w:hAnsiTheme="majorEastAsia" w:cs="MS Mincho" w:hint="eastAsia"/>
                <w:b/>
                <w:color w:val="FF0000"/>
              </w:rPr>
              <w:t>准的形式</w:t>
            </w:r>
            <w:r>
              <w:rPr>
                <w:rFonts w:ascii="MS Mincho" w:hAnsi="MS Mincho" w:cs="MS Mincho" w:hint="eastAsia"/>
                <w:b/>
                <w:color w:val="FF0000"/>
              </w:rPr>
              <w:t>，</w:t>
            </w:r>
            <w:r>
              <w:rPr>
                <w:rFonts w:hAnsi="Times New Roman" w:hint="eastAsia"/>
                <w:b/>
                <w:color w:val="FF0000"/>
              </w:rPr>
              <w:t>like proposal)</w:t>
            </w:r>
          </w:p>
          <w:p w14:paraId="3F858429" w14:textId="5EC30B21" w:rsidR="00B10115" w:rsidRPr="00551FEC" w:rsidRDefault="00151F6F" w:rsidP="0044469F">
            <w:pPr>
              <w:autoSpaceDE w:val="0"/>
              <w:autoSpaceDN w:val="0"/>
              <w:textAlignment w:val="bottom"/>
              <w:rPr>
                <w:rFonts w:hAnsi="Times New Roman"/>
                <w:b/>
                <w:color w:val="FF0000"/>
                <w:lang w:eastAsia="zh-CN"/>
              </w:rPr>
            </w:pPr>
            <w:commentRangeStart w:id="452"/>
            <w:del w:id="453" w:author="Zheng, Ce" w:date="2022-08-15T21:29:00Z">
              <w:r w:rsidDel="00725D1C">
                <w:rPr>
                  <w:rFonts w:asciiTheme="majorEastAsia" w:eastAsiaTheme="majorEastAsia" w:hAnsiTheme="majorEastAsia" w:cs="Microsoft YaHei" w:hint="eastAsia"/>
                  <w:bCs/>
                  <w:lang w:eastAsia="zh-CN"/>
                </w:rPr>
                <w:delText>P</w:delText>
              </w:r>
              <w:r w:rsidDel="00725D1C">
                <w:rPr>
                  <w:rFonts w:asciiTheme="majorEastAsia" w:eastAsiaTheme="majorEastAsia" w:hAnsiTheme="majorEastAsia" w:cs="Microsoft YaHei"/>
                  <w:bCs/>
                  <w:lang w:eastAsia="zh-CN"/>
                </w:rPr>
                <w:delText>2P</w:delText>
              </w:r>
              <w:r w:rsidR="00A83DDF" w:rsidRPr="00B63DAB" w:rsidDel="00725D1C">
                <w:rPr>
                  <w:rFonts w:asciiTheme="majorEastAsia" w:eastAsiaTheme="majorEastAsia" w:hAnsiTheme="majorEastAsia" w:cs="Microsoft YaHei" w:hint="eastAsia"/>
                  <w:bCs/>
                  <w:lang w:eastAsia="zh-CN"/>
                </w:rPr>
                <w:delText>联邦学习</w:delText>
              </w:r>
              <w:r w:rsidR="00485BD7" w:rsidDel="00725D1C">
                <w:rPr>
                  <w:rFonts w:asciiTheme="majorEastAsia" w:eastAsiaTheme="majorEastAsia" w:hAnsiTheme="majorEastAsia" w:cs="Microsoft YaHei" w:hint="eastAsia"/>
                  <w:bCs/>
                  <w:lang w:eastAsia="zh-CN"/>
                </w:rPr>
                <w:delText>的服务</w:delText>
              </w:r>
              <w:r w:rsidR="002C75F8" w:rsidDel="00725D1C">
                <w:rPr>
                  <w:rFonts w:asciiTheme="majorEastAsia" w:eastAsiaTheme="majorEastAsia" w:hAnsiTheme="majorEastAsia" w:cs="Microsoft YaHei" w:hint="eastAsia"/>
                  <w:bCs/>
                  <w:lang w:eastAsia="zh-CN"/>
                </w:rPr>
                <w:delText>保障</w:delText>
              </w:r>
              <w:r w:rsidR="00485BD7" w:rsidDel="00725D1C">
                <w:rPr>
                  <w:rFonts w:asciiTheme="majorEastAsia" w:eastAsiaTheme="majorEastAsia" w:hAnsiTheme="majorEastAsia" w:cs="Microsoft YaHei" w:hint="eastAsia"/>
                  <w:bCs/>
                  <w:lang w:eastAsia="zh-CN"/>
                </w:rPr>
                <w:delText>机制</w:delText>
              </w:r>
              <w:r w:rsidR="00B25CA6" w:rsidDel="00725D1C">
                <w:rPr>
                  <w:rFonts w:asciiTheme="majorEastAsia" w:eastAsiaTheme="majorEastAsia" w:hAnsiTheme="majorEastAsia" w:cs="Microsoft YaHei" w:hint="eastAsia"/>
                  <w:bCs/>
                  <w:lang w:eastAsia="zh-CN"/>
                </w:rPr>
                <w:delText>，权力要求1</w:delText>
              </w:r>
              <w:r w:rsidR="00B25CA6" w:rsidDel="00725D1C">
                <w:rPr>
                  <w:rFonts w:asciiTheme="majorEastAsia" w:eastAsiaTheme="majorEastAsia" w:hAnsiTheme="majorEastAsia" w:cs="Microsoft YaHei"/>
                  <w:bCs/>
                  <w:lang w:eastAsia="zh-CN"/>
                </w:rPr>
                <w:delText>2</w:delText>
              </w:r>
              <w:r w:rsidR="00B25CA6" w:rsidDel="00725D1C">
                <w:rPr>
                  <w:rFonts w:asciiTheme="majorEastAsia" w:eastAsiaTheme="majorEastAsia" w:hAnsiTheme="majorEastAsia" w:cs="Microsoft YaHei" w:hint="eastAsia"/>
                  <w:bCs/>
                  <w:lang w:eastAsia="zh-CN"/>
                </w:rPr>
                <w:delText>中的</w:delText>
              </w:r>
            </w:del>
            <w:del w:id="454" w:author="Zheng, Ce" w:date="2022-08-15T15:23:00Z">
              <w:r w:rsidR="00631E6C" w:rsidDel="00A056EB">
                <w:rPr>
                  <w:rFonts w:asciiTheme="majorEastAsia" w:eastAsiaTheme="majorEastAsia" w:hAnsiTheme="majorEastAsia" w:cs="Microsoft YaHei" w:hint="eastAsia"/>
                  <w:bCs/>
                  <w:lang w:eastAsia="zh-CN"/>
                </w:rPr>
                <w:delText>迭代次数和</w:delText>
              </w:r>
            </w:del>
            <w:del w:id="455" w:author="Zheng, Ce" w:date="2022-08-15T21:29:00Z">
              <w:r w:rsidR="00631E6C" w:rsidDel="00725D1C">
                <w:rPr>
                  <w:rFonts w:asciiTheme="majorEastAsia" w:eastAsiaTheme="majorEastAsia" w:hAnsiTheme="majorEastAsia" w:cs="Microsoft YaHei" w:hint="eastAsia"/>
                  <w:bCs/>
                  <w:lang w:eastAsia="zh-CN"/>
                </w:rPr>
                <w:delText>时间信息等</w:delText>
              </w:r>
              <w:r w:rsidR="002F3548" w:rsidDel="00725D1C">
                <w:rPr>
                  <w:rFonts w:asciiTheme="majorEastAsia" w:eastAsiaTheme="majorEastAsia" w:hAnsiTheme="majorEastAsia" w:cs="Microsoft YaHei" w:hint="eastAsia"/>
                  <w:bCs/>
                  <w:lang w:eastAsia="zh-CN"/>
                </w:rPr>
                <w:delText>属于Application的信息，</w:delText>
              </w:r>
              <w:r w:rsidR="008872B4" w:rsidDel="00725D1C">
                <w:rPr>
                  <w:rFonts w:asciiTheme="majorEastAsia" w:eastAsiaTheme="majorEastAsia" w:hAnsiTheme="majorEastAsia" w:cs="Microsoft YaHei" w:hint="eastAsia"/>
                  <w:bCs/>
                  <w:lang w:eastAsia="zh-CN"/>
                </w:rPr>
                <w:delText>但是</w:delText>
              </w:r>
              <w:r w:rsidR="004404F6" w:rsidDel="00725D1C">
                <w:rPr>
                  <w:rFonts w:asciiTheme="majorEastAsia" w:eastAsiaTheme="majorEastAsia" w:hAnsiTheme="majorEastAsia" w:cs="Microsoft YaHei" w:hint="eastAsia"/>
                  <w:bCs/>
                  <w:lang w:eastAsia="zh-CN"/>
                </w:rPr>
                <w:delText>，该信息会对</w:delText>
              </w:r>
              <w:r w:rsidR="00424154" w:rsidDel="00725D1C">
                <w:rPr>
                  <w:rFonts w:asciiTheme="majorEastAsia" w:eastAsiaTheme="majorEastAsia" w:hAnsiTheme="majorEastAsia" w:cs="Microsoft YaHei" w:hint="eastAsia"/>
                  <w:bCs/>
                  <w:lang w:eastAsia="zh-CN"/>
                </w:rPr>
                <w:delText>UE的</w:delText>
              </w:r>
              <w:r w:rsidR="004404F6" w:rsidDel="00725D1C">
                <w:rPr>
                  <w:rFonts w:asciiTheme="majorEastAsia" w:eastAsiaTheme="majorEastAsia" w:hAnsiTheme="majorEastAsia" w:cs="Microsoft YaHei" w:hint="eastAsia"/>
                  <w:bCs/>
                  <w:lang w:eastAsia="zh-CN"/>
                </w:rPr>
                <w:delText>接入有影响</w:delText>
              </w:r>
              <w:r w:rsidR="007D52F0" w:rsidDel="00725D1C">
                <w:rPr>
                  <w:rFonts w:asciiTheme="majorEastAsia" w:eastAsiaTheme="majorEastAsia" w:hAnsiTheme="majorEastAsia" w:cs="Microsoft YaHei" w:hint="eastAsia"/>
                  <w:bCs/>
                  <w:lang w:eastAsia="zh-CN"/>
                </w:rPr>
                <w:delText>（RAN）</w:delText>
              </w:r>
              <w:r w:rsidR="00E46D28" w:rsidDel="00725D1C">
                <w:rPr>
                  <w:rFonts w:asciiTheme="majorEastAsia" w:eastAsiaTheme="majorEastAsia" w:hAnsiTheme="majorEastAsia" w:cs="Microsoft YaHei" w:hint="eastAsia"/>
                  <w:bCs/>
                  <w:lang w:eastAsia="zh-CN"/>
                </w:rPr>
                <w:delText>。</w:delText>
              </w:r>
            </w:del>
            <w:commentRangeEnd w:id="452"/>
            <w:r w:rsidR="00725D1C">
              <w:rPr>
                <w:rStyle w:val="af3"/>
                <w:rFonts w:eastAsia="SimSun" w:hAnsi="Times New Roman"/>
                <w:lang w:val="en-GB" w:eastAsia="en-US"/>
              </w:rPr>
              <w:commentReference w:id="452"/>
            </w:r>
          </w:p>
        </w:tc>
      </w:tr>
    </w:tbl>
    <w:p w14:paraId="177703F4" w14:textId="4BDF53A0" w:rsidR="00ED65E0" w:rsidRDefault="00ED65E0" w:rsidP="00B96BA3">
      <w:pPr>
        <w:autoSpaceDE w:val="0"/>
        <w:autoSpaceDN w:val="0"/>
        <w:textAlignment w:val="bottom"/>
        <w:rPr>
          <w:rFonts w:eastAsia="SimSun" w:hAnsi="Times New Roman"/>
          <w:lang w:eastAsia="zh-CN"/>
        </w:rPr>
      </w:pPr>
    </w:p>
    <w:p w14:paraId="550B8949" w14:textId="70F2639A" w:rsidR="00ED65E0" w:rsidRDefault="00735D81" w:rsidP="00735D81">
      <w:pPr>
        <w:widowControl/>
        <w:adjustRightInd/>
        <w:spacing w:line="240" w:lineRule="auto"/>
        <w:jc w:val="left"/>
        <w:textAlignment w:val="auto"/>
        <w:rPr>
          <w:rFonts w:eastAsia="SimSun" w:hAnsi="Times New Roman"/>
          <w:lang w:eastAsia="zh-CN"/>
        </w:rPr>
      </w:pPr>
      <w:r>
        <w:rPr>
          <w:rFonts w:eastAsia="SimSun" w:hAnsi="Times New Roman"/>
          <w:lang w:eastAsia="zh-CN"/>
        </w:rPr>
        <w:br w:type="page"/>
      </w:r>
    </w:p>
    <w:p w14:paraId="1B378702" w14:textId="77777777" w:rsidR="00B90A72" w:rsidRDefault="00B90A72" w:rsidP="00B90A72">
      <w:pPr>
        <w:autoSpaceDE w:val="0"/>
        <w:autoSpaceDN w:val="0"/>
        <w:jc w:val="center"/>
        <w:textAlignment w:val="bottom"/>
      </w:pPr>
      <w:r>
        <w:rPr>
          <w:noProof/>
        </w:rPr>
        <w:lastRenderedPageBreak/>
        <mc:AlternateContent>
          <mc:Choice Requires="wpc">
            <w:drawing>
              <wp:inline distT="0" distB="0" distL="0" distR="0" wp14:anchorId="71AB0850" wp14:editId="496AD6E1">
                <wp:extent cx="1971675" cy="426085"/>
                <wp:effectExtent l="0" t="0" r="28575" b="12065"/>
                <wp:docPr id="59" name="画布 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1" name="Oval 28"/>
                        <wps:cNvSpPr>
                          <a:spLocks noChangeArrowheads="1"/>
                        </wps:cNvSpPr>
                        <wps:spPr bwMode="auto">
                          <a:xfrm>
                            <a:off x="1708150" y="5080"/>
                            <a:ext cx="263525" cy="261620"/>
                          </a:xfrm>
                          <a:prstGeom prst="ellipse">
                            <a:avLst/>
                          </a:prstGeom>
                          <a:solidFill>
                            <a:srgbClr val="808080"/>
                          </a:solidFill>
                          <a:ln w="1270">
                            <a:solidFill>
                              <a:srgbClr val="A0A0A0"/>
                            </a:solidFill>
                            <a:round/>
                          </a:ln>
                        </wps:spPr>
                        <wps:bodyPr rot="0" vert="horz" wrap="square" lIns="91440" tIns="45720" rIns="91440" bIns="45720" anchor="t" anchorCtr="0" upright="1">
                          <a:noAutofit/>
                        </wps:bodyPr>
                      </wps:wsp>
                      <wps:wsp>
                        <wps:cNvPr id="42" name="Oval 29"/>
                        <wps:cNvSpPr>
                          <a:spLocks noChangeArrowheads="1"/>
                        </wps:cNvSpPr>
                        <wps:spPr bwMode="auto">
                          <a:xfrm>
                            <a:off x="0" y="9525"/>
                            <a:ext cx="263525" cy="260350"/>
                          </a:xfrm>
                          <a:prstGeom prst="ellipse">
                            <a:avLst/>
                          </a:prstGeom>
                          <a:solidFill>
                            <a:srgbClr val="808080"/>
                          </a:solidFill>
                          <a:ln w="1270">
                            <a:solidFill>
                              <a:srgbClr val="A0A0A0"/>
                            </a:solidFill>
                            <a:round/>
                          </a:ln>
                        </wps:spPr>
                        <wps:bodyPr rot="0" vert="horz" wrap="square" lIns="91440" tIns="45720" rIns="91440" bIns="45720" anchor="t" anchorCtr="0" upright="1">
                          <a:noAutofit/>
                        </wps:bodyPr>
                      </wps:wsp>
                      <wps:wsp>
                        <wps:cNvPr id="43" name="Rectangle 30"/>
                        <wps:cNvSpPr>
                          <a:spLocks noChangeArrowheads="1"/>
                        </wps:cNvSpPr>
                        <wps:spPr bwMode="auto">
                          <a:xfrm>
                            <a:off x="136525" y="5080"/>
                            <a:ext cx="1704340" cy="261620"/>
                          </a:xfrm>
                          <a:prstGeom prst="rect">
                            <a:avLst/>
                          </a:prstGeom>
                          <a:solidFill>
                            <a:srgbClr val="808080"/>
                          </a:solidFill>
                          <a:ln w="1270">
                            <a:solidFill>
                              <a:srgbClr val="A0A0A0"/>
                            </a:solidFill>
                            <a:miter lim="800000"/>
                          </a:ln>
                        </wps:spPr>
                        <wps:bodyPr rot="0" vert="horz" wrap="square" lIns="91440" tIns="45720" rIns="91440" bIns="45720" anchor="t" anchorCtr="0" upright="1">
                          <a:noAutofit/>
                        </wps:bodyPr>
                      </wps:wsp>
                      <wps:wsp>
                        <wps:cNvPr id="44" name="Rectangle 31"/>
                        <wps:cNvSpPr>
                          <a:spLocks noChangeArrowheads="1"/>
                        </wps:cNvSpPr>
                        <wps:spPr bwMode="auto">
                          <a:xfrm>
                            <a:off x="125730" y="29845"/>
                            <a:ext cx="191135" cy="327025"/>
                          </a:xfrm>
                          <a:prstGeom prst="rect">
                            <a:avLst/>
                          </a:prstGeom>
                          <a:noFill/>
                          <a:ln>
                            <a:noFill/>
                          </a:ln>
                        </wps:spPr>
                        <wps:txbx>
                          <w:txbxContent>
                            <w:p w14:paraId="4BBC69B4" w14:textId="77777777" w:rsidR="00AD057E" w:rsidRDefault="00AD057E" w:rsidP="00B90A72">
                              <w:pPr>
                                <w:rPr>
                                  <w:rFonts w:ascii="SimSun" w:hAnsi="SimSun" w:cs="SimSun"/>
                                  <w:b/>
                                  <w:color w:val="FFFFFF"/>
                                  <w:sz w:val="30"/>
                                  <w:szCs w:val="30"/>
                                </w:rPr>
                              </w:pPr>
                              <w:r>
                                <w:rPr>
                                  <w:rFonts w:ascii="SimSun" w:hAnsi="SimSun" w:cs="SimSun" w:hint="eastAsia"/>
                                  <w:b/>
                                  <w:color w:val="FFFFFF"/>
                                  <w:sz w:val="30"/>
                                  <w:szCs w:val="30"/>
                                </w:rPr>
                                <w:t>发</w:t>
                              </w:r>
                            </w:p>
                          </w:txbxContent>
                        </wps:txbx>
                        <wps:bodyPr rot="0" vert="horz" wrap="none" lIns="0" tIns="0" rIns="0" bIns="0" anchor="t" anchorCtr="0" upright="1">
                          <a:spAutoFit/>
                        </wps:bodyPr>
                      </wps:wsp>
                      <wps:wsp>
                        <wps:cNvPr id="45" name="Rectangle 32"/>
                        <wps:cNvSpPr>
                          <a:spLocks noChangeArrowheads="1"/>
                        </wps:cNvSpPr>
                        <wps:spPr bwMode="auto">
                          <a:xfrm>
                            <a:off x="322580" y="29845"/>
                            <a:ext cx="95885" cy="228600"/>
                          </a:xfrm>
                          <a:prstGeom prst="rect">
                            <a:avLst/>
                          </a:prstGeom>
                          <a:noFill/>
                          <a:ln>
                            <a:noFill/>
                          </a:ln>
                        </wps:spPr>
                        <wps:txbx>
                          <w:txbxContent>
                            <w:p w14:paraId="4B5B09B2" w14:textId="77777777" w:rsidR="00AD057E" w:rsidRDefault="00AD057E" w:rsidP="00B90A72">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46" name="Rectangle 33"/>
                        <wps:cNvSpPr>
                          <a:spLocks noChangeArrowheads="1"/>
                        </wps:cNvSpPr>
                        <wps:spPr bwMode="auto">
                          <a:xfrm>
                            <a:off x="420370" y="29845"/>
                            <a:ext cx="191770" cy="247015"/>
                          </a:xfrm>
                          <a:prstGeom prst="rect">
                            <a:avLst/>
                          </a:prstGeom>
                          <a:noFill/>
                          <a:ln>
                            <a:noFill/>
                          </a:ln>
                        </wps:spPr>
                        <wps:txbx>
                          <w:txbxContent>
                            <w:p w14:paraId="70A0E173" w14:textId="77777777" w:rsidR="00AD057E" w:rsidRDefault="00AD057E" w:rsidP="00B90A72">
                              <w:pPr>
                                <w:rPr>
                                  <w:rFonts w:ascii="ＨＧゴシックE" w:cs="ＨＧゴシックE"/>
                                  <w:b/>
                                  <w:bCs/>
                                  <w:color w:val="FFFFFF"/>
                                  <w:sz w:val="30"/>
                                  <w:szCs w:val="30"/>
                                </w:rPr>
                              </w:pPr>
                              <w:r>
                                <w:rPr>
                                  <w:rFonts w:ascii="ＨＧゴシックE" w:cs="ＨＧゴシックE" w:hint="eastAsia"/>
                                  <w:b/>
                                  <w:bCs/>
                                  <w:color w:val="FFFFFF"/>
                                  <w:sz w:val="30"/>
                                  <w:szCs w:val="30"/>
                                </w:rPr>
                                <w:t>明</w:t>
                              </w:r>
                            </w:p>
                          </w:txbxContent>
                        </wps:txbx>
                        <wps:bodyPr rot="0" vert="horz" wrap="none" lIns="0" tIns="0" rIns="0" bIns="0" anchor="t" anchorCtr="0" upright="1">
                          <a:spAutoFit/>
                        </wps:bodyPr>
                      </wps:wsp>
                      <wps:wsp>
                        <wps:cNvPr id="47" name="Rectangle 34"/>
                        <wps:cNvSpPr>
                          <a:spLocks noChangeArrowheads="1"/>
                        </wps:cNvSpPr>
                        <wps:spPr bwMode="auto">
                          <a:xfrm>
                            <a:off x="617220" y="29845"/>
                            <a:ext cx="95885" cy="228600"/>
                          </a:xfrm>
                          <a:prstGeom prst="rect">
                            <a:avLst/>
                          </a:prstGeom>
                          <a:noFill/>
                          <a:ln>
                            <a:noFill/>
                          </a:ln>
                        </wps:spPr>
                        <wps:txbx>
                          <w:txbxContent>
                            <w:p w14:paraId="057A45A4" w14:textId="77777777" w:rsidR="00AD057E" w:rsidRDefault="00AD057E" w:rsidP="00B90A72">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48" name="Rectangle 35"/>
                        <wps:cNvSpPr>
                          <a:spLocks noChangeArrowheads="1"/>
                        </wps:cNvSpPr>
                        <wps:spPr bwMode="auto">
                          <a:xfrm>
                            <a:off x="715010" y="29845"/>
                            <a:ext cx="191135" cy="327025"/>
                          </a:xfrm>
                          <a:prstGeom prst="rect">
                            <a:avLst/>
                          </a:prstGeom>
                          <a:noFill/>
                          <a:ln>
                            <a:noFill/>
                          </a:ln>
                        </wps:spPr>
                        <wps:txbx>
                          <w:txbxContent>
                            <w:p w14:paraId="0DA1BC6D" w14:textId="77777777" w:rsidR="00AD057E" w:rsidRDefault="00AD057E" w:rsidP="00B90A72">
                              <w:pPr>
                                <w:rPr>
                                  <w:rFonts w:ascii="SimSun" w:hAnsi="SimSun" w:cs="SimSun"/>
                                </w:rPr>
                              </w:pPr>
                              <w:r>
                                <w:rPr>
                                  <w:rFonts w:ascii="SimSun" w:hAnsi="SimSun" w:cs="SimSun" w:hint="eastAsia"/>
                                  <w:b/>
                                  <w:bCs/>
                                  <w:color w:val="FFFFFF"/>
                                  <w:sz w:val="30"/>
                                  <w:szCs w:val="30"/>
                                </w:rPr>
                                <w:t>报</w:t>
                              </w:r>
                            </w:p>
                          </w:txbxContent>
                        </wps:txbx>
                        <wps:bodyPr rot="0" vert="horz" wrap="none" lIns="0" tIns="0" rIns="0" bIns="0" anchor="t" anchorCtr="0" upright="1">
                          <a:spAutoFit/>
                        </wps:bodyPr>
                      </wps:wsp>
                      <wps:wsp>
                        <wps:cNvPr id="49" name="Rectangle 36"/>
                        <wps:cNvSpPr>
                          <a:spLocks noChangeArrowheads="1"/>
                        </wps:cNvSpPr>
                        <wps:spPr bwMode="auto">
                          <a:xfrm>
                            <a:off x="911860" y="29845"/>
                            <a:ext cx="95885" cy="228600"/>
                          </a:xfrm>
                          <a:prstGeom prst="rect">
                            <a:avLst/>
                          </a:prstGeom>
                          <a:noFill/>
                          <a:ln>
                            <a:noFill/>
                          </a:ln>
                        </wps:spPr>
                        <wps:txbx>
                          <w:txbxContent>
                            <w:p w14:paraId="22253DD0" w14:textId="77777777" w:rsidR="00AD057E" w:rsidRDefault="00AD057E" w:rsidP="00B90A72">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50" name="Rectangle 37"/>
                        <wps:cNvSpPr>
                          <a:spLocks noChangeArrowheads="1"/>
                        </wps:cNvSpPr>
                        <wps:spPr bwMode="auto">
                          <a:xfrm>
                            <a:off x="1010285" y="29845"/>
                            <a:ext cx="191770" cy="247015"/>
                          </a:xfrm>
                          <a:prstGeom prst="rect">
                            <a:avLst/>
                          </a:prstGeom>
                          <a:noFill/>
                          <a:ln>
                            <a:noFill/>
                          </a:ln>
                        </wps:spPr>
                        <wps:txbx>
                          <w:txbxContent>
                            <w:p w14:paraId="4E249061" w14:textId="77777777" w:rsidR="00AD057E" w:rsidRDefault="00AD057E" w:rsidP="00B90A72">
                              <w:r>
                                <w:rPr>
                                  <w:rFonts w:ascii="ＨＧゴシックE" w:cs="ＨＧゴシックE" w:hint="eastAsia"/>
                                  <w:b/>
                                  <w:bCs/>
                                  <w:color w:val="FFFFFF"/>
                                  <w:sz w:val="30"/>
                                  <w:szCs w:val="30"/>
                                </w:rPr>
                                <w:t>告</w:t>
                              </w:r>
                            </w:p>
                          </w:txbxContent>
                        </wps:txbx>
                        <wps:bodyPr rot="0" vert="horz" wrap="none" lIns="0" tIns="0" rIns="0" bIns="0" anchor="t" anchorCtr="0" upright="1">
                          <a:spAutoFit/>
                        </wps:bodyPr>
                      </wps:wsp>
                      <wps:wsp>
                        <wps:cNvPr id="51" name="Rectangle 38"/>
                        <wps:cNvSpPr>
                          <a:spLocks noChangeArrowheads="1"/>
                        </wps:cNvSpPr>
                        <wps:spPr bwMode="auto">
                          <a:xfrm>
                            <a:off x="1206500" y="29845"/>
                            <a:ext cx="95885" cy="228600"/>
                          </a:xfrm>
                          <a:prstGeom prst="rect">
                            <a:avLst/>
                          </a:prstGeom>
                          <a:noFill/>
                          <a:ln>
                            <a:noFill/>
                          </a:ln>
                        </wps:spPr>
                        <wps:txbx>
                          <w:txbxContent>
                            <w:p w14:paraId="5109D1C9" w14:textId="77777777" w:rsidR="00AD057E" w:rsidRDefault="00AD057E" w:rsidP="00B90A72">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52" name="Rectangle 39"/>
                        <wps:cNvSpPr>
                          <a:spLocks noChangeArrowheads="1"/>
                        </wps:cNvSpPr>
                        <wps:spPr bwMode="auto">
                          <a:xfrm>
                            <a:off x="1304925" y="29845"/>
                            <a:ext cx="191135" cy="327025"/>
                          </a:xfrm>
                          <a:prstGeom prst="rect">
                            <a:avLst/>
                          </a:prstGeom>
                          <a:noFill/>
                          <a:ln>
                            <a:noFill/>
                          </a:ln>
                        </wps:spPr>
                        <wps:txbx>
                          <w:txbxContent>
                            <w:p w14:paraId="2B56A6AE" w14:textId="77777777" w:rsidR="00AD057E" w:rsidRDefault="00AD057E" w:rsidP="00B90A72">
                              <w:pPr>
                                <w:rPr>
                                  <w:rFonts w:ascii="SimSun" w:hAnsi="SimSun" w:cs="SimSun"/>
                                </w:rPr>
                              </w:pPr>
                              <w:r>
                                <w:rPr>
                                  <w:rFonts w:ascii="SimSun" w:hAnsi="SimSun" w:cs="SimSun" w:hint="eastAsia"/>
                                  <w:b/>
                                  <w:bCs/>
                                  <w:color w:val="FFFFFF"/>
                                  <w:sz w:val="30"/>
                                  <w:szCs w:val="30"/>
                                </w:rPr>
                                <w:t>书</w:t>
                              </w:r>
                            </w:p>
                          </w:txbxContent>
                        </wps:txbx>
                        <wps:bodyPr rot="0" vert="horz" wrap="none" lIns="0" tIns="0" rIns="0" bIns="0" anchor="t" anchorCtr="0" upright="1">
                          <a:spAutoFit/>
                        </wps:bodyPr>
                      </wps:wsp>
                      <wps:wsp>
                        <wps:cNvPr id="53" name="Rectangle 40"/>
                        <wps:cNvSpPr>
                          <a:spLocks noChangeArrowheads="1"/>
                        </wps:cNvSpPr>
                        <wps:spPr bwMode="auto">
                          <a:xfrm>
                            <a:off x="1501140" y="29845"/>
                            <a:ext cx="95885" cy="228600"/>
                          </a:xfrm>
                          <a:prstGeom prst="rect">
                            <a:avLst/>
                          </a:prstGeom>
                          <a:noFill/>
                          <a:ln>
                            <a:noFill/>
                          </a:ln>
                        </wps:spPr>
                        <wps:txbx>
                          <w:txbxContent>
                            <w:p w14:paraId="15C6E3A1" w14:textId="77777777" w:rsidR="00AD057E" w:rsidRDefault="00AD057E" w:rsidP="00B90A72">
                              <w:r>
                                <w:rPr>
                                  <w:rFonts w:ascii="ＨＧゴシックE" w:eastAsia="ＨＧゴシックE" w:cs="ＨＧゴシックE"/>
                                  <w:b/>
                                  <w:bCs/>
                                  <w:color w:val="FFFFFF"/>
                                  <w:sz w:val="30"/>
                                  <w:szCs w:val="30"/>
                                </w:rPr>
                                <w:t xml:space="preserve"> </w:t>
                              </w:r>
                            </w:p>
                          </w:txbxContent>
                        </wps:txbx>
                        <wps:bodyPr rot="0" vert="horz" wrap="none" lIns="0" tIns="0" rIns="0" bIns="0" anchor="t" anchorCtr="0" upright="1">
                          <a:spAutoFit/>
                        </wps:bodyPr>
                      </wps:wsp>
                      <wps:wsp>
                        <wps:cNvPr id="54" name="Rectangle 41"/>
                        <wps:cNvSpPr>
                          <a:spLocks noChangeArrowheads="1"/>
                        </wps:cNvSpPr>
                        <wps:spPr bwMode="auto">
                          <a:xfrm>
                            <a:off x="1599565" y="22225"/>
                            <a:ext cx="233045" cy="229870"/>
                          </a:xfrm>
                          <a:prstGeom prst="rect">
                            <a:avLst/>
                          </a:prstGeom>
                          <a:noFill/>
                          <a:ln>
                            <a:noFill/>
                          </a:ln>
                        </wps:spPr>
                        <wps:txbx>
                          <w:txbxContent>
                            <w:p w14:paraId="39EE9F8D" w14:textId="77777777" w:rsidR="00AD057E" w:rsidRDefault="00AD057E" w:rsidP="00B90A72">
                              <w:r>
                                <w:rPr>
                                  <w:rFonts w:ascii="Arial" w:hAnsi="Arial" w:cs="Arial"/>
                                  <w:color w:val="FFFFFF"/>
                                  <w:sz w:val="30"/>
                                  <w:szCs w:val="30"/>
                                </w:rPr>
                                <w:t>(</w:t>
                              </w:r>
                              <w:r>
                                <w:rPr>
                                  <w:rFonts w:ascii="Arial" w:hAnsi="Arial" w:cs="Arial" w:hint="eastAsia"/>
                                  <w:color w:val="FFFFFF"/>
                                  <w:sz w:val="30"/>
                                  <w:szCs w:val="30"/>
                                </w:rPr>
                                <w:t>3</w:t>
                              </w:r>
                              <w:r>
                                <w:rPr>
                                  <w:rFonts w:ascii="Arial" w:hAnsi="Arial" w:cs="Arial"/>
                                  <w:color w:val="FFFFFF"/>
                                  <w:sz w:val="30"/>
                                  <w:szCs w:val="30"/>
                                </w:rPr>
                                <w:t>)</w:t>
                              </w:r>
                            </w:p>
                          </w:txbxContent>
                        </wps:txbx>
                        <wps:bodyPr rot="0" vert="horz" wrap="none" lIns="0" tIns="0" rIns="0" bIns="0" anchor="t" anchorCtr="0" upright="1">
                          <a:spAutoFit/>
                        </wps:bodyPr>
                      </wps:wsp>
                    </wpc:wpc>
                  </a:graphicData>
                </a:graphic>
              </wp:inline>
            </w:drawing>
          </mc:Choice>
          <mc:Fallback>
            <w:pict>
              <v:group w14:anchorId="71AB0850" id="画布 59" o:spid="_x0000_s1067" editas="canvas" style="width:155.25pt;height:33.55pt;mso-position-horizontal-relative:char;mso-position-vertical-relative:line" coordsize="19716,4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">
                <v:shape id="_x0000_s1068" type="#_x0000_t75" style="position:absolute;width:19716;height:4260;visibility:visible;mso-wrap-style:square">
                  <v:fill o:detectmouseclick="t"/>
                  <v:path o:connecttype="none"/>
                </v:shape>
                <v:oval id="Oval 28" o:spid="_x0000_s1069" style="position:absolute;left:17081;top:50;width:2635;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" fillcolor="gray" strokecolor="#a0a0a0" strokeweight=".1pt"/>
                <v:oval id="Oval 29" o:spid="_x0000_s1070" style="position:absolute;top:95;width:2635;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" fillcolor="gray" strokecolor="#a0a0a0" strokeweight=".1pt"/>
                <v:rect id="Rectangle 30" o:spid="_x0000_s1071" style="position:absolute;left:1365;top:50;width:17043;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" fillcolor="gray" strokecolor="#a0a0a0" strokeweight=".1pt"/>
                <v:rect id="Rectangle 31" o:spid="_x0000_s1072" style="position:absolute;left:1257;top:298;width:1911;height:32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4BBC69B4" w14:textId="77777777" w:rsidR="00AD057E" w:rsidRDefault="00AD057E" w:rsidP="00B90A72">
                        <w:pPr>
                          <w:rPr>
                            <w:rFonts w:ascii="SimSun" w:hAnsi="SimSun" w:cs="SimSun"/>
                            <w:b/>
                            <w:color w:val="FFFFFF"/>
                            <w:sz w:val="30"/>
                            <w:szCs w:val="30"/>
                          </w:rPr>
                        </w:pPr>
                        <w:r>
                          <w:rPr>
                            <w:rFonts w:ascii="SimSun" w:hAnsi="SimSun" w:cs="SimSun" w:hint="eastAsia"/>
                            <w:b/>
                            <w:color w:val="FFFFFF"/>
                            <w:sz w:val="30"/>
                            <w:szCs w:val="30"/>
                          </w:rPr>
                          <w:t>发</w:t>
                        </w:r>
                      </w:p>
                    </w:txbxContent>
                  </v:textbox>
                </v:rect>
                <v:rect id="Rectangle 32" o:spid="_x0000_s1073" style="position:absolute;left:3225;top:298;width:95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4B5B09B2" w14:textId="77777777" w:rsidR="00AD057E" w:rsidRDefault="00AD057E" w:rsidP="00B90A72">
                        <w:r>
                          <w:rPr>
                            <w:rFonts w:ascii="ＨＧゴシックE" w:eastAsia="ＨＧゴシックE" w:cs="ＨＧゴシックE"/>
                            <w:b/>
                            <w:bCs/>
                            <w:color w:val="FFFFFF"/>
                            <w:sz w:val="30"/>
                            <w:szCs w:val="30"/>
                          </w:rPr>
                          <w:t xml:space="preserve"> </w:t>
                        </w:r>
                      </w:p>
                    </w:txbxContent>
                  </v:textbox>
                </v:rect>
                <v:rect id="Rectangle 33" o:spid="_x0000_s1074" style="position:absolute;left:4203;top:298;width:191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70A0E173" w14:textId="77777777" w:rsidR="00AD057E" w:rsidRDefault="00AD057E" w:rsidP="00B90A72">
                        <w:pPr>
                          <w:rPr>
                            <w:rFonts w:ascii="ＨＧゴシックE" w:cs="ＨＧゴシックE"/>
                            <w:b/>
                            <w:bCs/>
                            <w:color w:val="FFFFFF"/>
                            <w:sz w:val="30"/>
                            <w:szCs w:val="30"/>
                          </w:rPr>
                        </w:pPr>
                        <w:r>
                          <w:rPr>
                            <w:rFonts w:ascii="ＨＧゴシックE" w:cs="ＨＧゴシックE" w:hint="eastAsia"/>
                            <w:b/>
                            <w:bCs/>
                            <w:color w:val="FFFFFF"/>
                            <w:sz w:val="30"/>
                            <w:szCs w:val="30"/>
                          </w:rPr>
                          <w:t>明</w:t>
                        </w:r>
                      </w:p>
                    </w:txbxContent>
                  </v:textbox>
                </v:rect>
                <v:rect id="Rectangle 34" o:spid="_x0000_s1075" style="position:absolute;left:6172;top:298;width:95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057A45A4" w14:textId="77777777" w:rsidR="00AD057E" w:rsidRDefault="00AD057E" w:rsidP="00B90A72">
                        <w:r>
                          <w:rPr>
                            <w:rFonts w:ascii="ＨＧゴシックE" w:eastAsia="ＨＧゴシックE" w:cs="ＨＧゴシックE"/>
                            <w:b/>
                            <w:bCs/>
                            <w:color w:val="FFFFFF"/>
                            <w:sz w:val="30"/>
                            <w:szCs w:val="30"/>
                          </w:rPr>
                          <w:t xml:space="preserve"> </w:t>
                        </w:r>
                      </w:p>
                    </w:txbxContent>
                  </v:textbox>
                </v:rect>
                <v:rect id="Rectangle 35" o:spid="_x0000_s1076" style="position:absolute;left:7150;top:298;width:1911;height:32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0DA1BC6D" w14:textId="77777777" w:rsidR="00AD057E" w:rsidRDefault="00AD057E" w:rsidP="00B90A72">
                        <w:pPr>
                          <w:rPr>
                            <w:rFonts w:ascii="SimSun" w:hAnsi="SimSun" w:cs="SimSun"/>
                          </w:rPr>
                        </w:pPr>
                        <w:r>
                          <w:rPr>
                            <w:rFonts w:ascii="SimSun" w:hAnsi="SimSun" w:cs="SimSun" w:hint="eastAsia"/>
                            <w:b/>
                            <w:bCs/>
                            <w:color w:val="FFFFFF"/>
                            <w:sz w:val="30"/>
                            <w:szCs w:val="30"/>
                          </w:rPr>
                          <w:t>报</w:t>
                        </w:r>
                      </w:p>
                    </w:txbxContent>
                  </v:textbox>
                </v:rect>
                <v:rect id="Rectangle 36" o:spid="_x0000_s1077" style="position:absolute;left:9118;top:298;width:95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22253DD0" w14:textId="77777777" w:rsidR="00AD057E" w:rsidRDefault="00AD057E" w:rsidP="00B90A72">
                        <w:r>
                          <w:rPr>
                            <w:rFonts w:ascii="ＨＧゴシックE" w:eastAsia="ＨＧゴシックE" w:cs="ＨＧゴシックE"/>
                            <w:b/>
                            <w:bCs/>
                            <w:color w:val="FFFFFF"/>
                            <w:sz w:val="30"/>
                            <w:szCs w:val="30"/>
                          </w:rPr>
                          <w:t xml:space="preserve"> </w:t>
                        </w:r>
                      </w:p>
                    </w:txbxContent>
                  </v:textbox>
                </v:rect>
                <v:rect id="Rectangle 37" o:spid="_x0000_s1078" style="position:absolute;left:10102;top:298;width:191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4E249061" w14:textId="77777777" w:rsidR="00AD057E" w:rsidRDefault="00AD057E" w:rsidP="00B90A72">
                        <w:r>
                          <w:rPr>
                            <w:rFonts w:ascii="ＨＧゴシックE" w:cs="ＨＧゴシックE" w:hint="eastAsia"/>
                            <w:b/>
                            <w:bCs/>
                            <w:color w:val="FFFFFF"/>
                            <w:sz w:val="30"/>
                            <w:szCs w:val="30"/>
                          </w:rPr>
                          <w:t>告</w:t>
                        </w:r>
                      </w:p>
                    </w:txbxContent>
                  </v:textbox>
                </v:rect>
                <v:rect id="Rectangle 38" o:spid="_x0000_s1079" style="position:absolute;left:12065;top:298;width:95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5109D1C9" w14:textId="77777777" w:rsidR="00AD057E" w:rsidRDefault="00AD057E" w:rsidP="00B90A72">
                        <w:r>
                          <w:rPr>
                            <w:rFonts w:ascii="ＨＧゴシックE" w:eastAsia="ＨＧゴシックE" w:cs="ＨＧゴシックE"/>
                            <w:b/>
                            <w:bCs/>
                            <w:color w:val="FFFFFF"/>
                            <w:sz w:val="30"/>
                            <w:szCs w:val="30"/>
                          </w:rPr>
                          <w:t xml:space="preserve"> </w:t>
                        </w:r>
                      </w:p>
                    </w:txbxContent>
                  </v:textbox>
                </v:rect>
                <v:rect id="Rectangle 39" o:spid="_x0000_s1080" style="position:absolute;left:13049;top:298;width:1911;height:32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2B56A6AE" w14:textId="77777777" w:rsidR="00AD057E" w:rsidRDefault="00AD057E" w:rsidP="00B90A72">
                        <w:pPr>
                          <w:rPr>
                            <w:rFonts w:ascii="SimSun" w:hAnsi="SimSun" w:cs="SimSun"/>
                          </w:rPr>
                        </w:pPr>
                        <w:r>
                          <w:rPr>
                            <w:rFonts w:ascii="SimSun" w:hAnsi="SimSun" w:cs="SimSun" w:hint="eastAsia"/>
                            <w:b/>
                            <w:bCs/>
                            <w:color w:val="FFFFFF"/>
                            <w:sz w:val="30"/>
                            <w:szCs w:val="30"/>
                          </w:rPr>
                          <w:t>书</w:t>
                        </w:r>
                      </w:p>
                    </w:txbxContent>
                  </v:textbox>
                </v:rect>
                <v:rect id="Rectangle 40" o:spid="_x0000_s1081" style="position:absolute;left:15011;top:298;width:95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15C6E3A1" w14:textId="77777777" w:rsidR="00AD057E" w:rsidRDefault="00AD057E" w:rsidP="00B90A72">
                        <w:r>
                          <w:rPr>
                            <w:rFonts w:ascii="ＨＧゴシックE" w:eastAsia="ＨＧゴシックE" w:cs="ＨＧゴシックE"/>
                            <w:b/>
                            <w:bCs/>
                            <w:color w:val="FFFFFF"/>
                            <w:sz w:val="30"/>
                            <w:szCs w:val="30"/>
                          </w:rPr>
                          <w:t xml:space="preserve"> </w:t>
                        </w:r>
                      </w:p>
                    </w:txbxContent>
                  </v:textbox>
                </v:rect>
                <v:rect id="Rectangle 41" o:spid="_x0000_s1082" style="position:absolute;left:15995;top:222;width:2331;height:22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39EE9F8D" w14:textId="77777777" w:rsidR="00AD057E" w:rsidRDefault="00AD057E" w:rsidP="00B90A72">
                        <w:r>
                          <w:rPr>
                            <w:rFonts w:ascii="Arial" w:hAnsi="Arial" w:cs="Arial"/>
                            <w:color w:val="FFFFFF"/>
                            <w:sz w:val="30"/>
                            <w:szCs w:val="30"/>
                          </w:rPr>
                          <w:t>(</w:t>
                        </w:r>
                        <w:r>
                          <w:rPr>
                            <w:rFonts w:ascii="Arial" w:hAnsi="Arial" w:cs="Arial" w:hint="eastAsia"/>
                            <w:color w:val="FFFFFF"/>
                            <w:sz w:val="30"/>
                            <w:szCs w:val="30"/>
                          </w:rPr>
                          <w:t>3</w:t>
                        </w:r>
                        <w:r>
                          <w:rPr>
                            <w:rFonts w:ascii="Arial" w:hAnsi="Arial" w:cs="Arial"/>
                            <w:color w:val="FFFFFF"/>
                            <w:sz w:val="30"/>
                            <w:szCs w:val="30"/>
                          </w:rPr>
                          <w:t>)</w:t>
                        </w:r>
                      </w:p>
                    </w:txbxContent>
                  </v:textbox>
                </v:rect>
                <w10:anchorlock/>
              </v:group>
            </w:pict>
          </mc:Fallback>
        </mc:AlternateContent>
      </w:r>
    </w:p>
    <w:p w14:paraId="3C431252" w14:textId="77777777" w:rsidR="00B90A72" w:rsidRDefault="00B90A72" w:rsidP="00B90A72">
      <w:pPr>
        <w:pBdr>
          <w:bottom w:val="single" w:sz="6" w:space="1" w:color="auto"/>
        </w:pBdr>
        <w:autoSpaceDE w:val="0"/>
        <w:autoSpaceDN w:val="0"/>
        <w:textAlignment w:val="bottom"/>
        <w:rPr>
          <w:sz w:val="8"/>
        </w:rPr>
      </w:pPr>
      <w:r>
        <w:rPr>
          <w:noProof/>
          <w:sz w:val="8"/>
        </w:rPr>
        <mc:AlternateContent>
          <mc:Choice Requires="wps">
            <w:drawing>
              <wp:anchor distT="0" distB="0" distL="114300" distR="114300" simplePos="0" relativeHeight="251661312" behindDoc="0" locked="0" layoutInCell="1" allowOverlap="1" wp14:anchorId="22C24C48" wp14:editId="12F53822">
                <wp:simplePos x="0" y="0"/>
                <wp:positionH relativeFrom="column">
                  <wp:posOffset>530225</wp:posOffset>
                </wp:positionH>
                <wp:positionV relativeFrom="paragraph">
                  <wp:posOffset>536575</wp:posOffset>
                </wp:positionV>
                <wp:extent cx="6172835" cy="1143000"/>
                <wp:effectExtent l="0" t="0" r="1905" b="3175"/>
                <wp:wrapNone/>
                <wp:docPr id="55" name="矩形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835" cy="1143000"/>
                        </a:xfrm>
                        <a:prstGeom prst="rect">
                          <a:avLst/>
                        </a:prstGeom>
                        <a:noFill/>
                        <a:ln>
                          <a:noFill/>
                        </a:ln>
                      </wps:spPr>
                      <wps:txbx>
                        <w:txbxContent>
                          <w:p w14:paraId="48FFEDA6" w14:textId="77777777" w:rsidR="00AD057E" w:rsidRDefault="00AD057E" w:rsidP="00B90A72">
                            <w:pPr>
                              <w:numPr>
                                <w:ilvl w:val="0"/>
                                <w:numId w:val="21"/>
                              </w:numPr>
                              <w:rPr>
                                <w:rFonts w:ascii="MS Gothic" w:cs="MS Gothic"/>
                                <w:color w:val="000000"/>
                                <w:sz w:val="18"/>
                                <w:szCs w:val="18"/>
                                <w:lang w:eastAsia="zh-CN"/>
                              </w:rPr>
                            </w:pPr>
                            <w:r>
                              <w:rPr>
                                <w:rFonts w:ascii="SimSun" w:hAnsi="SimSun" w:cs="SimSun" w:hint="eastAsia"/>
                                <w:color w:val="000000"/>
                                <w:sz w:val="18"/>
                                <w:szCs w:val="18"/>
                                <w:lang w:eastAsia="zh-CN"/>
                              </w:rPr>
                              <w:t>请写明为了实现此发明</w:t>
                            </w:r>
                            <w:r>
                              <w:rPr>
                                <w:rFonts w:ascii="MS Gothic" w:eastAsia="MS Gothic" w:cs="MS Gothic" w:hint="eastAsia"/>
                                <w:color w:val="000000"/>
                                <w:sz w:val="18"/>
                                <w:szCs w:val="18"/>
                                <w:lang w:eastAsia="zh-CN"/>
                              </w:rPr>
                              <w:t>、</w:t>
                            </w:r>
                            <w:r>
                              <w:rPr>
                                <w:rFonts w:ascii="MS Gothic" w:cs="MS Gothic" w:hint="eastAsia"/>
                                <w:color w:val="000000"/>
                                <w:sz w:val="18"/>
                                <w:szCs w:val="18"/>
                                <w:lang w:eastAsia="zh-CN"/>
                              </w:rPr>
                              <w:t>你认为最佳的实施状态是怎样的（包括发明所要使用的设备、系统及重要部件等全部内容）。</w:t>
                            </w:r>
                          </w:p>
                          <w:p w14:paraId="1D4CE31B" w14:textId="77777777" w:rsidR="00AD057E" w:rsidRDefault="00AD057E" w:rsidP="00B90A72">
                            <w:pPr>
                              <w:numPr>
                                <w:ilvl w:val="0"/>
                                <w:numId w:val="21"/>
                              </w:numPr>
                              <w:rPr>
                                <w:sz w:val="18"/>
                                <w:szCs w:val="18"/>
                                <w:lang w:eastAsia="zh-CN"/>
                              </w:rPr>
                            </w:pPr>
                            <w:r>
                              <w:rPr>
                                <w:rFonts w:hint="eastAsia"/>
                                <w:sz w:val="18"/>
                                <w:szCs w:val="18"/>
                                <w:lang w:eastAsia="zh-CN"/>
                              </w:rPr>
                              <w:t>请尽可能详细写明此发明重要部件的结构、运行方式、作用等。</w:t>
                            </w:r>
                          </w:p>
                          <w:p w14:paraId="29B14892" w14:textId="77777777" w:rsidR="00AD057E" w:rsidRDefault="00AD057E" w:rsidP="00B90A72">
                            <w:pPr>
                              <w:numPr>
                                <w:ilvl w:val="0"/>
                                <w:numId w:val="21"/>
                              </w:numPr>
                              <w:rPr>
                                <w:b/>
                                <w:sz w:val="18"/>
                                <w:szCs w:val="18"/>
                                <w:lang w:eastAsia="zh-CN"/>
                              </w:rPr>
                            </w:pPr>
                            <w:r>
                              <w:rPr>
                                <w:rFonts w:hint="eastAsia"/>
                                <w:b/>
                                <w:sz w:val="18"/>
                                <w:szCs w:val="18"/>
                                <w:lang w:eastAsia="zh-CN"/>
                              </w:rPr>
                              <w:t>请写出由此发明引申出的、其他相近似的方案的至少两个示例。</w:t>
                            </w:r>
                          </w:p>
                          <w:p w14:paraId="1139C0A4" w14:textId="77777777" w:rsidR="00AD057E" w:rsidRDefault="00AD057E" w:rsidP="00B90A72">
                            <w:pPr>
                              <w:numPr>
                                <w:ilvl w:val="0"/>
                                <w:numId w:val="21"/>
                              </w:numPr>
                              <w:rPr>
                                <w:b/>
                                <w:sz w:val="18"/>
                                <w:szCs w:val="18"/>
                                <w:lang w:eastAsia="zh-CN"/>
                              </w:rPr>
                            </w:pPr>
                            <w:r>
                              <w:rPr>
                                <w:rFonts w:hint="eastAsia"/>
                                <w:b/>
                                <w:sz w:val="18"/>
                                <w:szCs w:val="18"/>
                                <w:lang w:eastAsia="zh-CN"/>
                              </w:rPr>
                              <w:t>对于所列出的公式请说明公式整体含义及各个参数的具体含义，并给出可选的其他公式示例。</w:t>
                            </w:r>
                          </w:p>
                          <w:p w14:paraId="6F9FFE82" w14:textId="77777777" w:rsidR="00AD057E" w:rsidRDefault="00AD057E" w:rsidP="00B90A72">
                            <w:pPr>
                              <w:rPr>
                                <w:sz w:val="18"/>
                                <w:szCs w:val="18"/>
                                <w:lang w:eastAsia="zh-CN"/>
                              </w:rPr>
                            </w:pPr>
                            <w:r>
                              <w:rPr>
                                <w:rFonts w:hint="eastAsia"/>
                                <w:sz w:val="18"/>
                                <w:szCs w:val="18"/>
                                <w:lang w:eastAsia="zh-CN"/>
                              </w:rPr>
                              <w:t>注</w:t>
                            </w:r>
                            <w:r>
                              <w:rPr>
                                <w:rFonts w:hint="eastAsia"/>
                                <w:sz w:val="18"/>
                                <w:szCs w:val="18"/>
                                <w:lang w:eastAsia="zh-CN"/>
                              </w:rPr>
                              <w:t xml:space="preserve"> </w:t>
                            </w:r>
                            <w:r>
                              <w:rPr>
                                <w:rFonts w:hint="eastAsia"/>
                                <w:sz w:val="18"/>
                                <w:szCs w:val="18"/>
                                <w:lang w:eastAsia="zh-CN"/>
                              </w:rPr>
                              <w:t>参照图纸、图表、流程图等资料时，请编号进行说明、描述；如果有技术报告等材料，请充分利用，加以辅助说明。</w:t>
                            </w:r>
                          </w:p>
                        </w:txbxContent>
                      </wps:txbx>
                      <wps:bodyPr rot="0" vert="horz" wrap="none" lIns="0" tIns="0" rIns="0" bIns="0" anchor="t" anchorCtr="0" upright="1">
                        <a:spAutoFit/>
                      </wps:bodyPr>
                    </wps:wsp>
                  </a:graphicData>
                </a:graphic>
              </wp:anchor>
            </w:drawing>
          </mc:Choice>
          <mc:Fallback>
            <w:pict>
              <v:rect w14:anchorId="22C24C48" id="矩形 55" o:spid="_x0000_s1083" style="position:absolute;left:0;text-align:left;margin-left:41.75pt;margin-top:42.25pt;width:486.05pt;height:90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" filled="f" stroked="f">
                <v:textbox style="mso-fit-shape-to-text:t" inset="0,0,0,0">
                  <w:txbxContent>
                    <w:p w14:paraId="48FFEDA6" w14:textId="77777777" w:rsidR="00AD057E" w:rsidRDefault="00AD057E" w:rsidP="00B90A72">
                      <w:pPr>
                        <w:numPr>
                          <w:ilvl w:val="0"/>
                          <w:numId w:val="21"/>
                        </w:numPr>
                        <w:rPr>
                          <w:rFonts w:ascii="MS Gothic" w:cs="MS Gothic"/>
                          <w:color w:val="000000"/>
                          <w:sz w:val="18"/>
                          <w:szCs w:val="18"/>
                          <w:lang w:eastAsia="zh-CN"/>
                        </w:rPr>
                      </w:pPr>
                      <w:r>
                        <w:rPr>
                          <w:rFonts w:ascii="SimSun" w:hAnsi="SimSun" w:cs="SimSun" w:hint="eastAsia"/>
                          <w:color w:val="000000"/>
                          <w:sz w:val="18"/>
                          <w:szCs w:val="18"/>
                          <w:lang w:eastAsia="zh-CN"/>
                        </w:rPr>
                        <w:t>请写明为了实现此发明</w:t>
                      </w:r>
                      <w:r>
                        <w:rPr>
                          <w:rFonts w:ascii="MS Gothic" w:eastAsia="MS Gothic" w:cs="MS Gothic" w:hint="eastAsia"/>
                          <w:color w:val="000000"/>
                          <w:sz w:val="18"/>
                          <w:szCs w:val="18"/>
                          <w:lang w:eastAsia="zh-CN"/>
                        </w:rPr>
                        <w:t>、</w:t>
                      </w:r>
                      <w:r>
                        <w:rPr>
                          <w:rFonts w:ascii="MS Gothic" w:cs="MS Gothic" w:hint="eastAsia"/>
                          <w:color w:val="000000"/>
                          <w:sz w:val="18"/>
                          <w:szCs w:val="18"/>
                          <w:lang w:eastAsia="zh-CN"/>
                        </w:rPr>
                        <w:t>你认为最佳的实施状态是怎样的（包括发明所要使用的设备、系统及重要部件等全部内容）。</w:t>
                      </w:r>
                    </w:p>
                    <w:p w14:paraId="1D4CE31B" w14:textId="77777777" w:rsidR="00AD057E" w:rsidRDefault="00AD057E" w:rsidP="00B90A72">
                      <w:pPr>
                        <w:numPr>
                          <w:ilvl w:val="0"/>
                          <w:numId w:val="21"/>
                        </w:numPr>
                        <w:rPr>
                          <w:sz w:val="18"/>
                          <w:szCs w:val="18"/>
                          <w:lang w:eastAsia="zh-CN"/>
                        </w:rPr>
                      </w:pPr>
                      <w:r>
                        <w:rPr>
                          <w:rFonts w:hint="eastAsia"/>
                          <w:sz w:val="18"/>
                          <w:szCs w:val="18"/>
                          <w:lang w:eastAsia="zh-CN"/>
                        </w:rPr>
                        <w:t>请尽可能详细写明此发明重要部件的结构、运行方式、作用等。</w:t>
                      </w:r>
                    </w:p>
                    <w:p w14:paraId="29B14892" w14:textId="77777777" w:rsidR="00AD057E" w:rsidRDefault="00AD057E" w:rsidP="00B90A72">
                      <w:pPr>
                        <w:numPr>
                          <w:ilvl w:val="0"/>
                          <w:numId w:val="21"/>
                        </w:numPr>
                        <w:rPr>
                          <w:b/>
                          <w:sz w:val="18"/>
                          <w:szCs w:val="18"/>
                          <w:lang w:eastAsia="zh-CN"/>
                        </w:rPr>
                      </w:pPr>
                      <w:r>
                        <w:rPr>
                          <w:rFonts w:hint="eastAsia"/>
                          <w:b/>
                          <w:sz w:val="18"/>
                          <w:szCs w:val="18"/>
                          <w:lang w:eastAsia="zh-CN"/>
                        </w:rPr>
                        <w:t>请写出由此发明引申出的、其他相近似的方案的至少两个示例。</w:t>
                      </w:r>
                    </w:p>
                    <w:p w14:paraId="1139C0A4" w14:textId="77777777" w:rsidR="00AD057E" w:rsidRDefault="00AD057E" w:rsidP="00B90A72">
                      <w:pPr>
                        <w:numPr>
                          <w:ilvl w:val="0"/>
                          <w:numId w:val="21"/>
                        </w:numPr>
                        <w:rPr>
                          <w:b/>
                          <w:sz w:val="18"/>
                          <w:szCs w:val="18"/>
                          <w:lang w:eastAsia="zh-CN"/>
                        </w:rPr>
                      </w:pPr>
                      <w:r>
                        <w:rPr>
                          <w:rFonts w:hint="eastAsia"/>
                          <w:b/>
                          <w:sz w:val="18"/>
                          <w:szCs w:val="18"/>
                          <w:lang w:eastAsia="zh-CN"/>
                        </w:rPr>
                        <w:t>对于所列出的公式请说明公式整体含义及各个参数的具体含义，并给出可选的其他公式示例。</w:t>
                      </w:r>
                    </w:p>
                    <w:p w14:paraId="6F9FFE82" w14:textId="77777777" w:rsidR="00AD057E" w:rsidRDefault="00AD057E" w:rsidP="00B90A72">
                      <w:pPr>
                        <w:rPr>
                          <w:sz w:val="18"/>
                          <w:szCs w:val="18"/>
                          <w:lang w:eastAsia="zh-CN"/>
                        </w:rPr>
                      </w:pPr>
                      <w:r>
                        <w:rPr>
                          <w:rFonts w:hint="eastAsia"/>
                          <w:sz w:val="18"/>
                          <w:szCs w:val="18"/>
                          <w:lang w:eastAsia="zh-CN"/>
                        </w:rPr>
                        <w:t>注</w:t>
                      </w:r>
                      <w:r>
                        <w:rPr>
                          <w:rFonts w:hint="eastAsia"/>
                          <w:sz w:val="18"/>
                          <w:szCs w:val="18"/>
                          <w:lang w:eastAsia="zh-CN"/>
                        </w:rPr>
                        <w:t xml:space="preserve"> </w:t>
                      </w:r>
                      <w:r>
                        <w:rPr>
                          <w:rFonts w:hint="eastAsia"/>
                          <w:sz w:val="18"/>
                          <w:szCs w:val="18"/>
                          <w:lang w:eastAsia="zh-CN"/>
                        </w:rPr>
                        <w:t>参照图纸、图表、流程图等资料时，请编号进行说明、描述；如果有技术报告等材料，请充分利用，加以辅助说明。</w:t>
                      </w:r>
                    </w:p>
                  </w:txbxContent>
                </v:textbox>
              </v:rect>
            </w:pict>
          </mc:Fallback>
        </mc:AlternateContent>
      </w:r>
      <w:r>
        <w:rPr>
          <w:noProof/>
          <w:sz w:val="8"/>
        </w:rPr>
        <mc:AlternateContent>
          <mc:Choice Requires="wpc">
            <w:drawing>
              <wp:inline distT="0" distB="0" distL="0" distR="0" wp14:anchorId="647718E3" wp14:editId="4802A092">
                <wp:extent cx="6363970" cy="1828800"/>
                <wp:effectExtent l="635" t="3175" r="0" b="0"/>
                <wp:docPr id="60" name="画布 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6" name="Rectangle 23"/>
                        <wps:cNvSpPr>
                          <a:spLocks noChangeArrowheads="1"/>
                        </wps:cNvSpPr>
                        <wps:spPr bwMode="auto">
                          <a:xfrm>
                            <a:off x="6350" y="3175"/>
                            <a:ext cx="1318260" cy="323215"/>
                          </a:xfrm>
                          <a:prstGeom prst="rect">
                            <a:avLst/>
                          </a:prstGeom>
                          <a:solidFill>
                            <a:srgbClr val="00FF00"/>
                          </a:solidFill>
                          <a:ln w="9525">
                            <a:solidFill>
                              <a:srgbClr val="000000"/>
                            </a:solidFill>
                            <a:miter lim="800000"/>
                          </a:ln>
                        </wps:spPr>
                        <wps:bodyPr rot="0" vert="horz" wrap="square" lIns="91440" tIns="45720" rIns="91440" bIns="45720" anchor="t" anchorCtr="0" upright="1">
                          <a:noAutofit/>
                        </wps:bodyPr>
                      </wps:wsp>
                      <wps:wsp>
                        <wps:cNvPr id="57" name="Rectangle 24"/>
                        <wps:cNvSpPr>
                          <a:spLocks noChangeArrowheads="1"/>
                        </wps:cNvSpPr>
                        <wps:spPr bwMode="auto">
                          <a:xfrm>
                            <a:off x="121920" y="38735"/>
                            <a:ext cx="978535" cy="239395"/>
                          </a:xfrm>
                          <a:prstGeom prst="rect">
                            <a:avLst/>
                          </a:prstGeom>
                          <a:noFill/>
                          <a:ln>
                            <a:noFill/>
                          </a:ln>
                        </wps:spPr>
                        <wps:txbx>
                          <w:txbxContent>
                            <w:p w14:paraId="0DC64555" w14:textId="77777777" w:rsidR="00AD057E" w:rsidRDefault="00AD057E" w:rsidP="00B90A72">
                              <w:pPr>
                                <w:rPr>
                                  <w:rFonts w:ascii="SimSun" w:hAnsi="SimSun" w:cs="SimSun"/>
                                </w:rPr>
                              </w:pPr>
                              <w:r>
                                <w:rPr>
                                  <w:rFonts w:ascii="SimSun" w:hAnsi="SimSun" w:cs="SimSun" w:hint="eastAsia"/>
                                  <w:color w:val="000000"/>
                                  <w:szCs w:val="24"/>
                                </w:rPr>
                                <w:t>发明的具体说明</w:t>
                              </w:r>
                            </w:p>
                          </w:txbxContent>
                        </wps:txbx>
                        <wps:bodyPr rot="0" vert="horz" wrap="none" lIns="0" tIns="0" rIns="0" bIns="0" anchor="t" anchorCtr="0" upright="1">
                          <a:spAutoFit/>
                        </wps:bodyPr>
                      </wps:wsp>
                      <wps:wsp>
                        <wps:cNvPr id="58" name="Rectangle 25"/>
                        <wps:cNvSpPr>
                          <a:spLocks noChangeArrowheads="1"/>
                        </wps:cNvSpPr>
                        <wps:spPr bwMode="auto">
                          <a:xfrm>
                            <a:off x="228600" y="304800"/>
                            <a:ext cx="3543935" cy="228600"/>
                          </a:xfrm>
                          <a:prstGeom prst="rect">
                            <a:avLst/>
                          </a:prstGeom>
                          <a:noFill/>
                          <a:ln>
                            <a:noFill/>
                          </a:ln>
                        </wps:spPr>
                        <wps:txbx>
                          <w:txbxContent>
                            <w:p w14:paraId="69F0CB0F" w14:textId="77777777" w:rsidR="00AD057E" w:rsidRDefault="00AD057E" w:rsidP="00B90A72">
                              <w:pPr>
                                <w:rPr>
                                  <w:lang w:eastAsia="zh-CN"/>
                                </w:rPr>
                              </w:pPr>
                              <w:r>
                                <w:rPr>
                                  <w:rFonts w:ascii="MS Gothic" w:cs="MS Gothic" w:hint="eastAsia"/>
                                  <w:color w:val="000000"/>
                                  <w:sz w:val="18"/>
                                  <w:szCs w:val="18"/>
                                  <w:lang w:eastAsia="zh-CN"/>
                                </w:rPr>
                                <w:t>专利说明书中关于</w:t>
                              </w:r>
                              <w:r>
                                <w:rPr>
                                  <w:rFonts w:ascii="SimSun" w:hAnsi="SimSun" w:cs="MS Gothic"/>
                                  <w:color w:val="000000"/>
                                  <w:sz w:val="18"/>
                                  <w:szCs w:val="18"/>
                                  <w:lang w:eastAsia="zh-CN"/>
                                </w:rPr>
                                <w:t>[</w:t>
                              </w:r>
                              <w:r>
                                <w:rPr>
                                  <w:rFonts w:ascii="MS Gothic" w:cs="MS Gothic" w:hint="eastAsia"/>
                                  <w:color w:val="000000"/>
                                  <w:sz w:val="18"/>
                                  <w:szCs w:val="18"/>
                                  <w:shd w:val="pct10" w:color="auto" w:fill="FFFFFF"/>
                                  <w:lang w:eastAsia="zh-CN"/>
                                </w:rPr>
                                <w:t>实施实例</w:t>
                              </w:r>
                              <w:r>
                                <w:rPr>
                                  <w:rFonts w:ascii="SimSun" w:hAnsi="SimSun" w:cs="MS Gothic"/>
                                  <w:color w:val="000000"/>
                                  <w:sz w:val="18"/>
                                  <w:szCs w:val="18"/>
                                  <w:lang w:eastAsia="zh-CN"/>
                                </w:rPr>
                                <w:t>]</w:t>
                              </w:r>
                              <w:r>
                                <w:rPr>
                                  <w:rFonts w:ascii="SimSun" w:hAnsi="SimSun" w:cs="MS Gothic" w:hint="eastAsia"/>
                                  <w:color w:val="000000"/>
                                  <w:sz w:val="18"/>
                                  <w:szCs w:val="18"/>
                                  <w:lang w:eastAsia="zh-CN"/>
                                </w:rPr>
                                <w:t>的部分。请按照下列顺序加以详细说明。</w:t>
                              </w:r>
                            </w:p>
                          </w:txbxContent>
                        </wps:txbx>
                        <wps:bodyPr rot="0" vert="horz" wrap="none" lIns="0" tIns="0" rIns="0" bIns="0" anchor="t" anchorCtr="0" upright="1">
                          <a:spAutoFit/>
                        </wps:bodyPr>
                      </wps:wsp>
                    </wpc:wpc>
                  </a:graphicData>
                </a:graphic>
              </wp:inline>
            </w:drawing>
          </mc:Choice>
          <mc:Fallback>
            <w:pict>
              <v:group w14:anchorId="647718E3" id="画布 60" o:spid="_x0000_s1084" editas="canvas" style="width:501.1pt;height:2in;mso-position-horizontal-relative:char;mso-position-vertical-relative:line" coordsize="63639,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">
                <v:shape id="_x0000_s1085" type="#_x0000_t75" style="position:absolute;width:63639;height:18288;visibility:visible;mso-wrap-style:square">
                  <v:fill o:detectmouseclick="t"/>
                  <v:path o:connecttype="none"/>
                </v:shape>
                <v:rect id="Rectangle 23" o:spid="_x0000_s1086" style="position:absolute;left:63;top:31;width:13183;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" fillcolor="lime"/>
                <v:rect id="Rectangle 24" o:spid="_x0000_s1087" style="position:absolute;left:1219;top:387;width:9785;height:23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0DC64555" w14:textId="77777777" w:rsidR="00AD057E" w:rsidRDefault="00AD057E" w:rsidP="00B90A72">
                        <w:pPr>
                          <w:rPr>
                            <w:rFonts w:ascii="SimSun" w:hAnsi="SimSun" w:cs="SimSun"/>
                          </w:rPr>
                        </w:pPr>
                        <w:r>
                          <w:rPr>
                            <w:rFonts w:ascii="SimSun" w:hAnsi="SimSun" w:cs="SimSun" w:hint="eastAsia"/>
                            <w:color w:val="000000"/>
                            <w:szCs w:val="24"/>
                          </w:rPr>
                          <w:t>发明的具体说明</w:t>
                        </w:r>
                      </w:p>
                    </w:txbxContent>
                  </v:textbox>
                </v:rect>
                <v:rect id="Rectangle 25" o:spid="_x0000_s1088" style="position:absolute;left:2286;top:3048;width:3543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69F0CB0F" w14:textId="77777777" w:rsidR="00AD057E" w:rsidRDefault="00AD057E" w:rsidP="00B90A72">
                        <w:pPr>
                          <w:rPr>
                            <w:lang w:eastAsia="zh-CN"/>
                          </w:rPr>
                        </w:pPr>
                        <w:r>
                          <w:rPr>
                            <w:rFonts w:ascii="MS Gothic" w:cs="MS Gothic" w:hint="eastAsia"/>
                            <w:color w:val="000000"/>
                            <w:sz w:val="18"/>
                            <w:szCs w:val="18"/>
                            <w:lang w:eastAsia="zh-CN"/>
                          </w:rPr>
                          <w:t>专利说明书中关于</w:t>
                        </w:r>
                        <w:r>
                          <w:rPr>
                            <w:rFonts w:ascii="SimSun" w:hAnsi="SimSun" w:cs="MS Gothic"/>
                            <w:color w:val="000000"/>
                            <w:sz w:val="18"/>
                            <w:szCs w:val="18"/>
                            <w:lang w:eastAsia="zh-CN"/>
                          </w:rPr>
                          <w:t>[</w:t>
                        </w:r>
                        <w:r>
                          <w:rPr>
                            <w:rFonts w:ascii="MS Gothic" w:cs="MS Gothic" w:hint="eastAsia"/>
                            <w:color w:val="000000"/>
                            <w:sz w:val="18"/>
                            <w:szCs w:val="18"/>
                            <w:shd w:val="pct10" w:color="auto" w:fill="FFFFFF"/>
                            <w:lang w:eastAsia="zh-CN"/>
                          </w:rPr>
                          <w:t>实施实例</w:t>
                        </w:r>
                        <w:r>
                          <w:rPr>
                            <w:rFonts w:ascii="SimSun" w:hAnsi="SimSun" w:cs="MS Gothic"/>
                            <w:color w:val="000000"/>
                            <w:sz w:val="18"/>
                            <w:szCs w:val="18"/>
                            <w:lang w:eastAsia="zh-CN"/>
                          </w:rPr>
                          <w:t>]</w:t>
                        </w:r>
                        <w:r>
                          <w:rPr>
                            <w:rFonts w:ascii="SimSun" w:hAnsi="SimSun" w:cs="MS Gothic" w:hint="eastAsia"/>
                            <w:color w:val="000000"/>
                            <w:sz w:val="18"/>
                            <w:szCs w:val="18"/>
                            <w:lang w:eastAsia="zh-CN"/>
                          </w:rPr>
                          <w:t>的部分。请按照下列顺序加以详细说明。</w:t>
                        </w:r>
                      </w:p>
                    </w:txbxContent>
                  </v:textbox>
                </v:rect>
                <w10:anchorlock/>
              </v:group>
            </w:pict>
          </mc:Fallback>
        </mc:AlternateContent>
      </w:r>
    </w:p>
    <w:p w14:paraId="5864A6B4" w14:textId="5CD2A4DF" w:rsidR="00830EBE" w:rsidRPr="00800F4E" w:rsidRDefault="00B90A72" w:rsidP="00800F4E">
      <w:pPr>
        <w:pBdr>
          <w:bottom w:val="single" w:sz="6" w:space="1" w:color="auto"/>
        </w:pBdr>
        <w:autoSpaceDE w:val="0"/>
        <w:autoSpaceDN w:val="0"/>
        <w:textAlignment w:val="bottom"/>
        <w:rPr>
          <w:sz w:val="8"/>
        </w:rPr>
      </w:pPr>
      <w:r>
        <w:rPr>
          <w:sz w:val="8"/>
        </w:rPr>
        <w:t>Beijing</w:t>
      </w:r>
      <w:r>
        <w:rPr>
          <w:rFonts w:hint="eastAsia"/>
          <w:sz w:val="8"/>
        </w:rPr>
        <w:t xml:space="preserve"> </w:t>
      </w:r>
    </w:p>
    <w:p w14:paraId="025128A6" w14:textId="77777777" w:rsidR="001E40D2" w:rsidRPr="00F435B2" w:rsidRDefault="00F435B2" w:rsidP="0009434F">
      <w:pPr>
        <w:pStyle w:val="af0"/>
        <w:numPr>
          <w:ilvl w:val="0"/>
          <w:numId w:val="3"/>
        </w:numPr>
        <w:autoSpaceDE w:val="0"/>
        <w:autoSpaceDN w:val="0"/>
        <w:spacing w:beforeLines="50" w:before="120"/>
        <w:ind w:left="357" w:firstLineChars="0"/>
        <w:textAlignment w:val="bottom"/>
        <w:rPr>
          <w:rFonts w:eastAsia="SimSun" w:hAnsi="Times New Roman"/>
          <w:b/>
          <w:sz w:val="28"/>
          <w:lang w:eastAsia="zh-CN"/>
        </w:rPr>
      </w:pPr>
      <w:r w:rsidRPr="00F435B2">
        <w:rPr>
          <w:rFonts w:eastAsia="SimSun" w:hAnsi="Times New Roman" w:hint="eastAsia"/>
          <w:b/>
          <w:sz w:val="28"/>
          <w:lang w:eastAsia="zh-CN"/>
        </w:rPr>
        <w:t>发明背景</w:t>
      </w:r>
    </w:p>
    <w:p w14:paraId="71CC64E8" w14:textId="77777777" w:rsidR="00B2228C" w:rsidRDefault="00B2228C" w:rsidP="00AD20B9">
      <w:pPr>
        <w:autoSpaceDE w:val="0"/>
        <w:autoSpaceDN w:val="0"/>
        <w:textAlignment w:val="bottom"/>
        <w:rPr>
          <w:rFonts w:eastAsia="SimSun" w:hAnsi="Times New Roman"/>
          <w:lang w:eastAsia="zh-CN"/>
        </w:rPr>
      </w:pPr>
    </w:p>
    <w:p w14:paraId="44EED221" w14:textId="03EF6030" w:rsidR="00B96978" w:rsidRPr="001C40FD" w:rsidRDefault="00EE002D" w:rsidP="001C40FD">
      <w:pPr>
        <w:pStyle w:val="af0"/>
        <w:numPr>
          <w:ilvl w:val="0"/>
          <w:numId w:val="28"/>
        </w:numPr>
        <w:autoSpaceDE w:val="0"/>
        <w:autoSpaceDN w:val="0"/>
        <w:ind w:firstLineChars="0"/>
        <w:textAlignment w:val="bottom"/>
        <w:rPr>
          <w:ins w:id="456" w:author="Zheng, Ce" w:date="2022-07-12T00:27:00Z"/>
          <w:rFonts w:eastAsia="SimSun" w:hAnsi="Times New Roman"/>
          <w:b/>
          <w:bCs/>
          <w:sz w:val="24"/>
          <w:szCs w:val="24"/>
          <w:lang w:eastAsia="zh-CN"/>
        </w:rPr>
      </w:pPr>
      <w:ins w:id="457" w:author="Zheng, Ce" w:date="2022-07-12T00:27:00Z">
        <w:r w:rsidRPr="001C40FD">
          <w:rPr>
            <w:rFonts w:eastAsia="SimSun" w:hAnsi="Times New Roman"/>
            <w:b/>
            <w:bCs/>
            <w:sz w:val="24"/>
            <w:szCs w:val="24"/>
            <w:lang w:eastAsia="zh-CN"/>
          </w:rPr>
          <w:t>Client-server</w:t>
        </w:r>
        <w:r w:rsidRPr="001C40FD">
          <w:rPr>
            <w:rFonts w:eastAsia="SimSun" w:hAnsi="Times New Roman" w:hint="eastAsia"/>
            <w:b/>
            <w:bCs/>
            <w:sz w:val="24"/>
            <w:szCs w:val="24"/>
            <w:lang w:eastAsia="zh-CN"/>
          </w:rPr>
          <w:t>结构</w:t>
        </w:r>
      </w:ins>
    </w:p>
    <w:p w14:paraId="5FBD5185" w14:textId="63E435BF" w:rsidR="00B42AE9" w:rsidRDefault="00AD20B9" w:rsidP="00AD20B9">
      <w:pPr>
        <w:autoSpaceDE w:val="0"/>
        <w:autoSpaceDN w:val="0"/>
        <w:textAlignment w:val="bottom"/>
        <w:rPr>
          <w:rFonts w:eastAsia="SimSun" w:hAnsi="Times New Roman"/>
          <w:lang w:eastAsia="zh-CN"/>
        </w:rPr>
      </w:pPr>
      <w:r>
        <w:rPr>
          <w:rFonts w:eastAsia="SimSun" w:hAnsi="Times New Roman" w:hint="eastAsia"/>
          <w:lang w:eastAsia="zh-CN"/>
        </w:rPr>
        <w:t>传统</w:t>
      </w:r>
      <w:r w:rsidR="00F8009A">
        <w:rPr>
          <w:rFonts w:eastAsia="SimSun" w:hAnsi="Times New Roman" w:hint="eastAsia"/>
          <w:lang w:eastAsia="zh-CN"/>
        </w:rPr>
        <w:t>中心化</w:t>
      </w:r>
      <w:r w:rsidR="00F8009A">
        <w:rPr>
          <w:rFonts w:eastAsia="SimSun" w:hAnsi="Times New Roman" w:hint="eastAsia"/>
          <w:lang w:eastAsia="zh-CN"/>
        </w:rPr>
        <w:t>Client</w:t>
      </w:r>
      <w:r w:rsidR="00F8009A">
        <w:rPr>
          <w:rFonts w:eastAsia="SimSun" w:hAnsi="Times New Roman"/>
          <w:lang w:eastAsia="zh-CN"/>
        </w:rPr>
        <w:t>-</w:t>
      </w:r>
      <w:r w:rsidR="00F8009A">
        <w:rPr>
          <w:rFonts w:eastAsia="SimSun" w:hAnsi="Times New Roman" w:hint="eastAsia"/>
          <w:lang w:eastAsia="zh-CN"/>
        </w:rPr>
        <w:t>Server</w:t>
      </w:r>
      <w:r>
        <w:rPr>
          <w:rFonts w:eastAsia="SimSun" w:hAnsi="Times New Roman" w:hint="eastAsia"/>
          <w:lang w:eastAsia="zh-CN"/>
        </w:rPr>
        <w:t>联邦学习</w:t>
      </w:r>
      <w:r w:rsidR="00C52021">
        <w:rPr>
          <w:rFonts w:eastAsia="SimSun" w:hAnsi="Times New Roman" w:hint="eastAsia"/>
          <w:lang w:eastAsia="zh-CN"/>
        </w:rPr>
        <w:t>网络</w:t>
      </w:r>
      <w:r w:rsidR="0098202F">
        <w:rPr>
          <w:rFonts w:eastAsia="SimSun" w:hAnsi="Times New Roman" w:hint="eastAsia"/>
          <w:lang w:eastAsia="zh-CN"/>
        </w:rPr>
        <w:t>结构</w:t>
      </w:r>
      <w:r>
        <w:rPr>
          <w:rFonts w:eastAsia="SimSun" w:hAnsi="Times New Roman" w:hint="eastAsia"/>
          <w:lang w:eastAsia="zh-CN"/>
        </w:rPr>
        <w:t>如图</w:t>
      </w:r>
      <w:r>
        <w:rPr>
          <w:rFonts w:eastAsia="SimSun" w:hAnsi="Times New Roman" w:hint="eastAsia"/>
          <w:lang w:eastAsia="zh-CN"/>
        </w:rPr>
        <w:t>1</w:t>
      </w:r>
      <w:r>
        <w:rPr>
          <w:rFonts w:eastAsia="SimSun" w:hAnsi="Times New Roman" w:hint="eastAsia"/>
          <w:lang w:eastAsia="zh-CN"/>
        </w:rPr>
        <w:t>所示</w:t>
      </w:r>
    </w:p>
    <w:p w14:paraId="52E12B47" w14:textId="30076FDE" w:rsidR="006C1A32" w:rsidRDefault="006C1A32" w:rsidP="00974F30">
      <w:pPr>
        <w:autoSpaceDE w:val="0"/>
        <w:autoSpaceDN w:val="0"/>
        <w:jc w:val="center"/>
        <w:textAlignment w:val="bottom"/>
        <w:rPr>
          <w:rFonts w:eastAsia="SimSun" w:hAnsi="Times New Roman"/>
          <w:lang w:eastAsia="zh-CN"/>
        </w:rPr>
      </w:pPr>
    </w:p>
    <w:p w14:paraId="26DB88A1" w14:textId="3051D96A" w:rsidR="007129EE" w:rsidRDefault="00C91EA0" w:rsidP="00974F30">
      <w:pPr>
        <w:autoSpaceDE w:val="0"/>
        <w:autoSpaceDN w:val="0"/>
        <w:jc w:val="center"/>
        <w:textAlignment w:val="bottom"/>
        <w:rPr>
          <w:rFonts w:eastAsia="SimSun" w:hAnsi="Times New Roman"/>
          <w:lang w:eastAsia="zh-CN"/>
        </w:rPr>
      </w:pPr>
      <w:r>
        <w:rPr>
          <w:rFonts w:eastAsia="SimSun" w:hAnsi="Times New Roman"/>
          <w:noProof/>
          <w:lang w:eastAsia="zh-CN"/>
        </w:rPr>
        <w:drawing>
          <wp:inline distT="0" distB="0" distL="0" distR="0" wp14:anchorId="4F0E95B1" wp14:editId="04D618B9">
            <wp:extent cx="6471482" cy="4405630"/>
            <wp:effectExtent l="0" t="0" r="0" b="0"/>
            <wp:docPr id="63" name="图片 63" descr="图形用户界面&#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图形用户界面&#10;&#10;低可信度描述已自动生成"/>
                    <pic:cNvPicPr/>
                  </pic:nvPicPr>
                  <pic:blipFill>
                    <a:blip r:embed="rId17">
                      <a:extLst>
                        <a:ext uri="{28A0092B-C50C-407E-A947-70E740481C1C}">
                          <a14:useLocalDpi xmlns:a14="http://schemas.microsoft.com/office/drawing/2010/main" val="0"/>
                        </a:ext>
                      </a:extLst>
                    </a:blip>
                    <a:stretch>
                      <a:fillRect/>
                    </a:stretch>
                  </pic:blipFill>
                  <pic:spPr>
                    <a:xfrm>
                      <a:off x="0" y="0"/>
                      <a:ext cx="6472116" cy="4406062"/>
                    </a:xfrm>
                    <a:prstGeom prst="rect">
                      <a:avLst/>
                    </a:prstGeom>
                  </pic:spPr>
                </pic:pic>
              </a:graphicData>
            </a:graphic>
          </wp:inline>
        </w:drawing>
      </w:r>
    </w:p>
    <w:p w14:paraId="7E55C7C9" w14:textId="5C9A2C28" w:rsidR="00B42AE9" w:rsidRDefault="006C1A32" w:rsidP="007057A2">
      <w:pPr>
        <w:autoSpaceDE w:val="0"/>
        <w:autoSpaceDN w:val="0"/>
        <w:jc w:val="center"/>
        <w:textAlignment w:val="bottom"/>
        <w:rPr>
          <w:rFonts w:eastAsia="SimSun" w:hAnsi="Times New Roman"/>
          <w:lang w:eastAsia="zh-CN"/>
        </w:rPr>
      </w:pPr>
      <w:r>
        <w:rPr>
          <w:rFonts w:eastAsia="SimSun" w:hAnsi="Times New Roman" w:hint="eastAsia"/>
          <w:lang w:eastAsia="zh-CN"/>
        </w:rPr>
        <w:t>图</w:t>
      </w:r>
      <w:r w:rsidR="0049386D">
        <w:rPr>
          <w:rFonts w:eastAsia="SimSun" w:hAnsi="Times New Roman"/>
          <w:lang w:eastAsia="zh-CN"/>
        </w:rPr>
        <w:t>1</w:t>
      </w:r>
      <w:r>
        <w:rPr>
          <w:rFonts w:eastAsia="SimSun" w:hAnsi="Times New Roman"/>
          <w:lang w:eastAsia="zh-CN"/>
        </w:rPr>
        <w:t xml:space="preserve">. </w:t>
      </w:r>
      <w:r>
        <w:rPr>
          <w:rFonts w:eastAsia="SimSun" w:hAnsi="Times New Roman" w:hint="eastAsia"/>
          <w:lang w:eastAsia="zh-CN"/>
        </w:rPr>
        <w:t>传统的联邦学习</w:t>
      </w:r>
      <w:r w:rsidR="00CF3358">
        <w:rPr>
          <w:rFonts w:eastAsia="SimSun" w:hAnsi="Times New Roman" w:hint="eastAsia"/>
          <w:lang w:eastAsia="zh-CN"/>
        </w:rPr>
        <w:t>网络</w:t>
      </w:r>
      <w:r w:rsidR="007C31F6">
        <w:rPr>
          <w:rFonts w:eastAsia="SimSun" w:hAnsi="Times New Roman" w:hint="eastAsia"/>
          <w:lang w:eastAsia="zh-CN"/>
        </w:rPr>
        <w:t>结构</w:t>
      </w:r>
    </w:p>
    <w:p w14:paraId="67716C37" w14:textId="23781F01" w:rsidR="001461C7" w:rsidRDefault="00774542" w:rsidP="001461C7">
      <w:pPr>
        <w:autoSpaceDE w:val="0"/>
        <w:autoSpaceDN w:val="0"/>
        <w:textAlignment w:val="bottom"/>
        <w:rPr>
          <w:rFonts w:eastAsia="SimSun" w:hAnsi="Times New Roman"/>
          <w:lang w:eastAsia="zh-CN"/>
        </w:rPr>
      </w:pPr>
      <w:r>
        <w:rPr>
          <w:rFonts w:eastAsia="SimSun" w:hAnsi="Times New Roman" w:hint="eastAsia"/>
          <w:lang w:eastAsia="zh-CN"/>
        </w:rPr>
        <w:t>各</w:t>
      </w:r>
      <w:r w:rsidR="003E57A3">
        <w:rPr>
          <w:rFonts w:eastAsia="SimSun" w:hAnsi="Times New Roman" w:hint="eastAsia"/>
          <w:lang w:eastAsia="zh-CN"/>
        </w:rPr>
        <w:t>节点</w:t>
      </w:r>
      <w:r w:rsidR="008429B4">
        <w:rPr>
          <w:rFonts w:eastAsia="SimSun" w:hAnsi="Times New Roman" w:hint="eastAsia"/>
          <w:lang w:eastAsia="zh-CN"/>
        </w:rPr>
        <w:t>通过无线</w:t>
      </w:r>
      <w:r w:rsidR="002918BF">
        <w:rPr>
          <w:rFonts w:eastAsia="SimSun" w:hAnsi="Times New Roman" w:hint="eastAsia"/>
          <w:lang w:eastAsia="zh-CN"/>
        </w:rPr>
        <w:t>信道接入</w:t>
      </w:r>
      <w:ins w:id="458" w:author="Zheng, Ce" w:date="2022-07-12T00:35:00Z">
        <w:r w:rsidR="00AA7B91">
          <w:rPr>
            <w:rFonts w:eastAsia="SimSun" w:hAnsi="Times New Roman" w:hint="eastAsia"/>
            <w:lang w:eastAsia="zh-CN"/>
          </w:rPr>
          <w:t>中心聚合节点</w:t>
        </w:r>
        <w:r w:rsidR="00A45979">
          <w:rPr>
            <w:rFonts w:eastAsia="SimSun" w:hAnsi="Times New Roman" w:hint="eastAsia"/>
            <w:lang w:eastAsia="zh-CN"/>
          </w:rPr>
          <w:t>（</w:t>
        </w:r>
      </w:ins>
      <w:ins w:id="459" w:author="Zheng, Ce" w:date="2022-07-12T00:36:00Z">
        <w:r w:rsidR="00A45979">
          <w:rPr>
            <w:rFonts w:eastAsia="SimSun" w:hAnsi="Times New Roman" w:hint="eastAsia"/>
            <w:lang w:eastAsia="zh-CN"/>
          </w:rPr>
          <w:t>如</w:t>
        </w:r>
      </w:ins>
      <w:r w:rsidR="0066221C">
        <w:rPr>
          <w:rFonts w:eastAsia="SimSun" w:hAnsi="Times New Roman" w:hint="eastAsia"/>
          <w:lang w:eastAsia="zh-CN"/>
        </w:rPr>
        <w:t>Server</w:t>
      </w:r>
      <w:r w:rsidR="00E20C15">
        <w:rPr>
          <w:rFonts w:eastAsia="SimSun" w:hAnsi="Times New Roman" w:hint="eastAsia"/>
          <w:lang w:eastAsia="zh-CN"/>
        </w:rPr>
        <w:t>或</w:t>
      </w:r>
      <w:r w:rsidR="003B03F6">
        <w:rPr>
          <w:rFonts w:eastAsia="SimSun" w:hAnsi="Times New Roman" w:hint="eastAsia"/>
          <w:lang w:eastAsia="zh-CN"/>
        </w:rPr>
        <w:t>gNB</w:t>
      </w:r>
      <w:ins w:id="460" w:author="Zheng, Ce" w:date="2022-07-12T00:35:00Z">
        <w:r w:rsidR="00A45979">
          <w:rPr>
            <w:rFonts w:eastAsia="SimSun" w:hAnsi="Times New Roman" w:hint="eastAsia"/>
            <w:lang w:eastAsia="zh-CN"/>
          </w:rPr>
          <w:t>）</w:t>
        </w:r>
      </w:ins>
      <w:r w:rsidR="003E4AE1">
        <w:rPr>
          <w:rFonts w:eastAsia="SimSun" w:hAnsi="Times New Roman" w:hint="eastAsia"/>
          <w:lang w:eastAsia="zh-CN"/>
        </w:rPr>
        <w:t>进行通信</w:t>
      </w:r>
      <w:r w:rsidR="002F7959">
        <w:rPr>
          <w:rFonts w:eastAsia="SimSun" w:hAnsi="Times New Roman" w:hint="eastAsia"/>
          <w:lang w:eastAsia="zh-CN"/>
        </w:rPr>
        <w:t>，将</w:t>
      </w:r>
      <w:r w:rsidR="003B03F6">
        <w:rPr>
          <w:rFonts w:eastAsia="SimSun" w:hAnsi="Times New Roman" w:hint="eastAsia"/>
          <w:lang w:eastAsia="zh-CN"/>
        </w:rPr>
        <w:t>本地所学习到的模型上传至</w:t>
      </w:r>
      <w:r w:rsidR="0066221C">
        <w:rPr>
          <w:rFonts w:eastAsia="SimSun" w:hAnsi="Times New Roman"/>
          <w:lang w:eastAsia="zh-CN"/>
        </w:rPr>
        <w:t>Server</w:t>
      </w:r>
      <w:r w:rsidR="00EA36B3">
        <w:rPr>
          <w:rFonts w:eastAsia="SimSun" w:hAnsi="Times New Roman" w:hint="eastAsia"/>
          <w:lang w:eastAsia="zh-CN"/>
        </w:rPr>
        <w:t>，</w:t>
      </w:r>
      <w:r w:rsidR="00EA36B3">
        <w:rPr>
          <w:rFonts w:eastAsia="SimSun" w:hAnsi="Times New Roman" w:hint="eastAsia"/>
          <w:lang w:eastAsia="zh-CN"/>
        </w:rPr>
        <w:t>Server</w:t>
      </w:r>
      <w:r w:rsidR="00EA36B3">
        <w:rPr>
          <w:rFonts w:eastAsia="SimSun" w:hAnsi="Times New Roman" w:hint="eastAsia"/>
          <w:lang w:eastAsia="zh-CN"/>
        </w:rPr>
        <w:t>进行聚合后再下发至</w:t>
      </w:r>
      <w:r w:rsidR="00FE3F00">
        <w:rPr>
          <w:rFonts w:eastAsia="SimSun" w:hAnsi="Times New Roman" w:hint="eastAsia"/>
          <w:lang w:eastAsia="zh-CN"/>
        </w:rPr>
        <w:t>各设备</w:t>
      </w:r>
      <w:r w:rsidR="00DE0BAE">
        <w:rPr>
          <w:rFonts w:eastAsia="SimSun" w:hAnsi="Times New Roman" w:hint="eastAsia"/>
          <w:lang w:eastAsia="zh-CN"/>
        </w:rPr>
        <w:t>。</w:t>
      </w:r>
      <w:r w:rsidR="00C01DA6">
        <w:rPr>
          <w:rFonts w:eastAsia="SimSun" w:hAnsi="Times New Roman" w:hint="eastAsia"/>
          <w:lang w:eastAsia="zh-CN"/>
        </w:rPr>
        <w:t>具体流程如下</w:t>
      </w:r>
      <w:r w:rsidR="00D40594">
        <w:rPr>
          <w:rFonts w:eastAsia="SimSun" w:hAnsi="Times New Roman" w:hint="eastAsia"/>
          <w:lang w:eastAsia="zh-CN"/>
        </w:rPr>
        <w:t>：</w:t>
      </w:r>
    </w:p>
    <w:p w14:paraId="13BD9ACF" w14:textId="587DE529" w:rsidR="00D40594" w:rsidRDefault="001461C7" w:rsidP="001461C7">
      <w:pPr>
        <w:pStyle w:val="af0"/>
        <w:numPr>
          <w:ilvl w:val="0"/>
          <w:numId w:val="23"/>
        </w:numPr>
        <w:autoSpaceDE w:val="0"/>
        <w:autoSpaceDN w:val="0"/>
        <w:ind w:firstLineChars="0"/>
        <w:textAlignment w:val="bottom"/>
        <w:rPr>
          <w:rFonts w:eastAsia="SimSun" w:hAnsi="Times New Roman"/>
          <w:lang w:eastAsia="zh-CN"/>
        </w:rPr>
      </w:pPr>
      <w:r>
        <w:rPr>
          <w:rFonts w:eastAsia="SimSun" w:hAnsi="Times New Roman" w:hint="eastAsia"/>
          <w:lang w:eastAsia="zh-CN"/>
        </w:rPr>
        <w:t>各</w:t>
      </w:r>
      <w:r w:rsidR="001B7303">
        <w:rPr>
          <w:rFonts w:eastAsia="SimSun" w:hAnsi="Times New Roman" w:hint="eastAsia"/>
          <w:lang w:eastAsia="zh-CN"/>
        </w:rPr>
        <w:t>节点</w:t>
      </w:r>
      <w:r>
        <w:rPr>
          <w:rFonts w:eastAsia="SimSun" w:hAnsi="Times New Roman" w:hint="eastAsia"/>
          <w:lang w:eastAsia="zh-CN"/>
        </w:rPr>
        <w:t>接入</w:t>
      </w:r>
      <w:r>
        <w:rPr>
          <w:rFonts w:eastAsia="SimSun" w:hAnsi="Times New Roman" w:hint="eastAsia"/>
          <w:lang w:eastAsia="zh-CN"/>
        </w:rPr>
        <w:t>Server</w:t>
      </w:r>
      <w:r>
        <w:rPr>
          <w:rFonts w:eastAsia="SimSun" w:hAnsi="Times New Roman" w:hint="eastAsia"/>
          <w:lang w:eastAsia="zh-CN"/>
        </w:rPr>
        <w:t>，通过</w:t>
      </w:r>
      <w:r>
        <w:rPr>
          <w:rFonts w:eastAsia="SimSun" w:hAnsi="Times New Roman" w:hint="eastAsia"/>
          <w:lang w:eastAsia="zh-CN"/>
        </w:rPr>
        <w:t>Server</w:t>
      </w:r>
      <w:r>
        <w:rPr>
          <w:rFonts w:eastAsia="SimSun" w:hAnsi="Times New Roman" w:hint="eastAsia"/>
          <w:lang w:eastAsia="zh-CN"/>
        </w:rPr>
        <w:t>下行</w:t>
      </w:r>
      <w:r w:rsidR="001C4B7A">
        <w:rPr>
          <w:rFonts w:eastAsia="SimSun" w:hAnsi="Times New Roman" w:hint="eastAsia"/>
          <w:lang w:eastAsia="zh-CN"/>
        </w:rPr>
        <w:t>链路</w:t>
      </w:r>
      <w:r>
        <w:rPr>
          <w:rFonts w:eastAsia="SimSun" w:hAnsi="Times New Roman" w:hint="eastAsia"/>
          <w:lang w:eastAsia="zh-CN"/>
        </w:rPr>
        <w:t>传输，获取</w:t>
      </w:r>
      <w:r w:rsidR="008626A8">
        <w:rPr>
          <w:rFonts w:eastAsia="SimSun" w:hAnsi="Times New Roman" w:hint="eastAsia"/>
          <w:lang w:eastAsia="zh-CN"/>
        </w:rPr>
        <w:t>初始</w:t>
      </w:r>
      <w:r w:rsidR="00B457FE">
        <w:rPr>
          <w:rFonts w:eastAsia="SimSun" w:hAnsi="Times New Roman" w:hint="eastAsia"/>
          <w:lang w:eastAsia="zh-CN"/>
        </w:rPr>
        <w:t>全局学习模型</w:t>
      </w:r>
      <w:r w:rsidR="0087211F">
        <w:rPr>
          <w:rFonts w:eastAsia="SimSun" w:hAnsi="Times New Roman" w:hint="eastAsia"/>
          <w:lang w:eastAsia="zh-CN"/>
        </w:rPr>
        <w:t>；</w:t>
      </w:r>
    </w:p>
    <w:p w14:paraId="02365636" w14:textId="0E3D13E8" w:rsidR="006D0702" w:rsidRDefault="00227356" w:rsidP="001461C7">
      <w:pPr>
        <w:pStyle w:val="af0"/>
        <w:numPr>
          <w:ilvl w:val="0"/>
          <w:numId w:val="23"/>
        </w:numPr>
        <w:autoSpaceDE w:val="0"/>
        <w:autoSpaceDN w:val="0"/>
        <w:ind w:firstLineChars="0"/>
        <w:textAlignment w:val="bottom"/>
        <w:rPr>
          <w:rFonts w:eastAsia="SimSun" w:hAnsi="Times New Roman"/>
          <w:lang w:eastAsia="zh-CN"/>
        </w:rPr>
      </w:pPr>
      <w:r>
        <w:rPr>
          <w:rFonts w:eastAsia="SimSun" w:hAnsi="Times New Roman" w:hint="eastAsia"/>
          <w:lang w:eastAsia="zh-CN"/>
        </w:rPr>
        <w:t>各</w:t>
      </w:r>
      <w:r w:rsidR="00A46350">
        <w:rPr>
          <w:rFonts w:eastAsia="SimSun" w:hAnsi="Times New Roman" w:hint="eastAsia"/>
          <w:lang w:eastAsia="zh-CN"/>
        </w:rPr>
        <w:t>节点</w:t>
      </w:r>
      <w:r w:rsidR="00753096">
        <w:rPr>
          <w:rFonts w:eastAsia="SimSun" w:hAnsi="Times New Roman" w:hint="eastAsia"/>
          <w:lang w:eastAsia="zh-CN"/>
        </w:rPr>
        <w:t>使用</w:t>
      </w:r>
      <w:r w:rsidR="009B395A">
        <w:rPr>
          <w:rFonts w:eastAsia="SimSun" w:hAnsi="Times New Roman" w:hint="eastAsia"/>
          <w:lang w:eastAsia="zh-CN"/>
        </w:rPr>
        <w:t>存储在</w:t>
      </w:r>
      <w:r w:rsidR="00EA48AB">
        <w:rPr>
          <w:rFonts w:eastAsia="SimSun" w:hAnsi="Times New Roman" w:hint="eastAsia"/>
          <w:lang w:eastAsia="zh-CN"/>
        </w:rPr>
        <w:t>本地</w:t>
      </w:r>
      <w:r w:rsidR="004775A5">
        <w:rPr>
          <w:rFonts w:eastAsia="SimSun" w:hAnsi="Times New Roman" w:hint="eastAsia"/>
          <w:lang w:eastAsia="zh-CN"/>
        </w:rPr>
        <w:t>的</w:t>
      </w:r>
      <w:r w:rsidR="00EA48AB">
        <w:rPr>
          <w:rFonts w:eastAsia="SimSun" w:hAnsi="Times New Roman" w:hint="eastAsia"/>
          <w:lang w:eastAsia="zh-CN"/>
        </w:rPr>
        <w:t>数据</w:t>
      </w:r>
      <w:r w:rsidR="00D44706">
        <w:rPr>
          <w:rFonts w:eastAsia="SimSun" w:hAnsi="Times New Roman" w:hint="eastAsia"/>
          <w:lang w:eastAsia="zh-CN"/>
        </w:rPr>
        <w:t>进行学习</w:t>
      </w:r>
      <w:r w:rsidR="001613D0">
        <w:rPr>
          <w:rFonts w:eastAsia="SimSun" w:hAnsi="Times New Roman" w:hint="eastAsia"/>
          <w:lang w:eastAsia="zh-CN"/>
        </w:rPr>
        <w:t>，</w:t>
      </w:r>
      <w:r w:rsidR="0075735A">
        <w:rPr>
          <w:rFonts w:eastAsia="SimSun" w:hAnsi="Times New Roman" w:hint="eastAsia"/>
          <w:lang w:eastAsia="zh-CN"/>
        </w:rPr>
        <w:t>完成一次</w:t>
      </w:r>
      <w:r w:rsidR="00EE5A66">
        <w:rPr>
          <w:rFonts w:eastAsia="SimSun" w:hAnsi="Times New Roman" w:hint="eastAsia"/>
          <w:lang w:eastAsia="zh-CN"/>
        </w:rPr>
        <w:t>或</w:t>
      </w:r>
      <w:r w:rsidR="00EE5A66">
        <w:rPr>
          <w:rFonts w:eastAsia="SimSun" w:hAnsi="Times New Roman"/>
          <w:lang w:eastAsia="zh-CN"/>
        </w:rPr>
        <w:t>n</w:t>
      </w:r>
      <w:r w:rsidR="00EE5A66">
        <w:rPr>
          <w:rFonts w:eastAsia="SimSun" w:hAnsi="Times New Roman" w:hint="eastAsia"/>
          <w:lang w:eastAsia="zh-CN"/>
        </w:rPr>
        <w:t>次</w:t>
      </w:r>
      <w:r w:rsidR="001613D0">
        <w:rPr>
          <w:rFonts w:eastAsia="SimSun" w:hAnsi="Times New Roman" w:hint="eastAsia"/>
          <w:lang w:eastAsia="zh-CN"/>
        </w:rPr>
        <w:t>本地模型</w:t>
      </w:r>
      <w:r w:rsidR="00EA48AB">
        <w:rPr>
          <w:rFonts w:eastAsia="SimSun" w:hAnsi="Times New Roman" w:hint="eastAsia"/>
          <w:lang w:eastAsia="zh-CN"/>
        </w:rPr>
        <w:t>更新</w:t>
      </w:r>
      <w:r w:rsidR="00F115D2">
        <w:rPr>
          <w:rFonts w:eastAsia="SimSun" w:hAnsi="Times New Roman" w:hint="eastAsia"/>
          <w:lang w:eastAsia="zh-CN"/>
        </w:rPr>
        <w:t>的</w:t>
      </w:r>
      <w:r w:rsidR="00743E47">
        <w:rPr>
          <w:rFonts w:eastAsia="SimSun" w:hAnsi="Times New Roman" w:hint="eastAsia"/>
          <w:lang w:eastAsia="zh-CN"/>
        </w:rPr>
        <w:t>迭代</w:t>
      </w:r>
      <w:r w:rsidR="0080778F">
        <w:rPr>
          <w:rFonts w:eastAsia="SimSun" w:hAnsi="Times New Roman" w:hint="eastAsia"/>
          <w:lang w:eastAsia="zh-CN"/>
        </w:rPr>
        <w:t>更新</w:t>
      </w:r>
      <w:r w:rsidR="0087211F">
        <w:rPr>
          <w:rFonts w:eastAsia="SimSun" w:hAnsi="Times New Roman" w:hint="eastAsia"/>
          <w:lang w:eastAsia="zh-CN"/>
        </w:rPr>
        <w:t>；</w:t>
      </w:r>
    </w:p>
    <w:p w14:paraId="2770B383" w14:textId="21D8EFDF" w:rsidR="001C4B7A" w:rsidRDefault="001C4B7A" w:rsidP="001461C7">
      <w:pPr>
        <w:pStyle w:val="af0"/>
        <w:numPr>
          <w:ilvl w:val="0"/>
          <w:numId w:val="23"/>
        </w:numPr>
        <w:autoSpaceDE w:val="0"/>
        <w:autoSpaceDN w:val="0"/>
        <w:ind w:firstLineChars="0"/>
        <w:textAlignment w:val="bottom"/>
        <w:rPr>
          <w:rFonts w:eastAsia="SimSun" w:hAnsi="Times New Roman"/>
          <w:lang w:eastAsia="zh-CN"/>
        </w:rPr>
      </w:pPr>
      <w:r>
        <w:rPr>
          <w:rFonts w:eastAsia="SimSun" w:hAnsi="Times New Roman" w:hint="eastAsia"/>
          <w:lang w:eastAsia="zh-CN"/>
        </w:rPr>
        <w:t>各设备通过上行链路</w:t>
      </w:r>
      <w:r w:rsidR="00113F10">
        <w:rPr>
          <w:rFonts w:eastAsia="SimSun" w:hAnsi="Times New Roman" w:hint="eastAsia"/>
          <w:lang w:eastAsia="zh-CN"/>
        </w:rPr>
        <w:t>，将学习到的本地模型</w:t>
      </w:r>
      <m:oMath>
        <m:sSubSup>
          <m:sSubSupPr>
            <m:ctrlPr>
              <w:rPr>
                <w:rFonts w:ascii="Cambria Math" w:eastAsia="SimSun" w:hAnsi="Cambria Math"/>
                <w:i/>
                <w:iCs/>
                <w:lang w:eastAsia="zh-CN"/>
              </w:rPr>
            </m:ctrlPr>
          </m:sSubSupPr>
          <m:e>
            <m:r>
              <m:rPr>
                <m:sty m:val="b"/>
              </m:rPr>
              <w:rPr>
                <w:rFonts w:ascii="Cambria Math" w:eastAsia="SimSun" w:hAnsi="Cambria Math"/>
                <w:lang w:eastAsia="zh-CN"/>
              </w:rPr>
              <m:t>W</m:t>
            </m:r>
          </m:e>
          <m:sub>
            <m:r>
              <w:rPr>
                <w:rFonts w:ascii="Cambria Math" w:eastAsia="SimSun" w:hAnsi="Cambria Math" w:hint="eastAsia"/>
                <w:lang w:eastAsia="zh-CN"/>
              </w:rPr>
              <m:t>k</m:t>
            </m:r>
          </m:sub>
          <m:sup>
            <m:r>
              <w:rPr>
                <w:rFonts w:ascii="Cambria Math" w:eastAsia="SimSun" w:hAnsi="Cambria Math"/>
                <w:lang w:eastAsia="zh-CN"/>
              </w:rPr>
              <m:t>t</m:t>
            </m:r>
          </m:sup>
        </m:sSubSup>
      </m:oMath>
      <w:r w:rsidR="00113F10">
        <w:rPr>
          <w:rFonts w:eastAsia="SimSun" w:hAnsi="Times New Roman" w:hint="eastAsia"/>
          <w:lang w:eastAsia="zh-CN"/>
        </w:rPr>
        <w:t>上传至</w:t>
      </w:r>
      <w:r w:rsidR="00113F10">
        <w:rPr>
          <w:rFonts w:eastAsia="SimSun" w:hAnsi="Times New Roman" w:hint="eastAsia"/>
          <w:lang w:eastAsia="zh-CN"/>
        </w:rPr>
        <w:t>Server</w:t>
      </w:r>
      <w:r w:rsidR="00113F10">
        <w:rPr>
          <w:rFonts w:eastAsia="SimSun" w:hAnsi="Times New Roman" w:hint="eastAsia"/>
          <w:lang w:eastAsia="zh-CN"/>
        </w:rPr>
        <w:t>；</w:t>
      </w:r>
    </w:p>
    <w:p w14:paraId="77B816C8" w14:textId="73C809F4" w:rsidR="00113F10" w:rsidRDefault="007E3D9B" w:rsidP="001461C7">
      <w:pPr>
        <w:pStyle w:val="af0"/>
        <w:numPr>
          <w:ilvl w:val="0"/>
          <w:numId w:val="23"/>
        </w:numPr>
        <w:autoSpaceDE w:val="0"/>
        <w:autoSpaceDN w:val="0"/>
        <w:ind w:firstLineChars="0"/>
        <w:textAlignment w:val="bottom"/>
        <w:rPr>
          <w:rFonts w:eastAsia="SimSun" w:hAnsi="Times New Roman"/>
          <w:lang w:eastAsia="zh-CN"/>
        </w:rPr>
      </w:pPr>
      <w:r>
        <w:rPr>
          <w:rFonts w:eastAsia="SimSun" w:hAnsi="Times New Roman" w:hint="eastAsia"/>
          <w:lang w:eastAsia="zh-CN"/>
        </w:rPr>
        <w:lastRenderedPageBreak/>
        <w:t>Server</w:t>
      </w:r>
      <w:r>
        <w:rPr>
          <w:rFonts w:eastAsia="SimSun" w:hAnsi="Times New Roman" w:hint="eastAsia"/>
          <w:lang w:eastAsia="zh-CN"/>
        </w:rPr>
        <w:t>将收集到的来自各设备的本地模型进行聚合</w:t>
      </w:r>
      <m:oMath>
        <m:sSup>
          <m:sSupPr>
            <m:ctrlPr>
              <w:rPr>
                <w:rFonts w:ascii="Cambria Math" w:eastAsia="SimSun" w:hAnsi="Cambria Math"/>
                <w:i/>
                <w:iCs/>
                <w:lang w:eastAsia="zh-CN"/>
              </w:rPr>
            </m:ctrlPr>
          </m:sSupPr>
          <m:e>
            <m:r>
              <m:rPr>
                <m:sty m:val="b"/>
              </m:rPr>
              <w:rPr>
                <w:rFonts w:ascii="Cambria Math" w:eastAsia="SimSun" w:hAnsi="Cambria Math"/>
                <w:lang w:eastAsia="zh-CN"/>
              </w:rPr>
              <m:t>W</m:t>
            </m:r>
          </m:e>
          <m:sup>
            <m:r>
              <w:rPr>
                <w:rFonts w:ascii="Cambria Math" w:eastAsia="SimSun" w:hAnsi="Cambria Math"/>
                <w:lang w:eastAsia="zh-CN"/>
              </w:rPr>
              <m:t>t+1</m:t>
            </m:r>
          </m:sup>
        </m:sSup>
        <m:r>
          <w:rPr>
            <w:rFonts w:ascii="Cambria Math" w:eastAsia="SimSun" w:hAnsi="Cambria Math"/>
            <w:lang w:eastAsia="zh-CN"/>
          </w:rPr>
          <m:t>=</m:t>
        </m:r>
        <m:nary>
          <m:naryPr>
            <m:chr m:val="∑"/>
            <m:ctrlPr>
              <w:rPr>
                <w:rFonts w:ascii="Cambria Math" w:eastAsia="SimSun" w:hAnsi="Cambria Math"/>
                <w:i/>
                <w:iCs/>
                <w:lang w:eastAsia="zh-CN"/>
              </w:rPr>
            </m:ctrlPr>
          </m:naryPr>
          <m:sub>
            <m:r>
              <w:rPr>
                <w:rFonts w:ascii="Cambria Math" w:eastAsia="SimSun" w:hAnsi="Cambria Math"/>
                <w:lang w:eastAsia="zh-CN"/>
              </w:rPr>
              <m:t>k=1</m:t>
            </m:r>
          </m:sub>
          <m:sup>
            <m:r>
              <w:rPr>
                <w:rFonts w:ascii="Cambria Math" w:eastAsia="SimSun" w:hAnsi="Cambria Math"/>
                <w:lang w:eastAsia="zh-CN"/>
              </w:rPr>
              <m:t>K</m:t>
            </m:r>
          </m:sup>
          <m:e>
            <m:f>
              <m:fPr>
                <m:ctrlPr>
                  <w:rPr>
                    <w:rFonts w:ascii="Cambria Math" w:eastAsia="SimSun" w:hAnsi="Cambria Math"/>
                    <w:i/>
                    <w:iCs/>
                    <w:lang w:eastAsia="zh-CN"/>
                  </w:rPr>
                </m:ctrlPr>
              </m:fPr>
              <m:num>
                <m:sSub>
                  <m:sSubPr>
                    <m:ctrlPr>
                      <w:rPr>
                        <w:rFonts w:ascii="Cambria Math" w:eastAsia="SimSun" w:hAnsi="Cambria Math"/>
                        <w:i/>
                        <w:iCs/>
                        <w:lang w:eastAsia="zh-CN"/>
                      </w:rPr>
                    </m:ctrlPr>
                  </m:sSubPr>
                  <m:e>
                    <m:r>
                      <w:rPr>
                        <w:rFonts w:ascii="Cambria Math" w:eastAsia="SimSun" w:hAnsi="Cambria Math"/>
                        <w:lang w:eastAsia="zh-CN"/>
                      </w:rPr>
                      <m:t>n</m:t>
                    </m:r>
                  </m:e>
                  <m:sub>
                    <m:r>
                      <w:rPr>
                        <w:rFonts w:ascii="Cambria Math" w:eastAsia="SimSun" w:hAnsi="Cambria Math"/>
                        <w:lang w:eastAsia="zh-CN"/>
                      </w:rPr>
                      <m:t>k</m:t>
                    </m:r>
                  </m:sub>
                </m:sSub>
              </m:num>
              <m:den>
                <m:r>
                  <w:rPr>
                    <w:rFonts w:ascii="Cambria Math" w:eastAsia="SimSun" w:hAnsi="Cambria Math"/>
                    <w:lang w:eastAsia="zh-CN"/>
                  </w:rPr>
                  <m:t>N</m:t>
                </m:r>
              </m:den>
            </m:f>
          </m:e>
        </m:nary>
        <m:sSubSup>
          <m:sSubSupPr>
            <m:ctrlPr>
              <w:rPr>
                <w:rFonts w:ascii="Cambria Math" w:eastAsia="SimSun" w:hAnsi="Cambria Math"/>
                <w:i/>
                <w:iCs/>
                <w:lang w:eastAsia="zh-CN"/>
              </w:rPr>
            </m:ctrlPr>
          </m:sSubSupPr>
          <m:e>
            <m:r>
              <m:rPr>
                <m:sty m:val="b"/>
              </m:rPr>
              <w:rPr>
                <w:rFonts w:ascii="Cambria Math" w:eastAsia="SimSun" w:hAnsi="Cambria Math"/>
                <w:lang w:eastAsia="zh-CN"/>
              </w:rPr>
              <m:t>W</m:t>
            </m:r>
          </m:e>
          <m:sub>
            <m:r>
              <w:rPr>
                <w:rFonts w:ascii="Cambria Math" w:eastAsia="SimSun" w:hAnsi="Cambria Math"/>
                <w:lang w:eastAsia="zh-CN"/>
              </w:rPr>
              <m:t>k</m:t>
            </m:r>
          </m:sub>
          <m:sup>
            <m:r>
              <w:rPr>
                <w:rFonts w:ascii="Cambria Math" w:eastAsia="SimSun" w:hAnsi="Cambria Math"/>
                <w:lang w:eastAsia="zh-CN"/>
              </w:rPr>
              <m:t>t</m:t>
            </m:r>
          </m:sup>
        </m:sSubSup>
      </m:oMath>
      <w:r w:rsidR="00CC2C32">
        <w:rPr>
          <w:rFonts w:eastAsia="SimSun" w:hAnsi="Times New Roman" w:hint="eastAsia"/>
          <w:lang w:eastAsia="zh-CN"/>
        </w:rPr>
        <w:t>，完成全局模型的更新</w:t>
      </w:r>
      <w:r w:rsidR="00DA44E9">
        <w:rPr>
          <w:rFonts w:eastAsia="SimSun" w:hAnsi="Times New Roman" w:hint="eastAsia"/>
          <w:lang w:eastAsia="zh-CN"/>
        </w:rPr>
        <w:t>；</w:t>
      </w:r>
    </w:p>
    <w:p w14:paraId="23440A5C" w14:textId="5851FE6B" w:rsidR="006E6406" w:rsidRPr="007057A2" w:rsidRDefault="00DA44E9" w:rsidP="006E6406">
      <w:pPr>
        <w:pStyle w:val="af0"/>
        <w:numPr>
          <w:ilvl w:val="0"/>
          <w:numId w:val="23"/>
        </w:numPr>
        <w:autoSpaceDE w:val="0"/>
        <w:autoSpaceDN w:val="0"/>
        <w:ind w:firstLineChars="0"/>
        <w:textAlignment w:val="bottom"/>
        <w:rPr>
          <w:rFonts w:eastAsia="SimSun" w:hAnsi="Times New Roman"/>
          <w:lang w:eastAsia="zh-CN"/>
        </w:rPr>
      </w:pPr>
      <w:r>
        <w:rPr>
          <w:rFonts w:eastAsia="SimSun" w:hAnsi="Times New Roman" w:hint="eastAsia"/>
          <w:lang w:eastAsia="zh-CN"/>
        </w:rPr>
        <w:t>Server</w:t>
      </w:r>
      <w:r>
        <w:rPr>
          <w:rFonts w:eastAsia="SimSun" w:hAnsi="Times New Roman" w:hint="eastAsia"/>
          <w:lang w:eastAsia="zh-CN"/>
        </w:rPr>
        <w:t>将更新后的全局模型</w:t>
      </w:r>
      <m:oMath>
        <m:sSup>
          <m:sSupPr>
            <m:ctrlPr>
              <w:rPr>
                <w:rFonts w:ascii="Cambria Math" w:eastAsia="SimSun" w:hAnsi="Cambria Math"/>
                <w:i/>
                <w:iCs/>
                <w:lang w:eastAsia="zh-CN"/>
              </w:rPr>
            </m:ctrlPr>
          </m:sSupPr>
          <m:e>
            <m:r>
              <m:rPr>
                <m:sty m:val="b"/>
              </m:rPr>
              <w:rPr>
                <w:rFonts w:ascii="Cambria Math" w:eastAsia="SimSun" w:hAnsi="Cambria Math"/>
                <w:lang w:eastAsia="zh-CN"/>
              </w:rPr>
              <m:t>W</m:t>
            </m:r>
          </m:e>
          <m:sup>
            <m:r>
              <w:rPr>
                <w:rFonts w:ascii="Cambria Math" w:eastAsia="SimSun" w:hAnsi="Cambria Math"/>
                <w:lang w:eastAsia="zh-CN"/>
              </w:rPr>
              <m:t>t+1</m:t>
            </m:r>
          </m:sup>
        </m:sSup>
      </m:oMath>
      <w:r>
        <w:rPr>
          <w:rFonts w:eastAsia="SimSun" w:hAnsi="Times New Roman" w:hint="eastAsia"/>
          <w:lang w:eastAsia="zh-CN"/>
        </w:rPr>
        <w:t>再次下发到各设备，运行</w:t>
      </w:r>
      <w:r w:rsidR="0002141E">
        <w:rPr>
          <w:rFonts w:eastAsia="SimSun" w:hAnsi="Times New Roman" w:hint="eastAsia"/>
          <w:lang w:eastAsia="zh-CN"/>
        </w:rPr>
        <w:t xml:space="preserve"> </w:t>
      </w:r>
      <w:r w:rsidR="00EF26CC">
        <w:rPr>
          <w:rFonts w:eastAsia="SimSun" w:hAnsi="Times New Roman"/>
          <w:lang w:eastAsia="zh-CN"/>
        </w:rPr>
        <w:t>2</w:t>
      </w:r>
      <w:r>
        <w:rPr>
          <w:rFonts w:eastAsia="SimSun" w:hAnsi="Times New Roman" w:hint="eastAsia"/>
          <w:lang w:eastAsia="zh-CN"/>
        </w:rPr>
        <w:t>）</w:t>
      </w:r>
      <w:r>
        <w:rPr>
          <w:rFonts w:eastAsia="SimSun" w:hAnsi="Times New Roman" w:hint="eastAsia"/>
          <w:lang w:eastAsia="zh-CN"/>
        </w:rPr>
        <w:t>-</w:t>
      </w:r>
      <w:r>
        <w:rPr>
          <w:rFonts w:eastAsia="SimSun" w:hAnsi="Times New Roman"/>
          <w:lang w:eastAsia="zh-CN"/>
        </w:rPr>
        <w:t>-4</w:t>
      </w:r>
      <w:r>
        <w:rPr>
          <w:rFonts w:eastAsia="SimSun" w:hAnsi="Times New Roman" w:hint="eastAsia"/>
          <w:lang w:eastAsia="zh-CN"/>
        </w:rPr>
        <w:t>）</w:t>
      </w:r>
      <w:r w:rsidR="0002141E">
        <w:rPr>
          <w:rFonts w:eastAsia="SimSun" w:hAnsi="Times New Roman" w:hint="eastAsia"/>
          <w:lang w:eastAsia="zh-CN"/>
        </w:rPr>
        <w:t xml:space="preserve"> </w:t>
      </w:r>
      <w:r>
        <w:rPr>
          <w:rFonts w:eastAsia="SimSun" w:hAnsi="Times New Roman" w:hint="eastAsia"/>
          <w:lang w:eastAsia="zh-CN"/>
        </w:rPr>
        <w:t>直至模型收敛</w:t>
      </w:r>
      <w:r w:rsidR="002F1B02">
        <w:rPr>
          <w:rFonts w:eastAsia="SimSun" w:hAnsi="Times New Roman" w:hint="eastAsia"/>
          <w:lang w:eastAsia="zh-CN"/>
        </w:rPr>
        <w:t>。</w:t>
      </w:r>
    </w:p>
    <w:p w14:paraId="029BE316" w14:textId="61911070" w:rsidR="00927E0E" w:rsidRPr="00372EE5" w:rsidRDefault="00623218" w:rsidP="00927E0E">
      <w:pPr>
        <w:autoSpaceDE w:val="0"/>
        <w:autoSpaceDN w:val="0"/>
        <w:textAlignment w:val="bottom"/>
        <w:rPr>
          <w:rFonts w:ascii="SimSun" w:eastAsia="SimSun" w:hAnsi="SimSun"/>
          <w:lang w:eastAsia="zh-CN"/>
        </w:rPr>
      </w:pPr>
      <w:r w:rsidRPr="00927E0E">
        <w:rPr>
          <w:rFonts w:eastAsia="SimSun" w:hAnsi="Times New Roman" w:hint="eastAsia"/>
          <w:lang w:eastAsia="zh-CN"/>
        </w:rPr>
        <w:t>然而</w:t>
      </w:r>
      <w:r w:rsidR="00B65E47" w:rsidRPr="00927E0E">
        <w:rPr>
          <w:rFonts w:eastAsia="SimSun" w:hAnsi="Times New Roman" w:hint="eastAsia"/>
          <w:lang w:eastAsia="zh-CN"/>
        </w:rPr>
        <w:t>，</w:t>
      </w:r>
      <w:r w:rsidR="00927E0E" w:rsidRPr="00927E0E">
        <w:rPr>
          <w:rFonts w:ascii="SimSun" w:eastAsia="SimSun" w:hAnsi="SimSun" w:hint="eastAsia"/>
          <w:lang w:eastAsia="zh-CN"/>
        </w:rPr>
        <w:t>中心服务器的</w:t>
      </w:r>
      <w:r w:rsidR="007E1143">
        <w:rPr>
          <w:rFonts w:ascii="SimSun" w:eastAsia="SimSun" w:hAnsi="SimSun" w:hint="eastAsia"/>
          <w:lang w:eastAsia="zh-CN"/>
        </w:rPr>
        <w:t>性能</w:t>
      </w:r>
      <w:r w:rsidR="0089357F">
        <w:rPr>
          <w:rFonts w:ascii="SimSun" w:eastAsia="SimSun" w:hAnsi="SimSun" w:hint="eastAsia"/>
          <w:lang w:eastAsia="zh-CN"/>
        </w:rPr>
        <w:t>成为</w:t>
      </w:r>
      <w:r w:rsidR="00FB55A6">
        <w:rPr>
          <w:rFonts w:ascii="SimSun" w:eastAsia="SimSun" w:hAnsi="SimSun" w:hint="eastAsia"/>
          <w:lang w:eastAsia="zh-CN"/>
        </w:rPr>
        <w:t>FL的一个瓶颈</w:t>
      </w:r>
      <w:r w:rsidR="00D16D95">
        <w:rPr>
          <w:rFonts w:ascii="SimSun" w:eastAsia="SimSun" w:hAnsi="SimSun" w:hint="eastAsia"/>
          <w:lang w:eastAsia="zh-CN"/>
        </w:rPr>
        <w:t>。</w:t>
      </w:r>
      <w:r w:rsidR="00A252C0">
        <w:rPr>
          <w:rFonts w:ascii="SimSun" w:eastAsia="SimSun" w:hAnsi="SimSun" w:hint="eastAsia"/>
          <w:lang w:eastAsia="zh-CN"/>
        </w:rPr>
        <w:t>当Server计算或通信能力较弱时，FL的性能也随之下降</w:t>
      </w:r>
      <w:r w:rsidR="001142BD">
        <w:rPr>
          <w:rFonts w:ascii="SimSun" w:eastAsia="SimSun" w:hAnsi="SimSun" w:hint="eastAsia"/>
          <w:lang w:eastAsia="zh-CN"/>
        </w:rPr>
        <w:t>。</w:t>
      </w:r>
      <w:r w:rsidR="00D16D95">
        <w:rPr>
          <w:rFonts w:ascii="SimSun" w:eastAsia="SimSun" w:hAnsi="SimSun" w:hint="eastAsia"/>
          <w:lang w:eastAsia="zh-CN"/>
        </w:rPr>
        <w:t>为了避免该问题，我们提出</w:t>
      </w:r>
      <w:r w:rsidR="00372EE5">
        <w:rPr>
          <w:rFonts w:ascii="SimSun" w:eastAsia="SimSun" w:hAnsi="SimSun" w:hint="eastAsia"/>
          <w:lang w:eastAsia="zh-CN"/>
        </w:rPr>
        <w:t>一种</w:t>
      </w:r>
      <w:r w:rsidR="00372EE5" w:rsidRPr="00372EE5">
        <w:rPr>
          <w:rFonts w:eastAsia="SimSun" w:hAnsi="Times New Roman"/>
          <w:b/>
          <w:bCs/>
          <w:lang w:eastAsia="zh-CN"/>
        </w:rPr>
        <w:t>Peer-to-Peer</w:t>
      </w:r>
      <w:r w:rsidR="00372EE5">
        <w:rPr>
          <w:rFonts w:eastAsia="SimSun" w:hAnsi="Times New Roman" w:hint="eastAsia"/>
          <w:lang w:eastAsia="zh-CN"/>
        </w:rPr>
        <w:t>的联邦学习网络结构</w:t>
      </w:r>
      <w:r w:rsidR="00561484">
        <w:rPr>
          <w:rFonts w:eastAsia="SimSun" w:hAnsi="Times New Roman" w:hint="eastAsia"/>
          <w:lang w:eastAsia="zh-CN"/>
        </w:rPr>
        <w:t>，并针对该网络结构设计相应的服务</w:t>
      </w:r>
      <w:r w:rsidR="00FE3B67">
        <w:rPr>
          <w:rFonts w:eastAsia="SimSun" w:hAnsi="Times New Roman" w:hint="eastAsia"/>
          <w:lang w:eastAsia="zh-CN"/>
        </w:rPr>
        <w:t>保障</w:t>
      </w:r>
      <w:r w:rsidR="00561484">
        <w:rPr>
          <w:rFonts w:eastAsia="SimSun" w:hAnsi="Times New Roman" w:hint="eastAsia"/>
          <w:lang w:eastAsia="zh-CN"/>
        </w:rPr>
        <w:t>机制</w:t>
      </w:r>
      <w:r w:rsidR="00DF65DE">
        <w:rPr>
          <w:rFonts w:eastAsia="SimSun" w:hAnsi="Times New Roman" w:hint="eastAsia"/>
          <w:lang w:eastAsia="zh-CN"/>
        </w:rPr>
        <w:t>。</w:t>
      </w:r>
      <w:r w:rsidR="003E674F">
        <w:rPr>
          <w:rFonts w:eastAsia="SimSun" w:hAnsi="Times New Roman" w:hint="eastAsia"/>
          <w:lang w:eastAsia="zh-CN"/>
        </w:rPr>
        <w:t>该网络结构下，</w:t>
      </w:r>
      <w:r w:rsidR="00B824E7">
        <w:rPr>
          <w:rFonts w:eastAsia="SimSun" w:hAnsi="Times New Roman" w:hint="eastAsia"/>
          <w:lang w:eastAsia="zh-CN"/>
        </w:rPr>
        <w:t>中心</w:t>
      </w:r>
      <w:r w:rsidR="007C1917">
        <w:rPr>
          <w:rFonts w:eastAsia="SimSun" w:hAnsi="Times New Roman" w:hint="eastAsia"/>
          <w:lang w:eastAsia="zh-CN"/>
        </w:rPr>
        <w:t>UE</w:t>
      </w:r>
      <w:r w:rsidR="00B824E7">
        <w:rPr>
          <w:rFonts w:eastAsia="SimSun" w:hAnsi="Times New Roman" w:hint="eastAsia"/>
          <w:lang w:eastAsia="zh-CN"/>
        </w:rPr>
        <w:t>可以在不同</w:t>
      </w:r>
      <w:r w:rsidR="00B824E7">
        <w:rPr>
          <w:rFonts w:eastAsia="SimSun" w:hAnsi="Times New Roman" w:hint="eastAsia"/>
          <w:lang w:eastAsia="zh-CN"/>
        </w:rPr>
        <w:t>UE</w:t>
      </w:r>
      <w:r w:rsidR="00B824E7">
        <w:rPr>
          <w:rFonts w:eastAsia="SimSun" w:hAnsi="Times New Roman" w:hint="eastAsia"/>
          <w:lang w:eastAsia="zh-CN"/>
        </w:rPr>
        <w:t>间切换</w:t>
      </w:r>
      <w:r w:rsidR="00BC4B08">
        <w:rPr>
          <w:rFonts w:eastAsia="SimSun" w:hAnsi="Times New Roman" w:hint="eastAsia"/>
          <w:lang w:eastAsia="zh-CN"/>
        </w:rPr>
        <w:t>，选择计算和通信能力强的</w:t>
      </w:r>
      <w:r w:rsidR="00031536">
        <w:rPr>
          <w:rFonts w:eastAsia="SimSun" w:hAnsi="Times New Roman" w:hint="eastAsia"/>
          <w:lang w:eastAsia="zh-CN"/>
        </w:rPr>
        <w:t>UE</w:t>
      </w:r>
      <w:r w:rsidR="00BC4B08">
        <w:rPr>
          <w:rFonts w:eastAsia="SimSun" w:hAnsi="Times New Roman" w:hint="eastAsia"/>
          <w:lang w:eastAsia="zh-CN"/>
        </w:rPr>
        <w:t>作为</w:t>
      </w:r>
      <w:r w:rsidR="00162DE5">
        <w:rPr>
          <w:rFonts w:eastAsia="SimSun" w:hAnsi="Times New Roman" w:hint="eastAsia"/>
          <w:lang w:eastAsia="zh-CN"/>
        </w:rPr>
        <w:t>中心</w:t>
      </w:r>
      <w:r w:rsidR="00162DE5">
        <w:rPr>
          <w:rFonts w:eastAsia="SimSun" w:hAnsi="Times New Roman" w:hint="eastAsia"/>
          <w:lang w:eastAsia="zh-CN"/>
        </w:rPr>
        <w:t>UE</w:t>
      </w:r>
      <w:r w:rsidR="00162DE5">
        <w:rPr>
          <w:rFonts w:eastAsia="SimSun" w:hAnsi="Times New Roman" w:hint="eastAsia"/>
          <w:lang w:eastAsia="zh-CN"/>
        </w:rPr>
        <w:t>，</w:t>
      </w:r>
      <w:r w:rsidR="004B5E5E">
        <w:rPr>
          <w:rFonts w:eastAsia="SimSun" w:hAnsi="Times New Roman" w:hint="eastAsia"/>
          <w:lang w:eastAsia="zh-CN"/>
        </w:rPr>
        <w:t>实现</w:t>
      </w:r>
      <w:r w:rsidR="00E45A0E">
        <w:rPr>
          <w:rFonts w:eastAsia="SimSun" w:hAnsi="Times New Roman" w:hint="eastAsia"/>
          <w:lang w:eastAsia="zh-CN"/>
        </w:rPr>
        <w:t>S</w:t>
      </w:r>
      <w:r w:rsidR="00602A91">
        <w:rPr>
          <w:rFonts w:eastAsia="SimSun" w:hAnsi="Times New Roman" w:hint="eastAsia"/>
          <w:lang w:eastAsia="zh-CN"/>
        </w:rPr>
        <w:t>erver</w:t>
      </w:r>
      <w:r w:rsidR="00602A91">
        <w:rPr>
          <w:rFonts w:eastAsia="SimSun" w:hAnsi="Times New Roman" w:hint="eastAsia"/>
          <w:lang w:eastAsia="zh-CN"/>
        </w:rPr>
        <w:t>的</w:t>
      </w:r>
      <w:r w:rsidR="00BC4B08">
        <w:rPr>
          <w:rFonts w:eastAsia="SimSun" w:hAnsi="Times New Roman" w:hint="eastAsia"/>
          <w:lang w:eastAsia="zh-CN"/>
        </w:rPr>
        <w:t>聚合</w:t>
      </w:r>
      <w:r w:rsidR="00602A91">
        <w:rPr>
          <w:rFonts w:eastAsia="SimSun" w:hAnsi="Times New Roman" w:hint="eastAsia"/>
          <w:lang w:eastAsia="zh-CN"/>
        </w:rPr>
        <w:t>功能</w:t>
      </w:r>
      <w:r w:rsidR="00BC4B08">
        <w:rPr>
          <w:rFonts w:eastAsia="SimSun" w:hAnsi="Times New Roman" w:hint="eastAsia"/>
          <w:lang w:eastAsia="zh-CN"/>
        </w:rPr>
        <w:t>（</w:t>
      </w:r>
      <w:r w:rsidR="00BC4B08">
        <w:rPr>
          <w:rFonts w:eastAsia="SimSun" w:hAnsi="Times New Roman" w:hint="eastAsia"/>
          <w:lang w:eastAsia="zh-CN"/>
        </w:rPr>
        <w:t>aggregat</w:t>
      </w:r>
      <w:r w:rsidR="00274211">
        <w:rPr>
          <w:rFonts w:eastAsia="SimSun" w:hAnsi="Times New Roman"/>
          <w:lang w:eastAsia="zh-CN"/>
        </w:rPr>
        <w:t>ion</w:t>
      </w:r>
      <w:r w:rsidR="00BC4B08">
        <w:rPr>
          <w:rFonts w:eastAsia="SimSun" w:hAnsi="Times New Roman" w:hint="eastAsia"/>
          <w:lang w:eastAsia="zh-CN"/>
        </w:rPr>
        <w:t>）</w:t>
      </w:r>
      <w:r w:rsidR="00762F5B">
        <w:rPr>
          <w:rFonts w:eastAsia="SimSun" w:hAnsi="Times New Roman" w:hint="eastAsia"/>
          <w:lang w:eastAsia="zh-CN"/>
        </w:rPr>
        <w:t>，从而解决上述问题</w:t>
      </w:r>
      <w:r w:rsidR="00E32DCA">
        <w:rPr>
          <w:rFonts w:eastAsia="SimSun" w:hAnsi="Times New Roman" w:hint="eastAsia"/>
          <w:lang w:eastAsia="zh-CN"/>
        </w:rPr>
        <w:t>。</w:t>
      </w:r>
    </w:p>
    <w:p w14:paraId="49308CFA" w14:textId="77777777" w:rsidR="002B5E70" w:rsidRPr="00C57BCA" w:rsidRDefault="002B5E70" w:rsidP="002B5E70">
      <w:pPr>
        <w:autoSpaceDE w:val="0"/>
        <w:autoSpaceDN w:val="0"/>
        <w:textAlignment w:val="bottom"/>
        <w:rPr>
          <w:rFonts w:eastAsia="SimSun" w:hAnsi="Times New Roman"/>
          <w:lang w:eastAsia="zh-CN"/>
        </w:rPr>
      </w:pPr>
    </w:p>
    <w:p w14:paraId="6D2EF0D9" w14:textId="2DCBD44B" w:rsidR="003A6055" w:rsidRPr="000B776C" w:rsidDel="00562F1F" w:rsidRDefault="00B82B4C" w:rsidP="00CC519A">
      <w:pPr>
        <w:pStyle w:val="af0"/>
        <w:numPr>
          <w:ilvl w:val="0"/>
          <w:numId w:val="3"/>
        </w:numPr>
        <w:autoSpaceDE w:val="0"/>
        <w:autoSpaceDN w:val="0"/>
        <w:ind w:firstLineChars="0"/>
        <w:textAlignment w:val="bottom"/>
        <w:rPr>
          <w:moveFrom w:id="461" w:author="Zheng, Ce" w:date="2022-07-12T00:29:00Z"/>
          <w:rFonts w:eastAsia="SimSun" w:hAnsi="Times New Roman"/>
          <w:b/>
          <w:sz w:val="28"/>
          <w:lang w:eastAsia="zh-CN"/>
        </w:rPr>
      </w:pPr>
      <w:moveFromRangeStart w:id="462" w:author="Zheng, Ce" w:date="2022-07-12T00:29:00Z" w:name="move108478156"/>
      <w:moveFrom w:id="463" w:author="Zheng, Ce" w:date="2022-07-12T00:29:00Z">
        <w:r w:rsidRPr="00715FBC" w:rsidDel="00562F1F">
          <w:rPr>
            <w:rFonts w:eastAsia="SimSun" w:hAnsi="Times New Roman" w:hint="eastAsia"/>
            <w:b/>
            <w:sz w:val="28"/>
            <w:lang w:eastAsia="zh-CN"/>
          </w:rPr>
          <w:t>发明内容</w:t>
        </w:r>
      </w:moveFrom>
    </w:p>
    <w:moveFromRangeEnd w:id="462"/>
    <w:p w14:paraId="110F4195" w14:textId="5134DC1A" w:rsidR="009B3AD9" w:rsidRPr="008B24A4" w:rsidRDefault="009B3AD9" w:rsidP="003459AC">
      <w:pPr>
        <w:pStyle w:val="af0"/>
        <w:numPr>
          <w:ilvl w:val="0"/>
          <w:numId w:val="28"/>
        </w:numPr>
        <w:autoSpaceDE w:val="0"/>
        <w:autoSpaceDN w:val="0"/>
        <w:ind w:firstLineChars="0"/>
        <w:textAlignment w:val="bottom"/>
        <w:rPr>
          <w:ins w:id="464" w:author="Zheng, Ce" w:date="2022-07-12T00:29:00Z"/>
          <w:rFonts w:eastAsia="SimSun" w:hAnsi="Times New Roman"/>
          <w:b/>
          <w:bCs/>
          <w:sz w:val="24"/>
          <w:szCs w:val="24"/>
          <w:lang w:eastAsia="zh-CN"/>
        </w:rPr>
      </w:pPr>
      <w:moveToRangeStart w:id="465" w:author="Zheng, Ce" w:date="2022-07-12T00:29:00Z" w:name="move108478189"/>
      <w:ins w:id="466" w:author="Zheng, Ce" w:date="2022-07-12T00:29:00Z">
        <w:r w:rsidRPr="008B24A4">
          <w:rPr>
            <w:rFonts w:eastAsia="SimSun" w:hAnsi="Times New Roman" w:hint="eastAsia"/>
            <w:b/>
            <w:bCs/>
            <w:sz w:val="24"/>
            <w:szCs w:val="24"/>
            <w:lang w:eastAsia="zh-CN"/>
          </w:rPr>
          <w:t>P</w:t>
        </w:r>
        <w:r w:rsidRPr="008B24A4">
          <w:rPr>
            <w:rFonts w:eastAsia="SimSun" w:hAnsi="Times New Roman"/>
            <w:b/>
            <w:bCs/>
            <w:sz w:val="24"/>
            <w:szCs w:val="24"/>
            <w:lang w:eastAsia="zh-CN"/>
          </w:rPr>
          <w:t>2P</w:t>
        </w:r>
        <w:r w:rsidRPr="008B24A4">
          <w:rPr>
            <w:rFonts w:eastAsia="SimSun" w:hAnsi="Times New Roman" w:hint="eastAsia"/>
            <w:b/>
            <w:bCs/>
            <w:sz w:val="24"/>
            <w:szCs w:val="24"/>
            <w:lang w:eastAsia="zh-CN"/>
          </w:rPr>
          <w:t>联邦学习网络结构下的学习训练流程</w:t>
        </w:r>
      </w:ins>
    </w:p>
    <w:moveToRangeEnd w:id="465"/>
    <w:p w14:paraId="1DC4F20C" w14:textId="7AA00025" w:rsidR="00F43623" w:rsidDel="000278AC" w:rsidRDefault="00F43623" w:rsidP="008117FB">
      <w:pPr>
        <w:autoSpaceDE w:val="0"/>
        <w:autoSpaceDN w:val="0"/>
        <w:textAlignment w:val="bottom"/>
        <w:rPr>
          <w:del w:id="467" w:author="Zheng, Ce" w:date="2022-07-12T00:31:00Z"/>
          <w:rFonts w:ascii="SimSun" w:eastAsia="SimSun" w:hAnsi="SimSun" w:cs="Microsoft YaHei"/>
          <w:lang w:eastAsia="zh-CN"/>
        </w:rPr>
      </w:pPr>
    </w:p>
    <w:p w14:paraId="46FFCBB8" w14:textId="18CDDB38" w:rsidR="00731D1F" w:rsidRPr="003F3E5A" w:rsidRDefault="00EE28BC" w:rsidP="008117FB">
      <w:pPr>
        <w:autoSpaceDE w:val="0"/>
        <w:autoSpaceDN w:val="0"/>
        <w:textAlignment w:val="bottom"/>
        <w:rPr>
          <w:rFonts w:ascii="SimSun" w:eastAsia="SimSun" w:hAnsi="SimSun"/>
          <w:lang w:eastAsia="zh-CN"/>
        </w:rPr>
      </w:pPr>
      <w:del w:id="468" w:author="Zheng, Ce" w:date="2022-07-12T00:31:00Z">
        <w:r w:rsidRPr="00D031BA" w:rsidDel="000278AC">
          <w:rPr>
            <w:rFonts w:ascii="SimSun" w:eastAsia="SimSun" w:hAnsi="SimSun" w:cs="Microsoft YaHei" w:hint="eastAsia"/>
            <w:lang w:eastAsia="zh-CN"/>
          </w:rPr>
          <w:delText>针对</w:delText>
        </w:r>
        <w:r w:rsidRPr="00D031BA" w:rsidDel="000278AC">
          <w:rPr>
            <w:rFonts w:ascii="SimSun" w:eastAsia="SimSun" w:hAnsi="SimSun" w:hint="eastAsia"/>
            <w:lang w:eastAsia="zh-CN"/>
          </w:rPr>
          <w:delText>上述问题，我们提出了</w:delText>
        </w:r>
        <w:r w:rsidR="00444262" w:rsidDel="000278AC">
          <w:rPr>
            <w:rFonts w:ascii="SimSun" w:eastAsia="SimSun" w:hAnsi="SimSun" w:hint="eastAsia"/>
            <w:lang w:eastAsia="zh-CN"/>
          </w:rPr>
          <w:delText>一种</w:delText>
        </w:r>
      </w:del>
      <w:r w:rsidR="00A71C02">
        <w:rPr>
          <w:rFonts w:eastAsia="SimSun" w:hAnsi="Times New Roman" w:hint="eastAsia"/>
          <w:lang w:eastAsia="zh-CN"/>
        </w:rPr>
        <w:t>P</w:t>
      </w:r>
      <w:r w:rsidR="00A71C02">
        <w:rPr>
          <w:rFonts w:eastAsia="SimSun" w:hAnsi="Times New Roman"/>
          <w:lang w:eastAsia="zh-CN"/>
        </w:rPr>
        <w:t>2P</w:t>
      </w:r>
      <w:r w:rsidR="00A71C02">
        <w:rPr>
          <w:rFonts w:eastAsia="SimSun" w:hAnsi="Times New Roman" w:hint="eastAsia"/>
          <w:lang w:eastAsia="zh-CN"/>
        </w:rPr>
        <w:t>联邦学习网络结构</w:t>
      </w:r>
      <w:r w:rsidR="00760D53">
        <w:rPr>
          <w:rFonts w:eastAsia="SimSun" w:hAnsi="Times New Roman" w:hint="eastAsia"/>
          <w:szCs w:val="22"/>
          <w:lang w:eastAsia="zh-CN"/>
        </w:rPr>
        <w:t>，</w:t>
      </w:r>
      <w:r w:rsidR="0045576C">
        <w:rPr>
          <w:rFonts w:eastAsia="SimSun" w:hAnsi="Times New Roman" w:hint="eastAsia"/>
          <w:szCs w:val="22"/>
          <w:lang w:eastAsia="zh-CN"/>
        </w:rPr>
        <w:t>如图</w:t>
      </w:r>
      <w:r w:rsidR="0045576C">
        <w:rPr>
          <w:rFonts w:eastAsia="SimSun" w:hAnsi="Times New Roman"/>
          <w:szCs w:val="22"/>
          <w:lang w:eastAsia="zh-CN"/>
        </w:rPr>
        <w:t>2</w:t>
      </w:r>
      <w:r w:rsidR="0045576C">
        <w:rPr>
          <w:rFonts w:eastAsia="SimSun" w:hAnsi="Times New Roman" w:hint="eastAsia"/>
          <w:szCs w:val="22"/>
          <w:lang w:eastAsia="zh-CN"/>
        </w:rPr>
        <w:t>所示</w:t>
      </w:r>
      <w:r w:rsidR="002B5DB5">
        <w:rPr>
          <w:rFonts w:eastAsia="SimSun" w:hAnsi="Times New Roman" w:hint="eastAsia"/>
          <w:szCs w:val="22"/>
          <w:lang w:eastAsia="zh-CN"/>
        </w:rPr>
        <w:t>。</w:t>
      </w:r>
      <w:r w:rsidR="00760D53">
        <w:rPr>
          <w:rFonts w:eastAsia="SimSun" w:hAnsi="Times New Roman" w:hint="eastAsia"/>
          <w:szCs w:val="22"/>
          <w:lang w:eastAsia="zh-CN"/>
        </w:rPr>
        <w:t>主要</w:t>
      </w:r>
      <w:r w:rsidR="00507DF9">
        <w:rPr>
          <w:rFonts w:eastAsia="SimSun" w:hAnsi="Times New Roman" w:hint="eastAsia"/>
          <w:szCs w:val="22"/>
          <w:lang w:eastAsia="zh-CN"/>
        </w:rPr>
        <w:t>结构为</w:t>
      </w:r>
      <w:r w:rsidR="008117FB">
        <w:rPr>
          <w:rFonts w:ascii="SimSun" w:eastAsia="SimSun" w:hAnsi="SimSun" w:hint="eastAsia"/>
          <w:noProof/>
          <w:szCs w:val="22"/>
          <w:lang w:eastAsia="zh-CN"/>
        </w:rPr>
        <w:t>：</w:t>
      </w:r>
    </w:p>
    <w:p w14:paraId="5DCEBBAB" w14:textId="65EE08F5" w:rsidR="008117FB" w:rsidRDefault="009D3884" w:rsidP="008117FB">
      <w:pPr>
        <w:pStyle w:val="af0"/>
        <w:numPr>
          <w:ilvl w:val="0"/>
          <w:numId w:val="6"/>
        </w:numPr>
        <w:autoSpaceDE w:val="0"/>
        <w:autoSpaceDN w:val="0"/>
        <w:ind w:firstLineChars="0"/>
        <w:textAlignment w:val="bottom"/>
        <w:rPr>
          <w:rFonts w:ascii="SimSun" w:eastAsia="SimSun" w:hAnsi="SimSun"/>
          <w:noProof/>
          <w:szCs w:val="22"/>
          <w:lang w:eastAsia="zh-CN"/>
        </w:rPr>
      </w:pPr>
      <w:r>
        <w:rPr>
          <w:rFonts w:eastAsia="SimSun" w:hAnsi="Times New Roman" w:hint="eastAsia"/>
          <w:szCs w:val="22"/>
          <w:lang w:eastAsia="zh-CN"/>
        </w:rPr>
        <w:t>该网络由</w:t>
      </w:r>
      <w:r w:rsidR="00AC3F87">
        <w:rPr>
          <w:rFonts w:eastAsia="SimSun" w:hAnsi="Times New Roman"/>
          <w:szCs w:val="22"/>
          <w:lang w:eastAsia="zh-CN"/>
        </w:rPr>
        <w:t>K</w:t>
      </w:r>
      <w:r w:rsidR="00471505">
        <w:rPr>
          <w:rFonts w:eastAsia="SimSun" w:hAnsi="Times New Roman" w:hint="eastAsia"/>
          <w:szCs w:val="22"/>
          <w:lang w:eastAsia="zh-CN"/>
        </w:rPr>
        <w:t>个</w:t>
      </w:r>
      <w:r w:rsidR="003C2DD9">
        <w:rPr>
          <w:rFonts w:eastAsia="SimSun" w:hAnsi="Times New Roman" w:hint="eastAsia"/>
          <w:szCs w:val="22"/>
          <w:lang w:eastAsia="zh-CN"/>
        </w:rPr>
        <w:t>UE</w:t>
      </w:r>
      <w:r>
        <w:rPr>
          <w:rFonts w:eastAsia="SimSun" w:hAnsi="Times New Roman" w:hint="eastAsia"/>
          <w:szCs w:val="22"/>
          <w:lang w:eastAsia="zh-CN"/>
        </w:rPr>
        <w:t>组成</w:t>
      </w:r>
      <w:r w:rsidR="006B2F31">
        <w:rPr>
          <w:rFonts w:eastAsia="SimSun" w:hAnsi="Times New Roman" w:hint="eastAsia"/>
          <w:szCs w:val="22"/>
          <w:lang w:eastAsia="zh-CN"/>
        </w:rPr>
        <w:t>。</w:t>
      </w:r>
      <w:r w:rsidR="003C2DD9">
        <w:rPr>
          <w:rFonts w:eastAsia="SimSun" w:hAnsi="Times New Roman" w:hint="eastAsia"/>
          <w:szCs w:val="22"/>
          <w:lang w:eastAsia="zh-CN"/>
        </w:rPr>
        <w:t>UE</w:t>
      </w:r>
      <w:r w:rsidR="00BB49B2">
        <w:rPr>
          <w:rFonts w:eastAsia="SimSun" w:hAnsi="Times New Roman" w:hint="eastAsia"/>
          <w:szCs w:val="22"/>
          <w:lang w:eastAsia="zh-CN"/>
        </w:rPr>
        <w:t>可以</w:t>
      </w:r>
      <w:r w:rsidR="00745795">
        <w:rPr>
          <w:rFonts w:eastAsia="SimSun" w:hAnsi="Times New Roman" w:hint="eastAsia"/>
          <w:szCs w:val="22"/>
          <w:lang w:eastAsia="zh-CN"/>
        </w:rPr>
        <w:t>是</w:t>
      </w:r>
      <w:r w:rsidR="00BB49B2">
        <w:rPr>
          <w:rFonts w:eastAsia="SimSun" w:hAnsi="Times New Roman" w:hint="eastAsia"/>
          <w:szCs w:val="22"/>
          <w:lang w:eastAsia="zh-CN"/>
        </w:rPr>
        <w:t>手机，</w:t>
      </w:r>
      <w:r w:rsidR="00BB49B2">
        <w:rPr>
          <w:rFonts w:eastAsia="SimSun" w:hAnsi="Times New Roman" w:hint="eastAsia"/>
          <w:szCs w:val="22"/>
          <w:lang w:eastAsia="zh-CN"/>
        </w:rPr>
        <w:t>i</w:t>
      </w:r>
      <w:r w:rsidR="00BF0262">
        <w:rPr>
          <w:rFonts w:eastAsia="SimSun" w:hAnsi="Times New Roman"/>
          <w:szCs w:val="22"/>
          <w:lang w:eastAsia="zh-CN"/>
        </w:rPr>
        <w:t>P</w:t>
      </w:r>
      <w:r w:rsidR="00BB49B2">
        <w:rPr>
          <w:rFonts w:eastAsia="SimSun" w:hAnsi="Times New Roman" w:hint="eastAsia"/>
          <w:szCs w:val="22"/>
          <w:lang w:eastAsia="zh-CN"/>
        </w:rPr>
        <w:t>ad</w:t>
      </w:r>
      <w:r w:rsidR="00BB49B2">
        <w:rPr>
          <w:rFonts w:eastAsia="SimSun" w:hAnsi="Times New Roman" w:hint="eastAsia"/>
          <w:szCs w:val="22"/>
          <w:lang w:eastAsia="zh-CN"/>
        </w:rPr>
        <w:t>，笔记本等终端设备，也可以</w:t>
      </w:r>
      <w:r w:rsidR="003F6BF3">
        <w:rPr>
          <w:rFonts w:eastAsia="SimSun" w:hAnsi="Times New Roman" w:hint="eastAsia"/>
          <w:szCs w:val="22"/>
          <w:lang w:eastAsia="zh-CN"/>
        </w:rPr>
        <w:t>是</w:t>
      </w:r>
      <w:r w:rsidR="00BB49B2">
        <w:rPr>
          <w:rFonts w:eastAsia="SimSun" w:hAnsi="Times New Roman" w:hint="eastAsia"/>
          <w:szCs w:val="22"/>
          <w:lang w:eastAsia="zh-CN"/>
        </w:rPr>
        <w:t>车辆</w:t>
      </w:r>
      <w:r w:rsidR="00432E2A">
        <w:rPr>
          <w:rFonts w:eastAsia="SimSun" w:hAnsi="Times New Roman" w:hint="eastAsia"/>
          <w:szCs w:val="22"/>
          <w:lang w:eastAsia="zh-CN"/>
        </w:rPr>
        <w:t>，</w:t>
      </w:r>
      <w:r w:rsidR="00432E2A">
        <w:rPr>
          <w:rFonts w:eastAsia="SimSun" w:hAnsi="Times New Roman" w:hint="eastAsia"/>
          <w:szCs w:val="22"/>
          <w:lang w:eastAsia="zh-CN"/>
        </w:rPr>
        <w:t>UAV</w:t>
      </w:r>
      <w:r w:rsidR="00DE6DEF">
        <w:rPr>
          <w:rFonts w:eastAsia="SimSun" w:hAnsi="Times New Roman" w:hint="eastAsia"/>
          <w:szCs w:val="22"/>
          <w:lang w:eastAsia="zh-CN"/>
        </w:rPr>
        <w:t>等</w:t>
      </w:r>
      <w:r w:rsidR="00383785">
        <w:rPr>
          <w:rFonts w:eastAsia="SimSun" w:hAnsi="Times New Roman" w:hint="eastAsia"/>
          <w:szCs w:val="22"/>
          <w:lang w:eastAsia="zh-CN"/>
        </w:rPr>
        <w:t>；</w:t>
      </w:r>
      <w:r w:rsidR="0045576C">
        <w:rPr>
          <w:rFonts w:ascii="SimSun" w:eastAsia="SimSun" w:hAnsi="SimSun"/>
          <w:noProof/>
          <w:szCs w:val="22"/>
          <w:lang w:eastAsia="zh-CN"/>
        </w:rPr>
        <w:t xml:space="preserve"> </w:t>
      </w:r>
    </w:p>
    <w:p w14:paraId="70B82688" w14:textId="04D6DB38" w:rsidR="006B255F" w:rsidRDefault="00471505" w:rsidP="00FE3FF1">
      <w:pPr>
        <w:pStyle w:val="af0"/>
        <w:numPr>
          <w:ilvl w:val="0"/>
          <w:numId w:val="6"/>
        </w:numPr>
        <w:autoSpaceDE w:val="0"/>
        <w:autoSpaceDN w:val="0"/>
        <w:ind w:firstLineChars="0"/>
        <w:textAlignment w:val="bottom"/>
        <w:rPr>
          <w:rFonts w:ascii="SimSun" w:eastAsia="SimSun" w:hAnsi="SimSun"/>
          <w:noProof/>
          <w:szCs w:val="22"/>
          <w:lang w:eastAsia="zh-CN"/>
        </w:rPr>
      </w:pPr>
      <w:r>
        <w:rPr>
          <w:rFonts w:ascii="SimSun" w:eastAsia="SimSun" w:hAnsi="SimSun" w:hint="eastAsia"/>
          <w:noProof/>
          <w:szCs w:val="22"/>
          <w:lang w:eastAsia="zh-CN"/>
        </w:rPr>
        <w:t>网络中的</w:t>
      </w:r>
      <w:r w:rsidR="00AC3F87">
        <w:rPr>
          <w:rFonts w:eastAsia="SimSun" w:hAnsi="Times New Roman"/>
          <w:noProof/>
          <w:szCs w:val="22"/>
          <w:lang w:eastAsia="zh-CN"/>
        </w:rPr>
        <w:t>K</w:t>
      </w:r>
      <w:r>
        <w:rPr>
          <w:rFonts w:ascii="SimSun" w:eastAsia="SimSun" w:hAnsi="SimSun" w:hint="eastAsia"/>
          <w:noProof/>
          <w:szCs w:val="22"/>
          <w:lang w:eastAsia="zh-CN"/>
        </w:rPr>
        <w:t>个</w:t>
      </w:r>
      <w:r w:rsidR="00551696">
        <w:rPr>
          <w:rFonts w:eastAsia="SimSun" w:hAnsi="Times New Roman" w:hint="eastAsia"/>
          <w:szCs w:val="22"/>
          <w:lang w:eastAsia="zh-CN"/>
        </w:rPr>
        <w:t>UE</w:t>
      </w:r>
      <w:r w:rsidR="00F53423">
        <w:rPr>
          <w:rFonts w:ascii="SimSun" w:eastAsia="SimSun" w:hAnsi="SimSun" w:hint="eastAsia"/>
          <w:noProof/>
          <w:szCs w:val="22"/>
          <w:lang w:eastAsia="zh-CN"/>
        </w:rPr>
        <w:t>选出一个</w:t>
      </w:r>
      <w:r w:rsidR="007679FC">
        <w:rPr>
          <w:rFonts w:eastAsia="SimSun" w:hAnsi="Times New Roman" w:hint="eastAsia"/>
          <w:szCs w:val="22"/>
          <w:lang w:eastAsia="zh-CN"/>
        </w:rPr>
        <w:t>UE</w:t>
      </w:r>
      <w:r w:rsidR="00F53423">
        <w:rPr>
          <w:rFonts w:ascii="SimSun" w:eastAsia="SimSun" w:hAnsi="SimSun" w:hint="eastAsia"/>
          <w:noProof/>
          <w:szCs w:val="22"/>
          <w:lang w:eastAsia="zh-CN"/>
        </w:rPr>
        <w:t>作为</w:t>
      </w:r>
      <w:r w:rsidR="00B2770E">
        <w:rPr>
          <w:rFonts w:ascii="SimSun" w:eastAsia="SimSun" w:hAnsi="SimSun" w:hint="eastAsia"/>
          <w:noProof/>
          <w:szCs w:val="22"/>
          <w:lang w:eastAsia="zh-CN"/>
        </w:rPr>
        <w:t>中心</w:t>
      </w:r>
      <w:r w:rsidR="000A3173">
        <w:rPr>
          <w:rFonts w:eastAsia="SimSun" w:hAnsi="Times New Roman" w:hint="eastAsia"/>
          <w:szCs w:val="22"/>
          <w:lang w:eastAsia="zh-CN"/>
        </w:rPr>
        <w:t>UE</w:t>
      </w:r>
      <w:r w:rsidR="00B2770E">
        <w:rPr>
          <w:rFonts w:ascii="SimSun" w:eastAsia="SimSun" w:hAnsi="SimSun" w:hint="eastAsia"/>
          <w:noProof/>
          <w:szCs w:val="22"/>
          <w:lang w:eastAsia="zh-CN"/>
        </w:rPr>
        <w:t>，负责</w:t>
      </w:r>
      <w:r w:rsidR="004464B5">
        <w:rPr>
          <w:rFonts w:ascii="SimSun" w:eastAsia="SimSun" w:hAnsi="SimSun" w:hint="eastAsia"/>
          <w:noProof/>
          <w:szCs w:val="22"/>
          <w:lang w:eastAsia="zh-CN"/>
        </w:rPr>
        <w:t>全局模型的聚合</w:t>
      </w:r>
      <w:r w:rsidR="005F2C37">
        <w:rPr>
          <w:rFonts w:ascii="SimSun" w:eastAsia="SimSun" w:hAnsi="SimSun" w:hint="eastAsia"/>
          <w:noProof/>
          <w:szCs w:val="22"/>
          <w:lang w:eastAsia="zh-CN"/>
        </w:rPr>
        <w:t>，功能</w:t>
      </w:r>
      <w:r w:rsidR="008E6DDD">
        <w:rPr>
          <w:rFonts w:ascii="SimSun" w:eastAsia="SimSun" w:hAnsi="SimSun" w:hint="eastAsia"/>
          <w:noProof/>
          <w:szCs w:val="22"/>
          <w:lang w:eastAsia="zh-CN"/>
        </w:rPr>
        <w:t>与图1中的</w:t>
      </w:r>
      <w:r w:rsidR="005C623B">
        <w:rPr>
          <w:rFonts w:eastAsia="SimSun" w:hAnsi="Times New Roman" w:hint="eastAsia"/>
          <w:lang w:eastAsia="zh-CN"/>
        </w:rPr>
        <w:t>Server</w:t>
      </w:r>
      <w:r w:rsidR="008E6DDD">
        <w:rPr>
          <w:rFonts w:ascii="SimSun" w:eastAsia="SimSun" w:hAnsi="SimSun" w:hint="eastAsia"/>
          <w:noProof/>
          <w:szCs w:val="22"/>
          <w:lang w:eastAsia="zh-CN"/>
        </w:rPr>
        <w:t>类似</w:t>
      </w:r>
      <w:r w:rsidR="004838A1">
        <w:rPr>
          <w:rFonts w:ascii="SimSun" w:eastAsia="SimSun" w:hAnsi="SimSun" w:hint="eastAsia"/>
          <w:noProof/>
          <w:szCs w:val="22"/>
          <w:lang w:eastAsia="zh-CN"/>
        </w:rPr>
        <w:t>或相同</w:t>
      </w:r>
      <w:r w:rsidR="00383785">
        <w:rPr>
          <w:rFonts w:ascii="SimSun" w:eastAsia="SimSun" w:hAnsi="SimSun" w:hint="eastAsia"/>
          <w:noProof/>
          <w:szCs w:val="22"/>
          <w:lang w:eastAsia="zh-CN"/>
        </w:rPr>
        <w:t>；</w:t>
      </w:r>
      <w:r w:rsidR="00767359">
        <w:rPr>
          <w:rFonts w:ascii="SimSun" w:eastAsia="SimSun" w:hAnsi="SimSun" w:hint="eastAsia"/>
          <w:noProof/>
          <w:szCs w:val="22"/>
          <w:lang w:eastAsia="zh-CN"/>
        </w:rPr>
        <w:t>其他</w:t>
      </w:r>
      <w:r w:rsidR="00767359">
        <w:rPr>
          <w:rFonts w:eastAsia="SimSun" w:hAnsi="Times New Roman" w:hint="eastAsia"/>
          <w:szCs w:val="22"/>
          <w:lang w:eastAsia="zh-CN"/>
        </w:rPr>
        <w:t>UE</w:t>
      </w:r>
      <w:r w:rsidR="00743E95">
        <w:rPr>
          <w:rFonts w:eastAsia="SimSun" w:hAnsi="Times New Roman" w:hint="eastAsia"/>
          <w:szCs w:val="22"/>
          <w:lang w:eastAsia="zh-CN"/>
        </w:rPr>
        <w:t>作为</w:t>
      </w:r>
      <w:r w:rsidR="00A50DEF">
        <w:rPr>
          <w:rFonts w:eastAsia="SimSun" w:hAnsi="Times New Roman" w:hint="eastAsia"/>
          <w:szCs w:val="22"/>
          <w:lang w:eastAsia="zh-CN"/>
        </w:rPr>
        <w:t>计算</w:t>
      </w:r>
      <w:r w:rsidR="00A50DEF">
        <w:rPr>
          <w:rFonts w:eastAsia="SimSun" w:hAnsi="Times New Roman" w:hint="eastAsia"/>
          <w:szCs w:val="22"/>
          <w:lang w:eastAsia="zh-CN"/>
        </w:rPr>
        <w:t>UE</w:t>
      </w:r>
      <w:r w:rsidR="00137CC0">
        <w:rPr>
          <w:rFonts w:eastAsia="SimSun" w:hAnsi="Times New Roman" w:hint="eastAsia"/>
          <w:szCs w:val="22"/>
          <w:lang w:eastAsia="zh-CN"/>
        </w:rPr>
        <w:t>；</w:t>
      </w:r>
    </w:p>
    <w:p w14:paraId="715D0004" w14:textId="5EBDF3E3" w:rsidR="004E1274" w:rsidRDefault="00DD33DC" w:rsidP="00FE3FF1">
      <w:pPr>
        <w:pStyle w:val="af0"/>
        <w:numPr>
          <w:ilvl w:val="0"/>
          <w:numId w:val="6"/>
        </w:numPr>
        <w:autoSpaceDE w:val="0"/>
        <w:autoSpaceDN w:val="0"/>
        <w:ind w:firstLineChars="0"/>
        <w:textAlignment w:val="bottom"/>
        <w:rPr>
          <w:rFonts w:ascii="SimSun" w:eastAsia="SimSun" w:hAnsi="SimSun"/>
          <w:noProof/>
          <w:szCs w:val="22"/>
          <w:lang w:eastAsia="zh-CN"/>
        </w:rPr>
      </w:pPr>
      <w:r>
        <w:rPr>
          <w:rFonts w:ascii="SimSun" w:eastAsia="SimSun" w:hAnsi="SimSun" w:hint="eastAsia"/>
          <w:noProof/>
          <w:szCs w:val="22"/>
          <w:lang w:eastAsia="zh-CN"/>
        </w:rPr>
        <w:t>所有</w:t>
      </w:r>
      <w:r w:rsidR="006D7A56">
        <w:rPr>
          <w:rFonts w:eastAsia="SimSun" w:hAnsi="Times New Roman" w:hint="eastAsia"/>
          <w:szCs w:val="22"/>
          <w:lang w:eastAsia="zh-CN"/>
        </w:rPr>
        <w:t>UE</w:t>
      </w:r>
      <w:r>
        <w:rPr>
          <w:rFonts w:ascii="SimSun" w:eastAsia="SimSun" w:hAnsi="SimSun" w:hint="eastAsia"/>
          <w:noProof/>
          <w:szCs w:val="22"/>
          <w:lang w:eastAsia="zh-CN"/>
        </w:rPr>
        <w:t>（包括</w:t>
      </w:r>
      <w:r w:rsidR="006D1685">
        <w:rPr>
          <w:rFonts w:ascii="SimSun" w:eastAsia="SimSun" w:hAnsi="SimSun" w:hint="eastAsia"/>
          <w:noProof/>
          <w:szCs w:val="22"/>
          <w:lang w:eastAsia="zh-CN"/>
        </w:rPr>
        <w:t>中心</w:t>
      </w:r>
      <w:r w:rsidR="006D7A56">
        <w:rPr>
          <w:rFonts w:eastAsia="SimSun" w:hAnsi="Times New Roman" w:hint="eastAsia"/>
          <w:szCs w:val="22"/>
          <w:lang w:eastAsia="zh-CN"/>
        </w:rPr>
        <w:t>UE</w:t>
      </w:r>
      <w:r>
        <w:rPr>
          <w:rFonts w:ascii="SimSun" w:eastAsia="SimSun" w:hAnsi="SimSun" w:hint="eastAsia"/>
          <w:noProof/>
          <w:szCs w:val="22"/>
          <w:lang w:eastAsia="zh-CN"/>
        </w:rPr>
        <w:t>）均可基于本地数据进行相应的模型训练</w:t>
      </w:r>
      <w:r w:rsidR="00C65D4A">
        <w:rPr>
          <w:rFonts w:ascii="SimSun" w:eastAsia="SimSun" w:hAnsi="SimSun" w:hint="eastAsia"/>
          <w:noProof/>
          <w:szCs w:val="22"/>
          <w:lang w:eastAsia="zh-CN"/>
        </w:rPr>
        <w:t>与更新</w:t>
      </w:r>
      <w:r w:rsidR="00F144BD">
        <w:rPr>
          <w:rFonts w:ascii="SimSun" w:eastAsia="SimSun" w:hAnsi="SimSun" w:hint="eastAsia"/>
          <w:noProof/>
          <w:szCs w:val="22"/>
          <w:lang w:eastAsia="zh-CN"/>
        </w:rPr>
        <w:t>；</w:t>
      </w:r>
    </w:p>
    <w:p w14:paraId="31AECF09" w14:textId="0DA1A299" w:rsidR="00CC54C2" w:rsidRDefault="00CC54C2" w:rsidP="00FE3FF1">
      <w:pPr>
        <w:pStyle w:val="af0"/>
        <w:numPr>
          <w:ilvl w:val="0"/>
          <w:numId w:val="6"/>
        </w:numPr>
        <w:autoSpaceDE w:val="0"/>
        <w:autoSpaceDN w:val="0"/>
        <w:ind w:firstLineChars="0"/>
        <w:textAlignment w:val="bottom"/>
        <w:rPr>
          <w:rFonts w:ascii="SimSun" w:eastAsia="SimSun" w:hAnsi="SimSun"/>
          <w:noProof/>
          <w:szCs w:val="22"/>
          <w:lang w:eastAsia="zh-CN"/>
        </w:rPr>
      </w:pPr>
      <w:r>
        <w:rPr>
          <w:rFonts w:ascii="SimSun" w:eastAsia="SimSun" w:hAnsi="SimSun" w:hint="eastAsia"/>
          <w:noProof/>
          <w:szCs w:val="22"/>
          <w:lang w:eastAsia="zh-CN"/>
        </w:rPr>
        <w:t>中心</w:t>
      </w:r>
      <w:r w:rsidR="00E91580">
        <w:rPr>
          <w:rFonts w:eastAsia="SimSun" w:hAnsi="Times New Roman" w:hint="eastAsia"/>
          <w:szCs w:val="22"/>
          <w:lang w:eastAsia="zh-CN"/>
        </w:rPr>
        <w:t>UE</w:t>
      </w:r>
      <w:r>
        <w:rPr>
          <w:rFonts w:ascii="SimSun" w:eastAsia="SimSun" w:hAnsi="SimSun" w:hint="eastAsia"/>
          <w:noProof/>
          <w:szCs w:val="22"/>
          <w:lang w:eastAsia="zh-CN"/>
        </w:rPr>
        <w:t>接收</w:t>
      </w:r>
      <w:r w:rsidR="00310E13">
        <w:rPr>
          <w:rFonts w:ascii="SimSun" w:eastAsia="SimSun" w:hAnsi="SimSun" w:hint="eastAsia"/>
          <w:noProof/>
          <w:szCs w:val="22"/>
          <w:lang w:eastAsia="zh-CN"/>
        </w:rPr>
        <w:t>来自于</w:t>
      </w:r>
      <w:r w:rsidR="005C55F6">
        <w:rPr>
          <w:rFonts w:ascii="SimSun" w:eastAsia="SimSun" w:hAnsi="SimSun" w:hint="eastAsia"/>
          <w:noProof/>
          <w:szCs w:val="22"/>
          <w:lang w:eastAsia="zh-CN"/>
        </w:rPr>
        <w:t>计算</w:t>
      </w:r>
      <w:r w:rsidR="003250E0">
        <w:rPr>
          <w:rFonts w:eastAsia="SimSun" w:hAnsi="Times New Roman" w:hint="eastAsia"/>
          <w:szCs w:val="22"/>
          <w:lang w:eastAsia="zh-CN"/>
        </w:rPr>
        <w:t>UE</w:t>
      </w:r>
      <w:r w:rsidR="001615D6">
        <w:rPr>
          <w:rFonts w:ascii="SimSun" w:eastAsia="SimSun" w:hAnsi="SimSun" w:hint="eastAsia"/>
          <w:noProof/>
          <w:szCs w:val="22"/>
          <w:lang w:eastAsia="zh-CN"/>
        </w:rPr>
        <w:t>的</w:t>
      </w:r>
      <w:r w:rsidR="00DD58F4">
        <w:rPr>
          <w:rFonts w:ascii="SimSun" w:eastAsia="SimSun" w:hAnsi="SimSun" w:hint="eastAsia"/>
          <w:noProof/>
          <w:szCs w:val="22"/>
          <w:lang w:eastAsia="zh-CN"/>
        </w:rPr>
        <w:t>本地</w:t>
      </w:r>
      <w:r w:rsidR="001615D6">
        <w:rPr>
          <w:rFonts w:ascii="SimSun" w:eastAsia="SimSun" w:hAnsi="SimSun" w:hint="eastAsia"/>
          <w:noProof/>
          <w:szCs w:val="22"/>
          <w:lang w:eastAsia="zh-CN"/>
        </w:rPr>
        <w:t>模型进行</w:t>
      </w:r>
      <w:r w:rsidR="00624596">
        <w:rPr>
          <w:rFonts w:ascii="SimSun" w:eastAsia="SimSun" w:hAnsi="SimSun" w:hint="eastAsia"/>
          <w:noProof/>
          <w:szCs w:val="22"/>
          <w:lang w:eastAsia="zh-CN"/>
        </w:rPr>
        <w:t>全局模型</w:t>
      </w:r>
      <w:r w:rsidR="001615D6">
        <w:rPr>
          <w:rFonts w:ascii="SimSun" w:eastAsia="SimSun" w:hAnsi="SimSun" w:hint="eastAsia"/>
          <w:noProof/>
          <w:szCs w:val="22"/>
          <w:lang w:eastAsia="zh-CN"/>
        </w:rPr>
        <w:t>聚合</w:t>
      </w:r>
      <w:r w:rsidR="003737C2">
        <w:rPr>
          <w:rFonts w:ascii="SimSun" w:eastAsia="SimSun" w:hAnsi="SimSun" w:hint="eastAsia"/>
          <w:noProof/>
          <w:szCs w:val="22"/>
          <w:lang w:eastAsia="zh-CN"/>
        </w:rPr>
        <w:t>更新</w:t>
      </w:r>
      <w:r w:rsidR="006A61C2">
        <w:rPr>
          <w:rFonts w:ascii="SimSun" w:eastAsia="SimSun" w:hAnsi="SimSun" w:hint="eastAsia"/>
          <w:noProof/>
          <w:szCs w:val="22"/>
          <w:lang w:eastAsia="zh-CN"/>
        </w:rPr>
        <w:t>；</w:t>
      </w:r>
    </w:p>
    <w:p w14:paraId="3347D56D" w14:textId="3EB1F713" w:rsidR="00017D37" w:rsidRPr="007057A2" w:rsidRDefault="004F5051" w:rsidP="000C49F5">
      <w:pPr>
        <w:pStyle w:val="af0"/>
        <w:numPr>
          <w:ilvl w:val="0"/>
          <w:numId w:val="6"/>
        </w:numPr>
        <w:autoSpaceDE w:val="0"/>
        <w:autoSpaceDN w:val="0"/>
        <w:ind w:firstLineChars="0"/>
        <w:textAlignment w:val="bottom"/>
        <w:rPr>
          <w:rFonts w:ascii="SimSun" w:eastAsia="SimSun" w:hAnsi="SimSun"/>
          <w:noProof/>
          <w:szCs w:val="22"/>
          <w:lang w:eastAsia="zh-CN"/>
        </w:rPr>
      </w:pPr>
      <w:r>
        <w:rPr>
          <w:rFonts w:ascii="SimSun" w:eastAsia="SimSun" w:hAnsi="SimSun" w:hint="eastAsia"/>
          <w:noProof/>
          <w:szCs w:val="22"/>
          <w:lang w:eastAsia="zh-CN"/>
        </w:rPr>
        <w:t>中心</w:t>
      </w:r>
      <w:r w:rsidR="004542BB">
        <w:rPr>
          <w:rFonts w:eastAsia="SimSun" w:hAnsi="Times New Roman" w:hint="eastAsia"/>
          <w:szCs w:val="22"/>
          <w:lang w:eastAsia="zh-CN"/>
        </w:rPr>
        <w:t>UE</w:t>
      </w:r>
      <w:r w:rsidR="008C09D3">
        <w:rPr>
          <w:rFonts w:ascii="SimSun" w:eastAsia="SimSun" w:hAnsi="SimSun" w:hint="eastAsia"/>
          <w:noProof/>
          <w:szCs w:val="22"/>
          <w:lang w:eastAsia="zh-CN"/>
        </w:rPr>
        <w:t>可以</w:t>
      </w:r>
      <w:r w:rsidR="00EB4A2F">
        <w:rPr>
          <w:rFonts w:ascii="SimSun" w:eastAsia="SimSun" w:hAnsi="SimSun" w:hint="eastAsia"/>
          <w:noProof/>
          <w:szCs w:val="22"/>
          <w:lang w:eastAsia="zh-CN"/>
        </w:rPr>
        <w:t>切换</w:t>
      </w:r>
      <w:r w:rsidR="00C22C77">
        <w:rPr>
          <w:rFonts w:ascii="SimSun" w:eastAsia="SimSun" w:hAnsi="SimSun" w:hint="eastAsia"/>
          <w:noProof/>
          <w:szCs w:val="22"/>
          <w:lang w:eastAsia="zh-CN"/>
        </w:rPr>
        <w:t>，</w:t>
      </w:r>
      <w:r w:rsidR="00C81CAB">
        <w:rPr>
          <w:rFonts w:ascii="SimSun" w:eastAsia="SimSun" w:hAnsi="SimSun" w:hint="eastAsia"/>
          <w:noProof/>
          <w:szCs w:val="22"/>
          <w:lang w:eastAsia="zh-CN"/>
        </w:rPr>
        <w:t>新</w:t>
      </w:r>
      <w:r w:rsidR="00F72262">
        <w:rPr>
          <w:rFonts w:eastAsia="SimSun" w:hAnsi="Times New Roman" w:hint="eastAsia"/>
          <w:szCs w:val="22"/>
          <w:lang w:eastAsia="zh-CN"/>
        </w:rPr>
        <w:t>UE</w:t>
      </w:r>
      <w:r w:rsidR="006A2EF2">
        <w:rPr>
          <w:rFonts w:eastAsia="SimSun" w:hAnsi="Times New Roman" w:hint="eastAsia"/>
          <w:szCs w:val="22"/>
          <w:lang w:eastAsia="zh-CN"/>
        </w:rPr>
        <w:t>可以</w:t>
      </w:r>
      <w:r w:rsidR="00C81CAB">
        <w:rPr>
          <w:rFonts w:ascii="SimSun" w:eastAsia="SimSun" w:hAnsi="SimSun" w:hint="eastAsia"/>
          <w:noProof/>
          <w:szCs w:val="22"/>
          <w:lang w:eastAsia="zh-CN"/>
        </w:rPr>
        <w:t>加入</w:t>
      </w:r>
      <w:r w:rsidR="006A2EF2">
        <w:rPr>
          <w:rFonts w:ascii="SimSun" w:eastAsia="SimSun" w:hAnsi="SimSun" w:hint="eastAsia"/>
          <w:noProof/>
          <w:szCs w:val="22"/>
          <w:lang w:eastAsia="zh-CN"/>
        </w:rPr>
        <w:t>训练</w:t>
      </w:r>
      <w:r w:rsidR="00C81CAB">
        <w:rPr>
          <w:rFonts w:ascii="SimSun" w:eastAsia="SimSun" w:hAnsi="SimSun" w:hint="eastAsia"/>
          <w:noProof/>
          <w:szCs w:val="22"/>
          <w:lang w:eastAsia="zh-CN"/>
        </w:rPr>
        <w:t>，</w:t>
      </w:r>
      <w:r w:rsidR="000B73A0">
        <w:rPr>
          <w:rFonts w:ascii="SimSun" w:eastAsia="SimSun" w:hAnsi="SimSun" w:hint="eastAsia"/>
          <w:noProof/>
          <w:szCs w:val="22"/>
          <w:lang w:eastAsia="zh-CN"/>
        </w:rPr>
        <w:t>参与</w:t>
      </w:r>
      <w:r w:rsidR="003447B1">
        <w:rPr>
          <w:rFonts w:ascii="SimSun" w:eastAsia="SimSun" w:hAnsi="SimSun" w:hint="eastAsia"/>
          <w:noProof/>
          <w:szCs w:val="22"/>
          <w:lang w:eastAsia="zh-CN"/>
        </w:rPr>
        <w:t>训练</w:t>
      </w:r>
      <w:r w:rsidR="000B73A0">
        <w:rPr>
          <w:rFonts w:ascii="SimSun" w:eastAsia="SimSun" w:hAnsi="SimSun" w:hint="eastAsia"/>
          <w:noProof/>
          <w:szCs w:val="22"/>
          <w:lang w:eastAsia="zh-CN"/>
        </w:rPr>
        <w:t>的</w:t>
      </w:r>
      <w:r w:rsidR="0016182D">
        <w:rPr>
          <w:rFonts w:ascii="SimSun" w:eastAsia="SimSun" w:hAnsi="SimSun" w:hint="eastAsia"/>
          <w:noProof/>
          <w:szCs w:val="22"/>
          <w:lang w:eastAsia="zh-CN"/>
        </w:rPr>
        <w:t>计算</w:t>
      </w:r>
      <w:r w:rsidR="00E8481E">
        <w:rPr>
          <w:rFonts w:eastAsia="SimSun" w:hAnsi="Times New Roman" w:hint="eastAsia"/>
          <w:szCs w:val="22"/>
          <w:lang w:eastAsia="zh-CN"/>
        </w:rPr>
        <w:t>UE</w:t>
      </w:r>
      <w:r w:rsidR="000B73A0">
        <w:rPr>
          <w:rFonts w:ascii="SimSun" w:eastAsia="SimSun" w:hAnsi="SimSun" w:hint="eastAsia"/>
          <w:noProof/>
          <w:szCs w:val="22"/>
          <w:lang w:eastAsia="zh-CN"/>
        </w:rPr>
        <w:t>可以选择离开</w:t>
      </w:r>
      <w:r w:rsidR="004100E5">
        <w:rPr>
          <w:rFonts w:ascii="SimSun" w:eastAsia="SimSun" w:hAnsi="SimSun" w:hint="eastAsia"/>
          <w:noProof/>
          <w:szCs w:val="22"/>
          <w:lang w:eastAsia="zh-CN"/>
        </w:rPr>
        <w:t>，</w:t>
      </w:r>
      <w:r w:rsidR="006D3112">
        <w:rPr>
          <w:rFonts w:ascii="SimSun" w:eastAsia="SimSun" w:hAnsi="SimSun" w:hint="eastAsia"/>
          <w:noProof/>
          <w:szCs w:val="22"/>
          <w:lang w:eastAsia="zh-CN"/>
        </w:rPr>
        <w:t>并</w:t>
      </w:r>
      <w:r w:rsidR="004100E5">
        <w:rPr>
          <w:rFonts w:ascii="SimSun" w:eastAsia="SimSun" w:hAnsi="SimSun" w:hint="eastAsia"/>
          <w:noProof/>
          <w:szCs w:val="22"/>
          <w:lang w:eastAsia="zh-CN"/>
        </w:rPr>
        <w:t>应尽量在全局聚合</w:t>
      </w:r>
      <w:r w:rsidR="0095366C">
        <w:rPr>
          <w:rFonts w:ascii="SimSun" w:eastAsia="SimSun" w:hAnsi="SimSun" w:hint="eastAsia"/>
          <w:noProof/>
          <w:szCs w:val="22"/>
          <w:lang w:eastAsia="zh-CN"/>
        </w:rPr>
        <w:t>结束时</w:t>
      </w:r>
      <w:r w:rsidR="006D3112">
        <w:rPr>
          <w:rFonts w:ascii="SimSun" w:eastAsia="SimSun" w:hAnsi="SimSun" w:hint="eastAsia"/>
          <w:noProof/>
          <w:szCs w:val="22"/>
          <w:lang w:eastAsia="zh-CN"/>
        </w:rPr>
        <w:t>执行</w:t>
      </w:r>
    </w:p>
    <w:p w14:paraId="233C8B5A" w14:textId="65C41034" w:rsidR="00093860" w:rsidRDefault="00093860" w:rsidP="00B42AE9">
      <w:pPr>
        <w:autoSpaceDE w:val="0"/>
        <w:autoSpaceDN w:val="0"/>
        <w:jc w:val="center"/>
        <w:textAlignment w:val="bottom"/>
        <w:rPr>
          <w:rFonts w:ascii="SimSun" w:eastAsia="SimSun" w:hAnsi="SimSun"/>
          <w:noProof/>
          <w:szCs w:val="22"/>
          <w:lang w:eastAsia="zh-CN"/>
        </w:rPr>
      </w:pPr>
    </w:p>
    <w:p w14:paraId="41EBBBD2" w14:textId="5EA2788F" w:rsidR="00D91224" w:rsidRDefault="00B44404" w:rsidP="00B42AE9">
      <w:pPr>
        <w:autoSpaceDE w:val="0"/>
        <w:autoSpaceDN w:val="0"/>
        <w:jc w:val="center"/>
        <w:textAlignment w:val="bottom"/>
        <w:rPr>
          <w:rFonts w:ascii="SimSun" w:eastAsia="SimSun" w:hAnsi="SimSun"/>
          <w:noProof/>
          <w:szCs w:val="22"/>
          <w:lang w:eastAsia="zh-CN"/>
        </w:rPr>
      </w:pPr>
      <w:r>
        <w:rPr>
          <w:rFonts w:ascii="SimSun" w:eastAsia="SimSun" w:hAnsi="SimSun"/>
          <w:noProof/>
          <w:szCs w:val="22"/>
          <w:lang w:eastAsia="zh-CN"/>
        </w:rPr>
        <w:drawing>
          <wp:inline distT="0" distB="0" distL="0" distR="0" wp14:anchorId="19F80059" wp14:editId="33BA9E2D">
            <wp:extent cx="6480810" cy="3145790"/>
            <wp:effectExtent l="0" t="0" r="0" b="0"/>
            <wp:docPr id="65" name="图片 65"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QR 代码&#10;&#10;描述已自动生成"/>
                    <pic:cNvPicPr/>
                  </pic:nvPicPr>
                  <pic:blipFill>
                    <a:blip r:embed="rId18">
                      <a:extLst>
                        <a:ext uri="{28A0092B-C50C-407E-A947-70E740481C1C}">
                          <a14:useLocalDpi xmlns:a14="http://schemas.microsoft.com/office/drawing/2010/main" val="0"/>
                        </a:ext>
                      </a:extLst>
                    </a:blip>
                    <a:stretch>
                      <a:fillRect/>
                    </a:stretch>
                  </pic:blipFill>
                  <pic:spPr>
                    <a:xfrm>
                      <a:off x="0" y="0"/>
                      <a:ext cx="6480810" cy="3145790"/>
                    </a:xfrm>
                    <a:prstGeom prst="rect">
                      <a:avLst/>
                    </a:prstGeom>
                  </pic:spPr>
                </pic:pic>
              </a:graphicData>
            </a:graphic>
          </wp:inline>
        </w:drawing>
      </w:r>
    </w:p>
    <w:p w14:paraId="6E1D6042" w14:textId="06BAC888" w:rsidR="00093860" w:rsidRDefault="009D3F31" w:rsidP="00B42AE9">
      <w:pPr>
        <w:autoSpaceDE w:val="0"/>
        <w:autoSpaceDN w:val="0"/>
        <w:jc w:val="center"/>
        <w:textAlignment w:val="bottom"/>
        <w:rPr>
          <w:rFonts w:ascii="SimSun" w:eastAsia="SimSun" w:hAnsi="SimSun"/>
          <w:noProof/>
          <w:szCs w:val="22"/>
          <w:lang w:eastAsia="zh-CN"/>
        </w:rPr>
      </w:pPr>
      <w:r>
        <w:rPr>
          <w:rFonts w:eastAsia="SimSun" w:hAnsi="Times New Roman" w:hint="eastAsia"/>
          <w:lang w:eastAsia="zh-CN"/>
        </w:rPr>
        <w:t>图</w:t>
      </w:r>
      <w:r w:rsidR="00EC393A">
        <w:rPr>
          <w:rFonts w:eastAsia="SimSun" w:hAnsi="Times New Roman"/>
          <w:lang w:eastAsia="zh-CN"/>
        </w:rPr>
        <w:t>2</w:t>
      </w:r>
      <w:r>
        <w:rPr>
          <w:rFonts w:eastAsia="SimSun" w:hAnsi="Times New Roman"/>
          <w:lang w:eastAsia="zh-CN"/>
        </w:rPr>
        <w:t xml:space="preserve">. </w:t>
      </w:r>
      <w:r w:rsidR="00B32E45">
        <w:rPr>
          <w:rFonts w:eastAsia="SimSun" w:hAnsi="Times New Roman" w:hint="eastAsia"/>
          <w:szCs w:val="22"/>
          <w:lang w:eastAsia="zh-CN"/>
        </w:rPr>
        <w:t>P</w:t>
      </w:r>
      <w:r w:rsidR="00B32E45">
        <w:rPr>
          <w:rFonts w:eastAsia="SimSun" w:hAnsi="Times New Roman"/>
          <w:szCs w:val="22"/>
          <w:lang w:eastAsia="zh-CN"/>
        </w:rPr>
        <w:t>2P</w:t>
      </w:r>
      <w:r w:rsidR="00B42AE9" w:rsidRPr="00F174B6">
        <w:rPr>
          <w:rFonts w:eastAsia="SimSun" w:hAnsi="Times New Roman" w:hint="eastAsia"/>
          <w:szCs w:val="22"/>
          <w:lang w:eastAsia="zh-CN"/>
        </w:rPr>
        <w:t>联邦学习</w:t>
      </w:r>
      <w:r w:rsidR="008B734E">
        <w:rPr>
          <w:rFonts w:eastAsia="SimSun" w:hAnsi="Times New Roman" w:hint="eastAsia"/>
          <w:szCs w:val="22"/>
          <w:lang w:eastAsia="zh-CN"/>
        </w:rPr>
        <w:t>网络结构</w:t>
      </w:r>
    </w:p>
    <w:p w14:paraId="6D04FFF2" w14:textId="77777777" w:rsidR="00327724" w:rsidRPr="00E25EB5" w:rsidRDefault="00327724" w:rsidP="000C49F5">
      <w:pPr>
        <w:autoSpaceDE w:val="0"/>
        <w:autoSpaceDN w:val="0"/>
        <w:textAlignment w:val="bottom"/>
        <w:rPr>
          <w:rFonts w:eastAsia="SimSun" w:hAnsi="Times New Roman"/>
          <w:noProof/>
          <w:color w:val="FF0000"/>
          <w:sz w:val="20"/>
          <w:lang w:eastAsia="zh-CN"/>
        </w:rPr>
      </w:pPr>
    </w:p>
    <w:p w14:paraId="2DA68C50" w14:textId="6E5A4499" w:rsidR="000D0363" w:rsidRPr="008B24A4" w:rsidDel="00BF7EF1" w:rsidRDefault="001B0CB2" w:rsidP="008B24A4">
      <w:pPr>
        <w:pStyle w:val="af0"/>
        <w:numPr>
          <w:ilvl w:val="0"/>
          <w:numId w:val="28"/>
        </w:numPr>
        <w:autoSpaceDE w:val="0"/>
        <w:autoSpaceDN w:val="0"/>
        <w:ind w:firstLineChars="0"/>
        <w:textAlignment w:val="bottom"/>
        <w:rPr>
          <w:del w:id="469" w:author="Zheng, Ce" w:date="2022-07-12T00:29:00Z"/>
          <w:rFonts w:eastAsia="SimSun" w:hAnsi="Times New Roman"/>
          <w:b/>
          <w:bCs/>
          <w:sz w:val="24"/>
          <w:szCs w:val="24"/>
          <w:lang w:eastAsia="zh-CN"/>
        </w:rPr>
      </w:pPr>
      <w:del w:id="470" w:author="Zheng, Ce" w:date="2022-07-12T00:29:00Z">
        <w:r w:rsidRPr="008B24A4" w:rsidDel="00BF7EF1">
          <w:rPr>
            <w:rFonts w:eastAsia="SimSun" w:hAnsi="Times New Roman" w:hint="eastAsia"/>
            <w:b/>
            <w:bCs/>
            <w:sz w:val="24"/>
            <w:szCs w:val="24"/>
            <w:lang w:eastAsia="zh-CN"/>
          </w:rPr>
          <w:delText>P</w:delText>
        </w:r>
        <w:r w:rsidRPr="008B24A4" w:rsidDel="00BF7EF1">
          <w:rPr>
            <w:rFonts w:eastAsia="SimSun" w:hAnsi="Times New Roman"/>
            <w:b/>
            <w:bCs/>
            <w:sz w:val="24"/>
            <w:szCs w:val="24"/>
            <w:lang w:eastAsia="zh-CN"/>
          </w:rPr>
          <w:delText>2P</w:delText>
        </w:r>
        <w:r w:rsidR="00666F7C" w:rsidRPr="008B24A4" w:rsidDel="00BF7EF1">
          <w:rPr>
            <w:rFonts w:eastAsia="SimSun" w:hAnsi="Times New Roman" w:hint="eastAsia"/>
            <w:b/>
            <w:bCs/>
            <w:sz w:val="24"/>
            <w:szCs w:val="24"/>
            <w:lang w:eastAsia="zh-CN"/>
          </w:rPr>
          <w:delText>联邦学习网络结构</w:delText>
        </w:r>
        <w:r w:rsidRPr="008B24A4" w:rsidDel="00BF7EF1">
          <w:rPr>
            <w:rFonts w:eastAsia="SimSun" w:hAnsi="Times New Roman" w:hint="eastAsia"/>
            <w:b/>
            <w:bCs/>
            <w:sz w:val="24"/>
            <w:szCs w:val="24"/>
            <w:lang w:eastAsia="zh-CN"/>
          </w:rPr>
          <w:delText>下的</w:delText>
        </w:r>
        <w:r w:rsidR="00FC6358" w:rsidRPr="008B24A4" w:rsidDel="00BF7EF1">
          <w:rPr>
            <w:rFonts w:eastAsia="SimSun" w:hAnsi="Times New Roman" w:hint="eastAsia"/>
            <w:b/>
            <w:bCs/>
            <w:sz w:val="24"/>
            <w:szCs w:val="24"/>
            <w:lang w:eastAsia="zh-CN"/>
          </w:rPr>
          <w:delText>学习</w:delText>
        </w:r>
        <w:r w:rsidRPr="008B24A4" w:rsidDel="00BF7EF1">
          <w:rPr>
            <w:rFonts w:eastAsia="SimSun" w:hAnsi="Times New Roman" w:hint="eastAsia"/>
            <w:b/>
            <w:bCs/>
            <w:sz w:val="24"/>
            <w:szCs w:val="24"/>
            <w:lang w:eastAsia="zh-CN"/>
          </w:rPr>
          <w:delText>训练流程</w:delText>
        </w:r>
      </w:del>
    </w:p>
    <w:p w14:paraId="28AFC670" w14:textId="5EDE714B" w:rsidR="00E40838" w:rsidRDefault="00C30A39" w:rsidP="000C49F5">
      <w:pPr>
        <w:autoSpaceDE w:val="0"/>
        <w:autoSpaceDN w:val="0"/>
        <w:textAlignment w:val="bottom"/>
        <w:rPr>
          <w:rFonts w:eastAsia="SimSun" w:hAnsi="Times New Roman"/>
          <w:noProof/>
          <w:szCs w:val="22"/>
          <w:lang w:eastAsia="zh-CN"/>
        </w:rPr>
      </w:pPr>
      <w:r>
        <w:rPr>
          <w:rFonts w:eastAsia="SimSun" w:hAnsi="Times New Roman" w:hint="eastAsia"/>
          <w:noProof/>
          <w:szCs w:val="22"/>
          <w:lang w:eastAsia="zh-CN"/>
        </w:rPr>
        <w:t>我们以</w:t>
      </w:r>
      <w:r>
        <w:rPr>
          <w:rFonts w:eastAsia="SimSun" w:hAnsi="Times New Roman" w:hint="eastAsia"/>
          <w:noProof/>
          <w:szCs w:val="22"/>
          <w:lang w:eastAsia="zh-CN"/>
        </w:rPr>
        <w:t>SGD</w:t>
      </w:r>
      <w:r>
        <w:rPr>
          <w:rFonts w:eastAsia="SimSun" w:hAnsi="Times New Roman" w:hint="eastAsia"/>
          <w:noProof/>
          <w:szCs w:val="22"/>
          <w:lang w:eastAsia="zh-CN"/>
        </w:rPr>
        <w:t>算法为例，描述</w:t>
      </w:r>
      <w:r w:rsidR="0038233F">
        <w:rPr>
          <w:rFonts w:eastAsia="SimSun" w:hAnsi="Times New Roman" w:hint="eastAsia"/>
          <w:noProof/>
          <w:szCs w:val="22"/>
          <w:lang w:eastAsia="zh-CN"/>
        </w:rPr>
        <w:t>该网络结构下，</w:t>
      </w:r>
      <w:r w:rsidR="00DD016C">
        <w:rPr>
          <w:rFonts w:eastAsia="SimSun" w:hAnsi="Times New Roman" w:hint="eastAsia"/>
          <w:noProof/>
          <w:szCs w:val="22"/>
          <w:lang w:eastAsia="zh-CN"/>
        </w:rPr>
        <w:t>P</w:t>
      </w:r>
      <w:r w:rsidR="00DD016C">
        <w:rPr>
          <w:rFonts w:eastAsia="SimSun" w:hAnsi="Times New Roman"/>
          <w:noProof/>
          <w:szCs w:val="22"/>
          <w:lang w:eastAsia="zh-CN"/>
        </w:rPr>
        <w:t>2</w:t>
      </w:r>
      <w:r w:rsidR="00DD016C">
        <w:rPr>
          <w:rFonts w:eastAsia="SimSun" w:hAnsi="Times New Roman" w:hint="eastAsia"/>
          <w:noProof/>
          <w:szCs w:val="22"/>
          <w:lang w:eastAsia="zh-CN"/>
        </w:rPr>
        <w:t>P</w:t>
      </w:r>
      <w:r w:rsidR="0038233F">
        <w:rPr>
          <w:rFonts w:eastAsia="SimSun" w:hAnsi="Times New Roman" w:hint="eastAsia"/>
          <w:noProof/>
          <w:szCs w:val="22"/>
          <w:lang w:eastAsia="zh-CN"/>
        </w:rPr>
        <w:t>联邦学习流程：</w:t>
      </w:r>
    </w:p>
    <w:p w14:paraId="0E1E96C6" w14:textId="7433714E" w:rsidR="005E36ED" w:rsidRDefault="00170010" w:rsidP="0038233F">
      <w:pPr>
        <w:pStyle w:val="af0"/>
        <w:numPr>
          <w:ilvl w:val="0"/>
          <w:numId w:val="25"/>
        </w:numPr>
        <w:autoSpaceDE w:val="0"/>
        <w:autoSpaceDN w:val="0"/>
        <w:ind w:firstLineChars="0"/>
        <w:textAlignment w:val="bottom"/>
        <w:rPr>
          <w:rFonts w:eastAsia="SimSun" w:hAnsi="Times New Roman"/>
          <w:lang w:eastAsia="zh-CN"/>
        </w:rPr>
      </w:pPr>
      <w:r>
        <w:rPr>
          <w:rFonts w:eastAsia="SimSun" w:hAnsi="Times New Roman" w:hint="eastAsia"/>
          <w:lang w:eastAsia="zh-CN"/>
        </w:rPr>
        <w:t>网络中某个</w:t>
      </w:r>
      <w:r w:rsidR="0094058A">
        <w:rPr>
          <w:rFonts w:eastAsia="SimSun" w:hAnsi="Times New Roman" w:hint="eastAsia"/>
          <w:lang w:eastAsia="zh-CN"/>
        </w:rPr>
        <w:t>U</w:t>
      </w:r>
      <w:r w:rsidR="0094058A">
        <w:rPr>
          <w:rFonts w:eastAsia="SimSun" w:hAnsi="Times New Roman"/>
          <w:lang w:eastAsia="zh-CN"/>
        </w:rPr>
        <w:t>E</w:t>
      </w:r>
      <w:r>
        <w:rPr>
          <w:rFonts w:eastAsia="SimSun" w:hAnsi="Times New Roman" w:hint="eastAsia"/>
          <w:lang w:eastAsia="zh-CN"/>
        </w:rPr>
        <w:t>随机</w:t>
      </w:r>
      <w:r w:rsidR="002C29E5">
        <w:rPr>
          <w:rFonts w:eastAsia="SimSun" w:hAnsi="Times New Roman" w:hint="eastAsia"/>
          <w:lang w:eastAsia="zh-CN"/>
        </w:rPr>
        <w:t>作为中心</w:t>
      </w:r>
      <w:r w:rsidR="007818BE">
        <w:rPr>
          <w:rFonts w:eastAsia="SimSun" w:hAnsi="Times New Roman" w:hint="eastAsia"/>
          <w:lang w:eastAsia="zh-CN"/>
        </w:rPr>
        <w:t>U</w:t>
      </w:r>
      <w:r w:rsidR="007818BE">
        <w:rPr>
          <w:rFonts w:eastAsia="SimSun" w:hAnsi="Times New Roman"/>
          <w:lang w:eastAsia="zh-CN"/>
        </w:rPr>
        <w:t>E</w:t>
      </w:r>
      <w:r w:rsidR="008B04B5">
        <w:rPr>
          <w:rFonts w:eastAsia="SimSun" w:hAnsi="Times New Roman" w:hint="eastAsia"/>
          <w:lang w:eastAsia="zh-CN"/>
        </w:rPr>
        <w:t>首先</w:t>
      </w:r>
      <w:r w:rsidR="000A1048">
        <w:rPr>
          <w:rFonts w:eastAsia="SimSun" w:hAnsi="Times New Roman" w:hint="eastAsia"/>
          <w:lang w:eastAsia="zh-CN"/>
        </w:rPr>
        <w:t>发起</w:t>
      </w:r>
      <w:r w:rsidR="00CE287E">
        <w:rPr>
          <w:rFonts w:eastAsia="SimSun" w:hAnsi="Times New Roman" w:hint="eastAsia"/>
          <w:lang w:eastAsia="zh-CN"/>
        </w:rPr>
        <w:t>训练</w:t>
      </w:r>
      <w:r w:rsidR="00D710C0">
        <w:rPr>
          <w:rFonts w:eastAsia="SimSun" w:hAnsi="Times New Roman" w:hint="eastAsia"/>
          <w:lang w:eastAsia="zh-CN"/>
        </w:rPr>
        <w:t>请求</w:t>
      </w:r>
      <w:r w:rsidR="00191B2C">
        <w:rPr>
          <w:rFonts w:eastAsia="SimSun" w:hAnsi="Times New Roman" w:hint="eastAsia"/>
          <w:lang w:eastAsia="zh-CN"/>
        </w:rPr>
        <w:t>，初始化模型参数，并</w:t>
      </w:r>
      <w:r w:rsidR="00F33AEC">
        <w:rPr>
          <w:rFonts w:eastAsia="SimSun" w:hAnsi="Times New Roman" w:hint="eastAsia"/>
          <w:lang w:eastAsia="zh-CN"/>
        </w:rPr>
        <w:t>将该模型</w:t>
      </w:r>
      <w:r w:rsidR="00191B2C">
        <w:rPr>
          <w:rFonts w:eastAsia="SimSun" w:hAnsi="Times New Roman" w:hint="eastAsia"/>
          <w:lang w:eastAsia="zh-CN"/>
        </w:rPr>
        <w:t>广播给</w:t>
      </w:r>
      <w:r w:rsidR="00336EC1">
        <w:rPr>
          <w:rFonts w:eastAsia="SimSun" w:hAnsi="Times New Roman" w:hint="eastAsia"/>
          <w:lang w:eastAsia="zh-CN"/>
        </w:rPr>
        <w:t>网络中的</w:t>
      </w:r>
      <w:r w:rsidR="0090767E">
        <w:rPr>
          <w:rFonts w:eastAsia="SimSun" w:hAnsi="Times New Roman" w:hint="eastAsia"/>
          <w:lang w:eastAsia="zh-CN"/>
        </w:rPr>
        <w:t>其他</w:t>
      </w:r>
      <w:r w:rsidR="005A6BAB">
        <w:rPr>
          <w:rFonts w:eastAsia="SimSun" w:hAnsi="Times New Roman" w:hint="eastAsia"/>
          <w:lang w:eastAsia="zh-CN"/>
        </w:rPr>
        <w:t>U</w:t>
      </w:r>
      <w:r w:rsidR="005A6BAB">
        <w:rPr>
          <w:rFonts w:eastAsia="SimSun" w:hAnsi="Times New Roman"/>
          <w:lang w:eastAsia="zh-CN"/>
        </w:rPr>
        <w:t>E</w:t>
      </w:r>
      <w:r w:rsidR="004D7E51">
        <w:rPr>
          <w:rFonts w:eastAsia="SimSun" w:hAnsi="Times New Roman" w:hint="eastAsia"/>
          <w:lang w:eastAsia="zh-CN"/>
        </w:rPr>
        <w:t>（计算</w:t>
      </w:r>
      <w:r w:rsidR="005A6BAB">
        <w:rPr>
          <w:rFonts w:eastAsia="SimSun" w:hAnsi="Times New Roman" w:hint="eastAsia"/>
          <w:lang w:eastAsia="zh-CN"/>
        </w:rPr>
        <w:t>U</w:t>
      </w:r>
      <w:r w:rsidR="005A6BAB">
        <w:rPr>
          <w:rFonts w:eastAsia="SimSun" w:hAnsi="Times New Roman"/>
          <w:lang w:eastAsia="zh-CN"/>
        </w:rPr>
        <w:t>E</w:t>
      </w:r>
      <w:r w:rsidR="004D7E51">
        <w:rPr>
          <w:rFonts w:eastAsia="SimSun" w:hAnsi="Times New Roman" w:hint="eastAsia"/>
          <w:lang w:eastAsia="zh-CN"/>
        </w:rPr>
        <w:t>）</w:t>
      </w:r>
      <w:r w:rsidR="00E478A1">
        <w:rPr>
          <w:rFonts w:eastAsia="SimSun" w:hAnsi="Times New Roman" w:hint="eastAsia"/>
          <w:lang w:eastAsia="zh-CN"/>
        </w:rPr>
        <w:t>；</w:t>
      </w:r>
    </w:p>
    <w:p w14:paraId="2E5AC38E" w14:textId="24D879F0" w:rsidR="0038233F" w:rsidRDefault="00FC0CF9" w:rsidP="0038233F">
      <w:pPr>
        <w:pStyle w:val="af0"/>
        <w:numPr>
          <w:ilvl w:val="0"/>
          <w:numId w:val="25"/>
        </w:numPr>
        <w:autoSpaceDE w:val="0"/>
        <w:autoSpaceDN w:val="0"/>
        <w:ind w:firstLineChars="0"/>
        <w:textAlignment w:val="bottom"/>
        <w:rPr>
          <w:rFonts w:eastAsia="SimSun" w:hAnsi="Times New Roman"/>
          <w:lang w:eastAsia="zh-CN"/>
        </w:rPr>
      </w:pPr>
      <w:r>
        <w:rPr>
          <w:rFonts w:eastAsia="SimSun" w:hAnsi="Times New Roman" w:hint="eastAsia"/>
          <w:lang w:eastAsia="zh-CN"/>
        </w:rPr>
        <w:t>计算</w:t>
      </w:r>
      <w:r w:rsidR="002D2727">
        <w:rPr>
          <w:rFonts w:eastAsia="SimSun" w:hAnsi="Times New Roman" w:hint="eastAsia"/>
          <w:lang w:eastAsia="zh-CN"/>
        </w:rPr>
        <w:t>U</w:t>
      </w:r>
      <w:r w:rsidR="002D2727">
        <w:rPr>
          <w:rFonts w:eastAsia="SimSun" w:hAnsi="Times New Roman"/>
          <w:lang w:eastAsia="zh-CN"/>
        </w:rPr>
        <w:t>E</w:t>
      </w:r>
      <w:r w:rsidR="00073710">
        <w:rPr>
          <w:rFonts w:eastAsia="SimSun" w:hAnsi="Times New Roman" w:hint="eastAsia"/>
          <w:lang w:eastAsia="zh-CN"/>
        </w:rPr>
        <w:t>接收到</w:t>
      </w:r>
      <w:r w:rsidR="001A0E96">
        <w:rPr>
          <w:rFonts w:eastAsia="SimSun" w:hAnsi="Times New Roman" w:hint="eastAsia"/>
          <w:lang w:eastAsia="zh-CN"/>
        </w:rPr>
        <w:t>训练请求</w:t>
      </w:r>
      <w:r w:rsidR="00CF7DA1">
        <w:rPr>
          <w:rFonts w:eastAsia="SimSun" w:hAnsi="Times New Roman" w:hint="eastAsia"/>
          <w:lang w:eastAsia="zh-CN"/>
        </w:rPr>
        <w:t>后</w:t>
      </w:r>
      <w:r w:rsidR="00CB3595">
        <w:rPr>
          <w:rFonts w:eastAsia="SimSun" w:hAnsi="Times New Roman" w:hint="eastAsia"/>
          <w:lang w:eastAsia="zh-CN"/>
        </w:rPr>
        <w:t>决定是否加入</w:t>
      </w:r>
      <w:r w:rsidR="00823292">
        <w:rPr>
          <w:rFonts w:eastAsia="SimSun" w:hAnsi="Times New Roman" w:hint="eastAsia"/>
          <w:lang w:eastAsia="zh-CN"/>
        </w:rPr>
        <w:t>FL</w:t>
      </w:r>
      <w:r w:rsidR="007F61C8">
        <w:rPr>
          <w:rFonts w:eastAsia="SimSun" w:hAnsi="Times New Roman" w:hint="eastAsia"/>
          <w:lang w:eastAsia="zh-CN"/>
        </w:rPr>
        <w:t>训练</w:t>
      </w:r>
      <w:r w:rsidR="00152AF3">
        <w:rPr>
          <w:rFonts w:eastAsia="SimSun" w:hAnsi="Times New Roman" w:hint="eastAsia"/>
          <w:lang w:eastAsia="zh-CN"/>
        </w:rPr>
        <w:t>，如果加入，</w:t>
      </w:r>
      <w:r w:rsidR="00E73BA4">
        <w:rPr>
          <w:rFonts w:eastAsia="SimSun" w:hAnsi="Times New Roman" w:hint="eastAsia"/>
          <w:lang w:eastAsia="zh-CN"/>
        </w:rPr>
        <w:t>则接收</w:t>
      </w:r>
      <w:r w:rsidR="005912FB">
        <w:rPr>
          <w:rFonts w:eastAsia="SimSun" w:hAnsi="Times New Roman" w:hint="eastAsia"/>
          <w:lang w:eastAsia="zh-CN"/>
        </w:rPr>
        <w:t>模型</w:t>
      </w:r>
      <w:r w:rsidR="00A56518">
        <w:rPr>
          <w:rFonts w:eastAsia="SimSun" w:hAnsi="Times New Roman" w:hint="eastAsia"/>
          <w:lang w:eastAsia="zh-CN"/>
        </w:rPr>
        <w:t>，基于本地数据进行</w:t>
      </w:r>
      <w:r w:rsidR="00FC4F33">
        <w:rPr>
          <w:rFonts w:eastAsia="SimSun" w:hAnsi="Times New Roman" w:hint="eastAsia"/>
          <w:lang w:eastAsia="zh-CN"/>
        </w:rPr>
        <w:t>本地</w:t>
      </w:r>
      <w:r w:rsidR="00A56518">
        <w:rPr>
          <w:rFonts w:eastAsia="SimSun" w:hAnsi="Times New Roman" w:hint="eastAsia"/>
          <w:lang w:eastAsia="zh-CN"/>
        </w:rPr>
        <w:t>模型</w:t>
      </w:r>
      <w:r w:rsidR="00FF535D">
        <w:rPr>
          <w:rFonts w:eastAsiaTheme="minorEastAsia" w:hint="eastAsia"/>
          <w:lang w:eastAsia="zh-CN"/>
        </w:rPr>
        <w:t>训练</w:t>
      </w:r>
      <w:r w:rsidR="00A56518">
        <w:rPr>
          <w:rFonts w:eastAsia="SimSun" w:hAnsi="Times New Roman" w:hint="eastAsia"/>
          <w:lang w:eastAsia="zh-CN"/>
        </w:rPr>
        <w:t>和更新</w:t>
      </w:r>
      <w:r w:rsidR="0038233F">
        <w:rPr>
          <w:rFonts w:eastAsia="SimSun" w:hAnsi="Times New Roman" w:hint="eastAsia"/>
          <w:lang w:eastAsia="zh-CN"/>
        </w:rPr>
        <w:t>；</w:t>
      </w:r>
    </w:p>
    <w:p w14:paraId="3C941027" w14:textId="2C3B9E2C" w:rsidR="003079EB" w:rsidRDefault="000D2B47" w:rsidP="0038233F">
      <w:pPr>
        <w:pStyle w:val="af0"/>
        <w:numPr>
          <w:ilvl w:val="0"/>
          <w:numId w:val="25"/>
        </w:numPr>
        <w:autoSpaceDE w:val="0"/>
        <w:autoSpaceDN w:val="0"/>
        <w:ind w:firstLineChars="0"/>
        <w:textAlignment w:val="bottom"/>
        <w:rPr>
          <w:rFonts w:eastAsia="SimSun" w:hAnsi="Times New Roman"/>
          <w:lang w:eastAsia="zh-CN"/>
        </w:rPr>
      </w:pPr>
      <w:r>
        <w:rPr>
          <w:rFonts w:eastAsia="SimSun" w:hAnsi="Times New Roman" w:hint="eastAsia"/>
          <w:lang w:eastAsia="zh-CN"/>
        </w:rPr>
        <w:t>各</w:t>
      </w:r>
      <w:r w:rsidR="00BA27BF">
        <w:rPr>
          <w:rFonts w:eastAsia="SimSun" w:hAnsi="Times New Roman" w:hint="eastAsia"/>
          <w:lang w:eastAsia="zh-CN"/>
        </w:rPr>
        <w:t>计算</w:t>
      </w:r>
      <w:r w:rsidR="004378F2">
        <w:rPr>
          <w:rFonts w:eastAsia="SimSun" w:hAnsi="Times New Roman" w:hint="eastAsia"/>
          <w:lang w:eastAsia="zh-CN"/>
        </w:rPr>
        <w:t>UE</w:t>
      </w:r>
      <w:r w:rsidR="00841AC1">
        <w:rPr>
          <w:rFonts w:eastAsia="SimSun" w:hAnsi="Times New Roman" w:hint="eastAsia"/>
          <w:lang w:eastAsia="zh-CN"/>
        </w:rPr>
        <w:t>(</w:t>
      </w:r>
      <w:r w:rsidR="000737FF">
        <w:rPr>
          <w:rFonts w:eastAsia="SimSun" w:hAnsi="Times New Roman"/>
          <w:lang w:eastAsia="zh-CN"/>
        </w:rPr>
        <w:t>UE</w:t>
      </w:r>
      <w:r w:rsidR="00841AC1">
        <w:rPr>
          <w:rFonts w:eastAsia="SimSun" w:hAnsi="Times New Roman"/>
          <w:lang w:eastAsia="zh-CN"/>
        </w:rPr>
        <w:t>#k</w:t>
      </w:r>
      <w:r w:rsidR="00762168">
        <w:rPr>
          <w:rFonts w:eastAsia="SimSun" w:hAnsi="Times New Roman" w:hint="eastAsia"/>
          <w:lang w:eastAsia="zh-CN"/>
        </w:rPr>
        <w:t>,</w:t>
      </w:r>
      <w:r w:rsidR="00762168">
        <w:rPr>
          <w:rFonts w:eastAsia="SimSun" w:hAnsi="Times New Roman"/>
          <w:lang w:eastAsia="zh-CN"/>
        </w:rPr>
        <w:t xml:space="preserve"> k=1,…,</w:t>
      </w:r>
      <w:r w:rsidR="00011219">
        <w:rPr>
          <w:rFonts w:eastAsia="SimSun" w:hAnsi="Times New Roman"/>
          <w:lang w:eastAsia="zh-CN"/>
        </w:rPr>
        <w:t>K</w:t>
      </w:r>
      <w:r w:rsidR="00841AC1">
        <w:rPr>
          <w:rFonts w:eastAsia="SimSun" w:hAnsi="Times New Roman"/>
          <w:lang w:eastAsia="zh-CN"/>
        </w:rPr>
        <w:t>)</w:t>
      </w:r>
      <w:r w:rsidR="00355770">
        <w:rPr>
          <w:rFonts w:eastAsia="SimSun" w:hAnsi="Times New Roman" w:hint="eastAsia"/>
          <w:lang w:eastAsia="zh-CN"/>
        </w:rPr>
        <w:t>将更新后的</w:t>
      </w:r>
      <w:r w:rsidR="003445DB">
        <w:rPr>
          <w:rFonts w:eastAsia="SimSun" w:hAnsi="Times New Roman" w:hint="eastAsia"/>
          <w:lang w:eastAsia="zh-CN"/>
        </w:rPr>
        <w:t>模型</w:t>
      </w:r>
      <m:oMath>
        <m:sSubSup>
          <m:sSubSupPr>
            <m:ctrlPr>
              <w:rPr>
                <w:rFonts w:ascii="Cambria Math" w:eastAsia="SimSun" w:hAnsi="Cambria Math"/>
                <w:i/>
                <w:iCs/>
                <w:lang w:eastAsia="zh-CN"/>
              </w:rPr>
            </m:ctrlPr>
          </m:sSubSupPr>
          <m:e>
            <m:r>
              <m:rPr>
                <m:sty m:val="b"/>
              </m:rPr>
              <w:rPr>
                <w:rFonts w:ascii="Cambria Math" w:eastAsia="SimSun" w:hAnsi="Cambria Math"/>
                <w:lang w:eastAsia="zh-CN"/>
              </w:rPr>
              <m:t>W</m:t>
            </m:r>
          </m:e>
          <m:sub>
            <m:r>
              <w:rPr>
                <w:rFonts w:ascii="Cambria Math" w:eastAsia="SimSun" w:hAnsi="Cambria Math" w:hint="eastAsia"/>
                <w:lang w:eastAsia="zh-CN"/>
              </w:rPr>
              <m:t>k</m:t>
            </m:r>
          </m:sub>
          <m:sup>
            <m:r>
              <w:rPr>
                <w:rFonts w:ascii="Cambria Math" w:eastAsia="SimSun" w:hAnsi="Cambria Math"/>
                <w:lang w:eastAsia="zh-CN"/>
              </w:rPr>
              <m:t>t</m:t>
            </m:r>
          </m:sup>
        </m:sSubSup>
      </m:oMath>
      <w:r w:rsidR="00812754">
        <w:rPr>
          <w:rFonts w:eastAsia="SimSun" w:hAnsi="Times New Roman" w:hint="eastAsia"/>
          <w:lang w:eastAsia="zh-CN"/>
        </w:rPr>
        <w:t>上传至</w:t>
      </w:r>
      <w:r w:rsidR="00207D1D">
        <w:rPr>
          <w:rFonts w:eastAsia="SimSun" w:hAnsi="Times New Roman" w:hint="eastAsia"/>
          <w:lang w:eastAsia="zh-CN"/>
        </w:rPr>
        <w:t>中心节点</w:t>
      </w:r>
      <w:r w:rsidR="003079EB">
        <w:rPr>
          <w:rFonts w:eastAsia="SimSun" w:hAnsi="Times New Roman" w:hint="eastAsia"/>
          <w:lang w:eastAsia="zh-CN"/>
        </w:rPr>
        <w:t>；</w:t>
      </w:r>
    </w:p>
    <w:p w14:paraId="6ABE1187" w14:textId="7E76682E" w:rsidR="00A23AE4" w:rsidRPr="003E2EDE" w:rsidRDefault="00972AF6" w:rsidP="0038233F">
      <w:pPr>
        <w:pStyle w:val="af0"/>
        <w:numPr>
          <w:ilvl w:val="0"/>
          <w:numId w:val="25"/>
        </w:numPr>
        <w:autoSpaceDE w:val="0"/>
        <w:autoSpaceDN w:val="0"/>
        <w:ind w:firstLineChars="0"/>
        <w:textAlignment w:val="bottom"/>
        <w:rPr>
          <w:rFonts w:eastAsia="SimSun" w:hAnsi="Times New Roman"/>
          <w:lang w:eastAsia="zh-CN"/>
        </w:rPr>
      </w:pPr>
      <w:r>
        <w:rPr>
          <w:rFonts w:eastAsia="SimSun" w:hAnsi="Times New Roman" w:hint="eastAsia"/>
          <w:lang w:eastAsia="zh-CN"/>
        </w:rPr>
        <w:lastRenderedPageBreak/>
        <w:t>中心节点</w:t>
      </w:r>
      <w:r w:rsidR="009832BA">
        <w:rPr>
          <w:rFonts w:eastAsia="SimSun" w:hAnsi="Times New Roman" w:hint="eastAsia"/>
          <w:lang w:eastAsia="zh-CN"/>
        </w:rPr>
        <w:t>在接收到所有</w:t>
      </w:r>
      <w:r w:rsidR="00520619">
        <w:rPr>
          <w:rFonts w:eastAsia="SimSun" w:hAnsi="Times New Roman" w:hint="eastAsia"/>
          <w:lang w:eastAsia="zh-CN"/>
        </w:rPr>
        <w:t>U</w:t>
      </w:r>
      <w:r w:rsidR="00520619">
        <w:rPr>
          <w:rFonts w:eastAsia="SimSun" w:hAnsi="Times New Roman"/>
          <w:lang w:eastAsia="zh-CN"/>
        </w:rPr>
        <w:t>E</w:t>
      </w:r>
      <w:r w:rsidR="00940638">
        <w:rPr>
          <w:rFonts w:eastAsia="SimSun" w:hAnsi="Times New Roman" w:hint="eastAsia"/>
          <w:lang w:eastAsia="zh-CN"/>
        </w:rPr>
        <w:t>的模型参数</w:t>
      </w:r>
      <w:r w:rsidR="00A072ED">
        <w:rPr>
          <w:rFonts w:eastAsia="SimSun" w:hAnsi="Times New Roman" w:hint="eastAsia"/>
          <w:lang w:eastAsia="zh-CN"/>
        </w:rPr>
        <w:t>后</w:t>
      </w:r>
      <w:r>
        <w:rPr>
          <w:rFonts w:eastAsia="SimSun" w:hAnsi="Times New Roman" w:hint="eastAsia"/>
          <w:lang w:eastAsia="zh-CN"/>
        </w:rPr>
        <w:t>进行</w:t>
      </w:r>
      <w:r w:rsidR="00522CF3">
        <w:rPr>
          <w:rFonts w:eastAsia="SimSun" w:hAnsi="Times New Roman" w:hint="eastAsia"/>
          <w:lang w:eastAsia="zh-CN"/>
        </w:rPr>
        <w:t>全局模型聚合</w:t>
      </w:r>
      <m:oMath>
        <m:sSup>
          <m:sSupPr>
            <m:ctrlPr>
              <w:rPr>
                <w:rFonts w:ascii="Cambria Math" w:eastAsia="SimSun" w:hAnsi="Cambria Math"/>
                <w:i/>
                <w:iCs/>
                <w:lang w:eastAsia="zh-CN"/>
              </w:rPr>
            </m:ctrlPr>
          </m:sSupPr>
          <m:e>
            <m:r>
              <m:rPr>
                <m:sty m:val="b"/>
              </m:rPr>
              <w:rPr>
                <w:rFonts w:ascii="Cambria Math" w:eastAsia="SimSun" w:hAnsi="Cambria Math"/>
                <w:lang w:eastAsia="zh-CN"/>
              </w:rPr>
              <m:t>W</m:t>
            </m:r>
          </m:e>
          <m:sup>
            <m:r>
              <w:rPr>
                <w:rFonts w:ascii="Cambria Math" w:eastAsia="SimSun" w:hAnsi="Cambria Math"/>
                <w:lang w:eastAsia="zh-CN"/>
              </w:rPr>
              <m:t>t+1</m:t>
            </m:r>
          </m:sup>
        </m:sSup>
        <m:r>
          <w:rPr>
            <w:rFonts w:ascii="Cambria Math" w:eastAsia="SimSun" w:hAnsi="Cambria Math"/>
            <w:lang w:eastAsia="zh-CN"/>
          </w:rPr>
          <m:t>=</m:t>
        </m:r>
        <m:nary>
          <m:naryPr>
            <m:chr m:val="∑"/>
            <m:ctrlPr>
              <w:rPr>
                <w:rFonts w:ascii="Cambria Math" w:eastAsia="SimSun" w:hAnsi="Cambria Math"/>
                <w:i/>
                <w:iCs/>
                <w:lang w:eastAsia="zh-CN"/>
              </w:rPr>
            </m:ctrlPr>
          </m:naryPr>
          <m:sub>
            <m:r>
              <w:rPr>
                <w:rFonts w:ascii="Cambria Math" w:eastAsia="SimSun" w:hAnsi="Cambria Math"/>
                <w:lang w:eastAsia="zh-CN"/>
              </w:rPr>
              <m:t>k=1</m:t>
            </m:r>
          </m:sub>
          <m:sup>
            <m:r>
              <w:rPr>
                <w:rFonts w:ascii="Cambria Math" w:eastAsia="SimSun" w:hAnsi="Cambria Math"/>
                <w:lang w:eastAsia="zh-CN"/>
              </w:rPr>
              <m:t>K</m:t>
            </m:r>
          </m:sup>
          <m:e>
            <m:f>
              <m:fPr>
                <m:ctrlPr>
                  <w:rPr>
                    <w:rFonts w:ascii="Cambria Math" w:eastAsia="SimSun" w:hAnsi="Cambria Math"/>
                    <w:i/>
                    <w:iCs/>
                    <w:lang w:eastAsia="zh-CN"/>
                  </w:rPr>
                </m:ctrlPr>
              </m:fPr>
              <m:num>
                <m:sSub>
                  <m:sSubPr>
                    <m:ctrlPr>
                      <w:rPr>
                        <w:rFonts w:ascii="Cambria Math" w:eastAsia="SimSun" w:hAnsi="Cambria Math"/>
                        <w:i/>
                        <w:iCs/>
                        <w:lang w:eastAsia="zh-CN"/>
                      </w:rPr>
                    </m:ctrlPr>
                  </m:sSubPr>
                  <m:e>
                    <m:r>
                      <w:rPr>
                        <w:rFonts w:ascii="Cambria Math" w:eastAsia="SimSun" w:hAnsi="Cambria Math"/>
                        <w:lang w:eastAsia="zh-CN"/>
                      </w:rPr>
                      <m:t>n</m:t>
                    </m:r>
                  </m:e>
                  <m:sub>
                    <m:r>
                      <w:rPr>
                        <w:rFonts w:ascii="Cambria Math" w:eastAsia="SimSun" w:hAnsi="Cambria Math"/>
                        <w:lang w:eastAsia="zh-CN"/>
                      </w:rPr>
                      <m:t>k</m:t>
                    </m:r>
                  </m:sub>
                </m:sSub>
              </m:num>
              <m:den>
                <m:r>
                  <w:rPr>
                    <w:rFonts w:ascii="Cambria Math" w:eastAsia="SimSun" w:hAnsi="Cambria Math"/>
                    <w:lang w:eastAsia="zh-CN"/>
                  </w:rPr>
                  <m:t>N</m:t>
                </m:r>
              </m:den>
            </m:f>
          </m:e>
        </m:nary>
        <m:sSubSup>
          <m:sSubSupPr>
            <m:ctrlPr>
              <w:rPr>
                <w:rFonts w:ascii="Cambria Math" w:eastAsia="SimSun" w:hAnsi="Cambria Math"/>
                <w:i/>
                <w:iCs/>
                <w:lang w:eastAsia="zh-CN"/>
              </w:rPr>
            </m:ctrlPr>
          </m:sSubSupPr>
          <m:e>
            <m:r>
              <m:rPr>
                <m:sty m:val="b"/>
              </m:rPr>
              <w:rPr>
                <w:rFonts w:ascii="Cambria Math" w:eastAsia="SimSun" w:hAnsi="Cambria Math"/>
                <w:lang w:eastAsia="zh-CN"/>
              </w:rPr>
              <m:t>W</m:t>
            </m:r>
          </m:e>
          <m:sub>
            <m:r>
              <w:rPr>
                <w:rFonts w:ascii="Cambria Math" w:eastAsia="SimSun" w:hAnsi="Cambria Math"/>
                <w:lang w:eastAsia="zh-CN"/>
              </w:rPr>
              <m:t>k</m:t>
            </m:r>
          </m:sub>
          <m:sup>
            <m:r>
              <w:rPr>
                <w:rFonts w:ascii="Cambria Math" w:eastAsia="SimSun" w:hAnsi="Cambria Math"/>
                <w:lang w:eastAsia="zh-CN"/>
              </w:rPr>
              <m:t>t</m:t>
            </m:r>
          </m:sup>
        </m:sSubSup>
      </m:oMath>
      <w:r w:rsidR="00EC4925">
        <w:rPr>
          <w:rFonts w:eastAsia="SimSun" w:hAnsi="Times New Roman"/>
          <w:iCs/>
          <w:lang w:eastAsia="zh-CN"/>
        </w:rPr>
        <w:t>;</w:t>
      </w:r>
    </w:p>
    <w:p w14:paraId="63DB213E" w14:textId="34A5BFA6" w:rsidR="003E2EDE" w:rsidRPr="00C40435" w:rsidRDefault="005A69C7" w:rsidP="0038233F">
      <w:pPr>
        <w:pStyle w:val="af0"/>
        <w:numPr>
          <w:ilvl w:val="0"/>
          <w:numId w:val="25"/>
        </w:numPr>
        <w:autoSpaceDE w:val="0"/>
        <w:autoSpaceDN w:val="0"/>
        <w:ind w:firstLineChars="0"/>
        <w:textAlignment w:val="bottom"/>
        <w:rPr>
          <w:rFonts w:eastAsia="SimSun" w:hAnsi="Times New Roman"/>
          <w:lang w:eastAsia="zh-CN"/>
        </w:rPr>
      </w:pPr>
      <w:r>
        <w:rPr>
          <w:rFonts w:eastAsia="SimSun" w:hAnsi="Times New Roman" w:hint="eastAsia"/>
          <w:iCs/>
          <w:lang w:eastAsia="zh-CN"/>
        </w:rPr>
        <w:t>中心节点将</w:t>
      </w:r>
      <w:r w:rsidR="00D333EA">
        <w:rPr>
          <w:rFonts w:eastAsia="SimSun" w:hAnsi="Times New Roman" w:hint="eastAsia"/>
          <w:iCs/>
          <w:lang w:eastAsia="zh-CN"/>
        </w:rPr>
        <w:t>聚合后的</w:t>
      </w:r>
      <w:r>
        <w:rPr>
          <w:rFonts w:eastAsia="SimSun" w:hAnsi="Times New Roman" w:hint="eastAsia"/>
          <w:iCs/>
          <w:lang w:eastAsia="zh-CN"/>
        </w:rPr>
        <w:t>模型</w:t>
      </w:r>
      <w:r w:rsidR="00442155">
        <w:rPr>
          <w:rFonts w:eastAsia="SimSun" w:hAnsi="Times New Roman" w:hint="eastAsia"/>
          <w:iCs/>
          <w:lang w:eastAsia="zh-CN"/>
        </w:rPr>
        <w:t>广播</w:t>
      </w:r>
      <w:r w:rsidR="00DA74AB">
        <w:rPr>
          <w:rFonts w:eastAsia="SimSun" w:hAnsi="Times New Roman" w:hint="eastAsia"/>
          <w:iCs/>
          <w:lang w:eastAsia="zh-CN"/>
        </w:rPr>
        <w:t>下发</w:t>
      </w:r>
      <w:r w:rsidR="00442155">
        <w:rPr>
          <w:rFonts w:eastAsia="SimSun" w:hAnsi="Times New Roman" w:hint="eastAsia"/>
          <w:iCs/>
          <w:lang w:eastAsia="zh-CN"/>
        </w:rPr>
        <w:t>到</w:t>
      </w:r>
      <w:r w:rsidR="00DA74AB">
        <w:rPr>
          <w:rFonts w:eastAsia="SimSun" w:hAnsi="Times New Roman" w:hint="eastAsia"/>
          <w:iCs/>
          <w:lang w:eastAsia="zh-CN"/>
        </w:rPr>
        <w:t>各</w:t>
      </w:r>
      <w:r w:rsidR="00442155">
        <w:rPr>
          <w:rFonts w:eastAsia="SimSun" w:hAnsi="Times New Roman" w:hint="eastAsia"/>
          <w:iCs/>
          <w:lang w:eastAsia="zh-CN"/>
        </w:rPr>
        <w:t>计算</w:t>
      </w:r>
      <w:r w:rsidR="00B92CCD">
        <w:rPr>
          <w:rFonts w:eastAsia="SimSun" w:hAnsi="Times New Roman" w:hint="eastAsia"/>
          <w:iCs/>
          <w:lang w:eastAsia="zh-CN"/>
        </w:rPr>
        <w:t>U</w:t>
      </w:r>
      <w:r w:rsidR="00B92CCD">
        <w:rPr>
          <w:rFonts w:eastAsia="SimSun" w:hAnsi="Times New Roman"/>
          <w:iCs/>
          <w:lang w:eastAsia="zh-CN"/>
        </w:rPr>
        <w:t>E</w:t>
      </w:r>
      <w:r w:rsidR="00C40435">
        <w:rPr>
          <w:rFonts w:eastAsia="SimSun" w:hAnsi="Times New Roman" w:hint="eastAsia"/>
          <w:iCs/>
          <w:lang w:eastAsia="zh-CN"/>
        </w:rPr>
        <w:t>；</w:t>
      </w:r>
    </w:p>
    <w:p w14:paraId="0760E8BD" w14:textId="318FFE01" w:rsidR="00C40435" w:rsidRPr="00EC4925" w:rsidRDefault="000652C3" w:rsidP="0038233F">
      <w:pPr>
        <w:pStyle w:val="af0"/>
        <w:numPr>
          <w:ilvl w:val="0"/>
          <w:numId w:val="25"/>
        </w:numPr>
        <w:autoSpaceDE w:val="0"/>
        <w:autoSpaceDN w:val="0"/>
        <w:ind w:firstLineChars="0"/>
        <w:textAlignment w:val="bottom"/>
        <w:rPr>
          <w:rFonts w:eastAsia="SimSun" w:hAnsi="Times New Roman"/>
          <w:lang w:eastAsia="zh-CN"/>
        </w:rPr>
      </w:pPr>
      <w:r>
        <w:rPr>
          <w:rFonts w:eastAsia="SimSun" w:hAnsi="Times New Roman" w:hint="eastAsia"/>
          <w:iCs/>
          <w:lang w:eastAsia="zh-CN"/>
        </w:rPr>
        <w:t>重复</w:t>
      </w:r>
      <w:r w:rsidR="006A2DEE">
        <w:rPr>
          <w:rFonts w:eastAsia="SimSun" w:hAnsi="Times New Roman" w:hint="eastAsia"/>
          <w:iCs/>
          <w:lang w:eastAsia="zh-CN"/>
        </w:rPr>
        <w:t>2</w:t>
      </w:r>
      <w:r w:rsidR="006A2DEE">
        <w:rPr>
          <w:rFonts w:eastAsia="SimSun" w:hAnsi="Times New Roman" w:hint="eastAsia"/>
          <w:iCs/>
          <w:lang w:eastAsia="zh-CN"/>
        </w:rPr>
        <w:t>）</w:t>
      </w:r>
      <w:r w:rsidR="006A2DEE">
        <w:rPr>
          <w:rFonts w:eastAsia="SimSun" w:hAnsi="Times New Roman" w:hint="eastAsia"/>
          <w:iCs/>
          <w:lang w:eastAsia="zh-CN"/>
        </w:rPr>
        <w:t>-</w:t>
      </w:r>
      <w:r w:rsidR="006A2DEE">
        <w:rPr>
          <w:rFonts w:eastAsia="SimSun" w:hAnsi="Times New Roman"/>
          <w:iCs/>
          <w:lang w:eastAsia="zh-CN"/>
        </w:rPr>
        <w:t>6</w:t>
      </w:r>
      <w:r w:rsidR="006A2DEE">
        <w:rPr>
          <w:rFonts w:eastAsia="SimSun" w:hAnsi="Times New Roman" w:hint="eastAsia"/>
          <w:iCs/>
          <w:lang w:eastAsia="zh-CN"/>
        </w:rPr>
        <w:t>）</w:t>
      </w:r>
      <w:r w:rsidR="00382270">
        <w:rPr>
          <w:rFonts w:eastAsia="SimSun" w:hAnsi="Times New Roman" w:hint="eastAsia"/>
          <w:iCs/>
          <w:lang w:eastAsia="zh-CN"/>
        </w:rPr>
        <w:t>直到</w:t>
      </w:r>
      <w:r w:rsidR="007404C4">
        <w:rPr>
          <w:rFonts w:eastAsia="SimSun" w:hAnsi="Times New Roman" w:hint="eastAsia"/>
          <w:iCs/>
          <w:lang w:eastAsia="zh-CN"/>
        </w:rPr>
        <w:t>该中心</w:t>
      </w:r>
      <w:r w:rsidR="001D76E6">
        <w:rPr>
          <w:rFonts w:eastAsia="SimSun" w:hAnsi="Times New Roman" w:hint="eastAsia"/>
          <w:iCs/>
          <w:lang w:eastAsia="zh-CN"/>
        </w:rPr>
        <w:t>U</w:t>
      </w:r>
      <w:r w:rsidR="001D76E6">
        <w:rPr>
          <w:rFonts w:eastAsia="SimSun" w:hAnsi="Times New Roman"/>
          <w:iCs/>
          <w:lang w:eastAsia="zh-CN"/>
        </w:rPr>
        <w:t>E</w:t>
      </w:r>
      <w:r w:rsidR="00EB4A2F">
        <w:rPr>
          <w:rFonts w:eastAsia="SimSun" w:hAnsi="Times New Roman" w:hint="eastAsia"/>
          <w:iCs/>
          <w:lang w:eastAsia="zh-CN"/>
        </w:rPr>
        <w:t>切换</w:t>
      </w:r>
      <w:r w:rsidR="00B9376B">
        <w:rPr>
          <w:rFonts w:eastAsia="SimSun" w:hAnsi="Times New Roman" w:hint="eastAsia"/>
          <w:iCs/>
          <w:lang w:eastAsia="zh-CN"/>
        </w:rPr>
        <w:t xml:space="preserve"> </w:t>
      </w:r>
      <w:r w:rsidR="00297158">
        <w:rPr>
          <w:rFonts w:eastAsia="SimSun" w:hAnsi="Times New Roman" w:hint="eastAsia"/>
          <w:iCs/>
          <w:lang w:eastAsia="zh-CN"/>
        </w:rPr>
        <w:t>或</w:t>
      </w:r>
      <w:r w:rsidR="00B9376B">
        <w:rPr>
          <w:rFonts w:eastAsia="SimSun" w:hAnsi="Times New Roman" w:hint="eastAsia"/>
          <w:iCs/>
          <w:lang w:eastAsia="zh-CN"/>
        </w:rPr>
        <w:t xml:space="preserve"> </w:t>
      </w:r>
      <w:r w:rsidR="00876F95">
        <w:rPr>
          <w:rFonts w:eastAsia="SimSun" w:hAnsi="Times New Roman" w:hint="eastAsia"/>
          <w:iCs/>
          <w:lang w:eastAsia="zh-CN"/>
        </w:rPr>
        <w:t>有</w:t>
      </w:r>
      <w:r w:rsidR="00DA63FF">
        <w:rPr>
          <w:rFonts w:ascii="SimSun" w:eastAsia="SimSun" w:hAnsi="SimSun" w:hint="eastAsia"/>
          <w:noProof/>
          <w:szCs w:val="22"/>
          <w:lang w:eastAsia="zh-CN"/>
        </w:rPr>
        <w:t>新的</w:t>
      </w:r>
      <w:r w:rsidR="00FC6233">
        <w:rPr>
          <w:rFonts w:eastAsia="SimSun" w:hAnsi="Times New Roman" w:hint="eastAsia"/>
          <w:iCs/>
          <w:lang w:eastAsia="zh-CN"/>
        </w:rPr>
        <w:t>U</w:t>
      </w:r>
      <w:r w:rsidR="00FC6233">
        <w:rPr>
          <w:rFonts w:eastAsia="SimSun" w:hAnsi="Times New Roman"/>
          <w:iCs/>
          <w:lang w:eastAsia="zh-CN"/>
        </w:rPr>
        <w:t>E</w:t>
      </w:r>
      <w:r w:rsidR="00DA63FF">
        <w:rPr>
          <w:rFonts w:ascii="SimSun" w:eastAsia="SimSun" w:hAnsi="SimSun" w:hint="eastAsia"/>
          <w:noProof/>
          <w:szCs w:val="22"/>
          <w:lang w:eastAsia="zh-CN"/>
        </w:rPr>
        <w:t>加入</w:t>
      </w:r>
      <w:r w:rsidR="00B9376B">
        <w:rPr>
          <w:rFonts w:ascii="SimSun" w:eastAsia="SimSun" w:hAnsi="SimSun" w:hint="eastAsia"/>
          <w:noProof/>
          <w:szCs w:val="22"/>
          <w:lang w:eastAsia="zh-CN"/>
        </w:rPr>
        <w:t xml:space="preserve"> </w:t>
      </w:r>
      <w:r w:rsidR="00297158">
        <w:rPr>
          <w:rFonts w:eastAsia="SimSun" w:hAnsi="Times New Roman" w:hint="eastAsia"/>
          <w:iCs/>
          <w:lang w:eastAsia="zh-CN"/>
        </w:rPr>
        <w:t>或</w:t>
      </w:r>
      <w:r w:rsidR="00B9376B">
        <w:rPr>
          <w:rFonts w:eastAsia="SimSun" w:hAnsi="Times New Roman" w:hint="eastAsia"/>
          <w:iCs/>
          <w:lang w:eastAsia="zh-CN"/>
        </w:rPr>
        <w:t xml:space="preserve"> </w:t>
      </w:r>
      <w:r w:rsidR="00876F95">
        <w:rPr>
          <w:rFonts w:eastAsia="SimSun" w:hAnsi="Times New Roman" w:hint="eastAsia"/>
          <w:iCs/>
          <w:lang w:eastAsia="zh-CN"/>
        </w:rPr>
        <w:t>有</w:t>
      </w:r>
      <w:r w:rsidR="004E240B">
        <w:rPr>
          <w:rFonts w:eastAsia="SimSun" w:hAnsi="Times New Roman" w:hint="eastAsia"/>
          <w:iCs/>
          <w:lang w:eastAsia="zh-CN"/>
        </w:rPr>
        <w:t>正在</w:t>
      </w:r>
      <w:r w:rsidR="009D59CE">
        <w:rPr>
          <w:rFonts w:eastAsia="SimSun" w:hAnsi="Times New Roman" w:hint="eastAsia"/>
          <w:iCs/>
          <w:lang w:eastAsia="zh-CN"/>
        </w:rPr>
        <w:t>训练的</w:t>
      </w:r>
      <w:r w:rsidR="00A943C6">
        <w:rPr>
          <w:rFonts w:eastAsia="SimSun" w:hAnsi="Times New Roman" w:hint="eastAsia"/>
          <w:iCs/>
          <w:lang w:eastAsia="zh-CN"/>
        </w:rPr>
        <w:t>计算</w:t>
      </w:r>
      <w:r w:rsidR="003D251B">
        <w:rPr>
          <w:rFonts w:eastAsia="SimSun" w:hAnsi="Times New Roman" w:hint="eastAsia"/>
          <w:iCs/>
          <w:lang w:eastAsia="zh-CN"/>
        </w:rPr>
        <w:t>U</w:t>
      </w:r>
      <w:r w:rsidR="003D251B">
        <w:rPr>
          <w:rFonts w:eastAsia="SimSun" w:hAnsi="Times New Roman"/>
          <w:iCs/>
          <w:lang w:eastAsia="zh-CN"/>
        </w:rPr>
        <w:t>E</w:t>
      </w:r>
      <w:r w:rsidR="00876F95">
        <w:rPr>
          <w:rFonts w:eastAsia="SimSun" w:hAnsi="Times New Roman" w:hint="eastAsia"/>
          <w:iCs/>
          <w:lang w:eastAsia="zh-CN"/>
        </w:rPr>
        <w:t>离开</w:t>
      </w:r>
      <w:r w:rsidR="00B9376B">
        <w:rPr>
          <w:rFonts w:eastAsia="SimSun" w:hAnsi="Times New Roman" w:hint="eastAsia"/>
          <w:iCs/>
          <w:lang w:eastAsia="zh-CN"/>
        </w:rPr>
        <w:t xml:space="preserve"> </w:t>
      </w:r>
      <w:r w:rsidR="007404C4">
        <w:rPr>
          <w:rFonts w:eastAsia="SimSun" w:hAnsi="Times New Roman" w:hint="eastAsia"/>
          <w:iCs/>
          <w:lang w:eastAsia="zh-CN"/>
        </w:rPr>
        <w:t>或</w:t>
      </w:r>
      <w:r w:rsidR="00B9376B">
        <w:rPr>
          <w:rFonts w:eastAsia="SimSun" w:hAnsi="Times New Roman" w:hint="eastAsia"/>
          <w:iCs/>
          <w:lang w:eastAsia="zh-CN"/>
        </w:rPr>
        <w:t xml:space="preserve"> </w:t>
      </w:r>
      <w:r w:rsidR="00852CFC">
        <w:rPr>
          <w:rFonts w:eastAsia="SimSun" w:hAnsi="Times New Roman" w:hint="eastAsia"/>
          <w:iCs/>
          <w:lang w:eastAsia="zh-CN"/>
        </w:rPr>
        <w:t>模型收敛</w:t>
      </w:r>
    </w:p>
    <w:p w14:paraId="76490CB5" w14:textId="036A851C" w:rsidR="00EC4925" w:rsidRDefault="00EC4925" w:rsidP="00EC4925">
      <w:pPr>
        <w:autoSpaceDE w:val="0"/>
        <w:autoSpaceDN w:val="0"/>
        <w:textAlignment w:val="bottom"/>
        <w:rPr>
          <w:rFonts w:eastAsia="SimSun" w:hAnsi="Times New Roman"/>
          <w:lang w:eastAsia="zh-CN"/>
        </w:rPr>
      </w:pPr>
    </w:p>
    <w:p w14:paraId="01F3FCB8" w14:textId="77777777" w:rsidR="00B13705" w:rsidRPr="001A4FCE" w:rsidRDefault="00B13705" w:rsidP="00B13705">
      <w:pPr>
        <w:autoSpaceDE w:val="0"/>
        <w:autoSpaceDN w:val="0"/>
        <w:textAlignment w:val="bottom"/>
        <w:rPr>
          <w:rFonts w:eastAsia="SimSun" w:hAnsi="Times New Roman"/>
          <w:strike/>
          <w:lang w:eastAsia="zh-CN"/>
        </w:rPr>
      </w:pPr>
      <w:r w:rsidRPr="001A4FCE">
        <w:rPr>
          <w:rFonts w:eastAsia="SimSun" w:hAnsi="Times New Roman" w:hint="eastAsia"/>
          <w:strike/>
          <w:lang w:eastAsia="zh-CN"/>
        </w:rPr>
        <w:t>对于中心节点的选择，我们可以考虑</w:t>
      </w:r>
      <w:r w:rsidRPr="001A4FCE">
        <w:rPr>
          <w:rFonts w:eastAsia="SimSun" w:hAnsi="Times New Roman" w:hint="eastAsia"/>
          <w:b/>
          <w:bCs/>
          <w:strike/>
          <w:sz w:val="24"/>
          <w:szCs w:val="21"/>
          <w:highlight w:val="yellow"/>
          <w:lang w:eastAsia="zh-CN"/>
        </w:rPr>
        <w:t>竞选</w:t>
      </w:r>
      <w:r w:rsidRPr="001A4FCE">
        <w:rPr>
          <w:rFonts w:eastAsia="SimSun" w:hAnsi="Times New Roman" w:hint="eastAsia"/>
          <w:strike/>
          <w:lang w:eastAsia="zh-CN"/>
        </w:rPr>
        <w:t>的方式来决定：</w:t>
      </w:r>
    </w:p>
    <w:p w14:paraId="0832BDDE" w14:textId="7284C386" w:rsidR="00B13705" w:rsidRPr="001A4FCE" w:rsidRDefault="00091D44" w:rsidP="00B13705">
      <w:pPr>
        <w:autoSpaceDE w:val="0"/>
        <w:autoSpaceDN w:val="0"/>
        <w:textAlignment w:val="bottom"/>
        <w:rPr>
          <w:rFonts w:eastAsia="SimSun" w:hAnsi="Times New Roman"/>
          <w:strike/>
          <w:lang w:eastAsia="zh-CN"/>
        </w:rPr>
      </w:pPr>
      <w:r w:rsidRPr="001A4FCE">
        <w:rPr>
          <w:rFonts w:eastAsia="SimSun" w:hAnsi="Times New Roman" w:hint="eastAsia"/>
          <w:strike/>
          <w:lang w:eastAsia="zh-CN"/>
        </w:rPr>
        <w:t>首先，</w:t>
      </w:r>
      <w:r w:rsidR="00D57413" w:rsidRPr="001A4FCE">
        <w:rPr>
          <w:rFonts w:eastAsia="SimSun" w:hAnsi="Times New Roman" w:hint="eastAsia"/>
          <w:strike/>
          <w:lang w:eastAsia="zh-CN"/>
        </w:rPr>
        <w:t>网络中的所有</w:t>
      </w:r>
      <w:r w:rsidR="00D57413" w:rsidRPr="001A4FCE">
        <w:rPr>
          <w:rFonts w:eastAsia="SimSun" w:hAnsi="Times New Roman" w:hint="eastAsia"/>
          <w:strike/>
          <w:lang w:eastAsia="zh-CN"/>
        </w:rPr>
        <w:t>UE</w:t>
      </w:r>
      <w:r w:rsidR="00D57413" w:rsidRPr="001A4FCE">
        <w:rPr>
          <w:rFonts w:eastAsia="SimSun" w:hAnsi="Times New Roman" w:hint="eastAsia"/>
          <w:strike/>
          <w:lang w:eastAsia="zh-CN"/>
        </w:rPr>
        <w:t>均可</w:t>
      </w:r>
      <w:r w:rsidR="00392641" w:rsidRPr="001A4FCE">
        <w:rPr>
          <w:rFonts w:eastAsia="SimSun" w:hAnsi="Times New Roman" w:hint="eastAsia"/>
          <w:strike/>
          <w:lang w:eastAsia="zh-CN"/>
        </w:rPr>
        <w:t>参加</w:t>
      </w:r>
      <w:r w:rsidR="00D57413" w:rsidRPr="001A4FCE">
        <w:rPr>
          <w:rFonts w:eastAsia="SimSun" w:hAnsi="Times New Roman" w:hint="eastAsia"/>
          <w:strike/>
          <w:lang w:eastAsia="zh-CN"/>
        </w:rPr>
        <w:t>竞选担任中心</w:t>
      </w:r>
      <w:r w:rsidR="00A440F8" w:rsidRPr="001A4FCE">
        <w:rPr>
          <w:rFonts w:eastAsia="SimSun" w:hAnsi="Times New Roman" w:hint="eastAsia"/>
          <w:strike/>
          <w:lang w:eastAsia="zh-CN"/>
        </w:rPr>
        <w:t>U</w:t>
      </w:r>
      <w:r w:rsidR="00A440F8" w:rsidRPr="001A4FCE">
        <w:rPr>
          <w:rFonts w:eastAsia="SimSun" w:hAnsi="Times New Roman"/>
          <w:strike/>
          <w:lang w:eastAsia="zh-CN"/>
        </w:rPr>
        <w:t>E</w:t>
      </w:r>
      <w:r w:rsidR="00D57413" w:rsidRPr="001A4FCE">
        <w:rPr>
          <w:rFonts w:eastAsia="SimSun" w:hAnsi="Times New Roman" w:hint="eastAsia"/>
          <w:strike/>
          <w:szCs w:val="22"/>
          <w:lang w:eastAsia="zh-CN"/>
        </w:rPr>
        <w:t>。</w:t>
      </w:r>
      <w:r w:rsidR="0027380F" w:rsidRPr="001A4FCE">
        <w:rPr>
          <w:rFonts w:eastAsia="SimSun" w:hAnsi="Times New Roman" w:hint="eastAsia"/>
          <w:strike/>
          <w:szCs w:val="22"/>
          <w:lang w:eastAsia="zh-CN"/>
        </w:rPr>
        <w:t>为了保证公平性，我们规定当网络中每个中心</w:t>
      </w:r>
      <w:r w:rsidR="002962D3" w:rsidRPr="001A4FCE">
        <w:rPr>
          <w:rFonts w:eastAsia="SimSun" w:hAnsi="Times New Roman" w:hint="eastAsia"/>
          <w:strike/>
          <w:szCs w:val="22"/>
          <w:lang w:eastAsia="zh-CN"/>
        </w:rPr>
        <w:t>UE</w:t>
      </w:r>
      <w:r w:rsidR="0027380F" w:rsidRPr="001A4FCE">
        <w:rPr>
          <w:rFonts w:eastAsia="SimSun" w:hAnsi="Times New Roman" w:hint="eastAsia"/>
          <w:strike/>
          <w:szCs w:val="22"/>
          <w:lang w:eastAsia="zh-CN"/>
        </w:rPr>
        <w:t>的服务</w:t>
      </w:r>
      <w:r w:rsidR="00EC5FD2" w:rsidRPr="001A4FCE">
        <w:rPr>
          <w:rFonts w:eastAsia="SimSun" w:hAnsi="Times New Roman" w:hint="eastAsia"/>
          <w:strike/>
          <w:szCs w:val="22"/>
          <w:lang w:eastAsia="zh-CN"/>
        </w:rPr>
        <w:t>周期</w:t>
      </w:r>
      <w:r w:rsidR="0027380F" w:rsidRPr="001A4FCE">
        <w:rPr>
          <w:rFonts w:eastAsia="SimSun" w:hAnsi="Times New Roman" w:hint="eastAsia"/>
          <w:strike/>
          <w:szCs w:val="22"/>
          <w:lang w:eastAsia="zh-CN"/>
        </w:rPr>
        <w:t>不能超过</w:t>
      </w:r>
      <m:oMath>
        <m:sSub>
          <m:sSubPr>
            <m:ctrlPr>
              <w:rPr>
                <w:rFonts w:ascii="Cambria Math" w:eastAsia="SimSun" w:hAnsi="Cambria Math"/>
                <w:b/>
                <w:bCs/>
                <w:i/>
                <w:strike/>
                <w:szCs w:val="22"/>
                <w:lang w:eastAsia="zh-CN"/>
              </w:rPr>
            </m:ctrlPr>
          </m:sSubPr>
          <m:e>
            <m:r>
              <m:rPr>
                <m:sty m:val="bi"/>
              </m:rPr>
              <w:rPr>
                <w:rFonts w:ascii="Cambria Math" w:eastAsia="SimSun" w:hAnsi="Cambria Math"/>
                <w:strike/>
                <w:szCs w:val="22"/>
                <w:lang w:eastAsia="zh-CN"/>
              </w:rPr>
              <m:t>τ</m:t>
            </m:r>
          </m:e>
          <m:sub>
            <m:r>
              <m:rPr>
                <m:sty m:val="bi"/>
              </m:rPr>
              <w:rPr>
                <w:rFonts w:ascii="Cambria Math" w:eastAsia="SimSun" w:hAnsi="Cambria Math" w:hint="eastAsia"/>
                <w:strike/>
                <w:szCs w:val="22"/>
                <w:lang w:eastAsia="zh-CN"/>
              </w:rPr>
              <m:t>S</m:t>
            </m:r>
          </m:sub>
        </m:sSub>
      </m:oMath>
      <w:r w:rsidR="0027380F" w:rsidRPr="001A4FCE">
        <w:rPr>
          <w:rFonts w:eastAsia="SimSun" w:hAnsi="Times New Roman" w:hint="eastAsia"/>
          <w:strike/>
          <w:szCs w:val="22"/>
          <w:lang w:eastAsia="zh-CN"/>
        </w:rPr>
        <w:t>。</w:t>
      </w:r>
      <w:r w:rsidR="00B13705" w:rsidRPr="001A4FCE">
        <w:rPr>
          <w:rFonts w:eastAsia="SimSun" w:hAnsi="Times New Roman" w:hint="eastAsia"/>
          <w:strike/>
          <w:szCs w:val="22"/>
          <w:lang w:eastAsia="zh-CN"/>
        </w:rPr>
        <w:t>竞选担任中心</w:t>
      </w:r>
      <w:r w:rsidR="00B13705" w:rsidRPr="001A4FCE">
        <w:rPr>
          <w:rFonts w:eastAsia="SimSun" w:hAnsi="Times New Roman" w:hint="eastAsia"/>
          <w:strike/>
          <w:szCs w:val="22"/>
          <w:lang w:eastAsia="zh-CN"/>
        </w:rPr>
        <w:t>U</w:t>
      </w:r>
      <w:r w:rsidR="00B13705" w:rsidRPr="001A4FCE">
        <w:rPr>
          <w:rFonts w:eastAsia="SimSun" w:hAnsi="Times New Roman"/>
          <w:strike/>
          <w:szCs w:val="22"/>
          <w:lang w:eastAsia="zh-CN"/>
        </w:rPr>
        <w:t>E</w:t>
      </w:r>
      <w:r w:rsidR="00B13705" w:rsidRPr="001A4FCE">
        <w:rPr>
          <w:rFonts w:eastAsia="SimSun" w:hAnsi="Times New Roman" w:hint="eastAsia"/>
          <w:strike/>
          <w:szCs w:val="22"/>
          <w:lang w:eastAsia="zh-CN"/>
        </w:rPr>
        <w:t>的各个</w:t>
      </w:r>
      <w:r w:rsidR="00B13705" w:rsidRPr="001A4FCE">
        <w:rPr>
          <w:rFonts w:eastAsia="SimSun" w:hAnsi="Times New Roman" w:hint="eastAsia"/>
          <w:strike/>
          <w:szCs w:val="22"/>
          <w:lang w:eastAsia="zh-CN"/>
        </w:rPr>
        <w:t>UE</w:t>
      </w:r>
      <w:r w:rsidR="00B13705" w:rsidRPr="001A4FCE">
        <w:rPr>
          <w:rFonts w:eastAsia="SimSun" w:hAnsi="Times New Roman" w:hint="eastAsia"/>
          <w:strike/>
          <w:szCs w:val="22"/>
          <w:lang w:eastAsia="zh-CN"/>
        </w:rPr>
        <w:t>，</w:t>
      </w:r>
      <w:r w:rsidR="00B13705" w:rsidRPr="001A4FCE">
        <w:rPr>
          <w:rFonts w:eastAsia="SimSun" w:hAnsi="Times New Roman" w:hint="eastAsia"/>
          <w:strike/>
          <w:szCs w:val="22"/>
          <w:lang w:eastAsia="zh-CN"/>
        </w:rPr>
        <w:t xml:space="preserve"> </w:t>
      </w:r>
      <w:r w:rsidR="00B13705" w:rsidRPr="001A4FCE">
        <w:rPr>
          <w:rFonts w:eastAsia="SimSun" w:hAnsi="Times New Roman" w:hint="eastAsia"/>
          <w:strike/>
          <w:szCs w:val="22"/>
          <w:lang w:eastAsia="zh-CN"/>
        </w:rPr>
        <w:t>周期性或在某种触发事件发生的条件下，上传</w:t>
      </w:r>
      <w:r w:rsidR="00B13705" w:rsidRPr="001A4FCE">
        <w:rPr>
          <w:rFonts w:eastAsia="SimSun" w:hAnsi="Times New Roman" w:hint="eastAsia"/>
          <w:strike/>
          <w:szCs w:val="22"/>
          <w:lang w:eastAsia="zh-CN"/>
        </w:rPr>
        <w:t xml:space="preserve"> </w:t>
      </w:r>
      <w:r w:rsidR="00B13705" w:rsidRPr="001A4FCE">
        <w:rPr>
          <w:rFonts w:eastAsia="SimSun" w:hAnsi="Times New Roman" w:hint="eastAsia"/>
          <w:strike/>
          <w:szCs w:val="22"/>
          <w:lang w:eastAsia="zh-CN"/>
        </w:rPr>
        <w:t>自身状态信息</w:t>
      </w:r>
      <m:oMath>
        <m:sSub>
          <m:sSubPr>
            <m:ctrlPr>
              <w:rPr>
                <w:rFonts w:ascii="Cambria Math" w:eastAsia="SimSun" w:hAnsi="Cambria Math"/>
                <w:b/>
                <w:bCs/>
                <w:iCs/>
                <w:strike/>
                <w:szCs w:val="22"/>
                <w:lang w:eastAsia="zh-CN"/>
              </w:rPr>
            </m:ctrlPr>
          </m:sSubPr>
          <m:e>
            <m:r>
              <m:rPr>
                <m:sty m:val="b"/>
              </m:rPr>
              <w:rPr>
                <w:rFonts w:ascii="Cambria Math" w:eastAsia="SimSun" w:hAnsi="Cambria Math"/>
                <w:strike/>
                <w:szCs w:val="22"/>
                <w:lang w:eastAsia="zh-CN"/>
              </w:rPr>
              <m:t>Info_S</m:t>
            </m:r>
          </m:e>
          <m:sub>
            <m:sSub>
              <m:sSubPr>
                <m:ctrlPr>
                  <w:rPr>
                    <w:rFonts w:ascii="Cambria Math" w:eastAsia="SimSun" w:hAnsi="Cambria Math"/>
                    <w:b/>
                    <w:iCs/>
                    <w:strike/>
                    <w:szCs w:val="22"/>
                    <w:lang w:eastAsia="zh-CN"/>
                  </w:rPr>
                </m:ctrlPr>
              </m:sSubPr>
              <m:e>
                <m:r>
                  <m:rPr>
                    <m:sty m:val="b"/>
                  </m:rPr>
                  <w:rPr>
                    <w:rFonts w:ascii="Cambria Math" w:eastAsia="SimSun" w:hAnsi="Cambria Math" w:hint="eastAsia"/>
                    <w:strike/>
                    <w:szCs w:val="22"/>
                    <w:lang w:eastAsia="zh-CN"/>
                  </w:rPr>
                  <m:t>U</m:t>
                </m:r>
              </m:e>
              <m:sub>
                <m:r>
                  <m:rPr>
                    <m:sty m:val="b"/>
                  </m:rPr>
                  <w:rPr>
                    <w:rFonts w:ascii="Cambria Math" w:eastAsia="SimSun" w:hAnsi="Cambria Math"/>
                    <w:strike/>
                    <w:szCs w:val="22"/>
                    <w:lang w:eastAsia="zh-CN"/>
                  </w:rPr>
                  <m:t>i</m:t>
                </m:r>
              </m:sub>
            </m:sSub>
          </m:sub>
        </m:sSub>
      </m:oMath>
      <w:r w:rsidR="00B13705" w:rsidRPr="001A4FCE">
        <w:rPr>
          <w:rFonts w:eastAsia="SimSun" w:hAnsi="Times New Roman" w:hint="eastAsia"/>
          <w:iCs/>
          <w:strike/>
          <w:szCs w:val="22"/>
          <w:lang w:eastAsia="zh-CN"/>
        </w:rPr>
        <w:t>（如</w:t>
      </w:r>
      <w:r w:rsidR="00B13705" w:rsidRPr="001A4FCE">
        <w:rPr>
          <w:rFonts w:eastAsia="SimSun" w:hAnsi="Times New Roman" w:hint="eastAsia"/>
          <w:strike/>
          <w:lang w:eastAsia="zh-CN"/>
        </w:rPr>
        <w:t>UE</w:t>
      </w:r>
      <w:r w:rsidR="00B13705" w:rsidRPr="001A4FCE">
        <w:rPr>
          <w:rFonts w:eastAsia="SimSun" w:hAnsi="Times New Roman" w:hint="eastAsia"/>
          <w:strike/>
          <w:lang w:eastAsia="zh-CN"/>
        </w:rPr>
        <w:t>与其他用户的信道状态信息，该</w:t>
      </w:r>
      <w:r w:rsidR="00B13705" w:rsidRPr="001A4FCE">
        <w:rPr>
          <w:rFonts w:eastAsia="SimSun" w:hAnsi="Times New Roman" w:hint="eastAsia"/>
          <w:strike/>
          <w:lang w:eastAsia="zh-CN"/>
        </w:rPr>
        <w:t>UE</w:t>
      </w:r>
      <w:r w:rsidR="00B13705" w:rsidRPr="001A4FCE">
        <w:rPr>
          <w:rFonts w:eastAsia="SimSun" w:hAnsi="Times New Roman" w:hint="eastAsia"/>
          <w:strike/>
          <w:lang w:eastAsia="zh-CN"/>
        </w:rPr>
        <w:t>的位置信息，计算能力，对其他</w:t>
      </w:r>
      <w:r w:rsidR="00B13705" w:rsidRPr="001A4FCE">
        <w:rPr>
          <w:rFonts w:eastAsia="SimSun" w:hAnsi="Times New Roman" w:hint="eastAsia"/>
          <w:strike/>
          <w:lang w:eastAsia="zh-CN"/>
        </w:rPr>
        <w:t>UE</w:t>
      </w:r>
      <w:r w:rsidR="00B13705" w:rsidRPr="001A4FCE">
        <w:rPr>
          <w:rFonts w:eastAsia="SimSun" w:hAnsi="Times New Roman" w:hint="eastAsia"/>
          <w:strike/>
          <w:lang w:eastAsia="zh-CN"/>
        </w:rPr>
        <w:t>的信任程度，可服务的时间等</w:t>
      </w:r>
      <w:r w:rsidR="00B13705" w:rsidRPr="001A4FCE">
        <w:rPr>
          <w:rFonts w:eastAsia="SimSun" w:hAnsi="Times New Roman" w:hint="eastAsia"/>
          <w:iCs/>
          <w:strike/>
          <w:szCs w:val="22"/>
          <w:lang w:eastAsia="zh-CN"/>
        </w:rPr>
        <w:t>）</w:t>
      </w:r>
      <w:r w:rsidR="00B13705" w:rsidRPr="001A4FCE">
        <w:rPr>
          <w:rFonts w:eastAsia="SimSun" w:hAnsi="Times New Roman" w:hint="eastAsia"/>
          <w:b/>
          <w:bCs/>
          <w:iCs/>
          <w:strike/>
          <w:szCs w:val="22"/>
          <w:lang w:eastAsia="zh-CN"/>
        </w:rPr>
        <w:t xml:space="preserve"> </w:t>
      </w:r>
      <w:r w:rsidR="00B13705" w:rsidRPr="001A4FCE">
        <w:rPr>
          <w:rFonts w:eastAsia="SimSun" w:hAnsi="Times New Roman" w:hint="eastAsia"/>
          <w:strike/>
          <w:szCs w:val="22"/>
          <w:lang w:eastAsia="zh-CN"/>
        </w:rPr>
        <w:t>至</w:t>
      </w:r>
      <w:r w:rsidR="00B13705" w:rsidRPr="001A4FCE">
        <w:rPr>
          <w:rFonts w:eastAsia="SimSun" w:hAnsi="Times New Roman" w:hint="eastAsia"/>
          <w:strike/>
          <w:szCs w:val="22"/>
          <w:lang w:eastAsia="zh-CN"/>
        </w:rPr>
        <w:t xml:space="preserve"> </w:t>
      </w:r>
      <w:r w:rsidR="00B13705" w:rsidRPr="001A4FCE">
        <w:rPr>
          <w:rFonts w:eastAsia="SimSun" w:hAnsi="Times New Roman" w:hint="eastAsia"/>
          <w:strike/>
          <w:szCs w:val="22"/>
          <w:lang w:eastAsia="zh-CN"/>
        </w:rPr>
        <w:t>正在服务的中心</w:t>
      </w:r>
      <w:r w:rsidR="00B13705" w:rsidRPr="001A4FCE">
        <w:rPr>
          <w:rFonts w:eastAsia="SimSun" w:hAnsi="Times New Roman" w:hint="eastAsia"/>
          <w:strike/>
          <w:szCs w:val="22"/>
          <w:lang w:eastAsia="zh-CN"/>
        </w:rPr>
        <w:t>UE</w:t>
      </w:r>
      <w:r w:rsidR="00B13705" w:rsidRPr="001A4FCE">
        <w:rPr>
          <w:rFonts w:eastAsia="SimSun" w:hAnsi="Times New Roman" w:hint="eastAsia"/>
          <w:strike/>
          <w:szCs w:val="22"/>
          <w:lang w:eastAsia="zh-CN"/>
        </w:rPr>
        <w:t>。该服务中心</w:t>
      </w:r>
      <w:r w:rsidR="00B13705" w:rsidRPr="001A4FCE">
        <w:rPr>
          <w:rFonts w:eastAsia="SimSun" w:hAnsi="Times New Roman" w:hint="eastAsia"/>
          <w:strike/>
          <w:szCs w:val="22"/>
          <w:lang w:eastAsia="zh-CN"/>
        </w:rPr>
        <w:t>UE</w:t>
      </w:r>
      <w:r w:rsidR="00B13705" w:rsidRPr="001A4FCE">
        <w:rPr>
          <w:rFonts w:eastAsia="SimSun" w:hAnsi="Times New Roman" w:hint="eastAsia"/>
          <w:strike/>
          <w:szCs w:val="22"/>
          <w:lang w:eastAsia="zh-CN"/>
        </w:rPr>
        <w:t>基于某种规则决定下一任中心</w:t>
      </w:r>
      <w:r w:rsidR="00B13705" w:rsidRPr="001A4FCE">
        <w:rPr>
          <w:rFonts w:eastAsia="SimSun" w:hAnsi="Times New Roman" w:hint="eastAsia"/>
          <w:strike/>
          <w:szCs w:val="22"/>
          <w:lang w:eastAsia="zh-CN"/>
        </w:rPr>
        <w:t>UE</w:t>
      </w:r>
      <w:r w:rsidR="00B13705" w:rsidRPr="001A4FCE">
        <w:rPr>
          <w:rFonts w:eastAsia="SimSun" w:hAnsi="Times New Roman" w:hint="eastAsia"/>
          <w:strike/>
          <w:szCs w:val="22"/>
          <w:lang w:eastAsia="zh-CN"/>
        </w:rPr>
        <w:t>（</w:t>
      </w:r>
      <w:r w:rsidR="00B13705" w:rsidRPr="001A4FCE">
        <w:rPr>
          <w:rFonts w:eastAsia="SimSun" w:hAnsi="Times New Roman" w:hint="eastAsia"/>
          <w:strike/>
          <w:szCs w:val="22"/>
          <w:lang w:eastAsia="zh-CN"/>
        </w:rPr>
        <w:t>candidate</w:t>
      </w:r>
      <w:r w:rsidR="00B13705" w:rsidRPr="001A4FCE">
        <w:rPr>
          <w:rFonts w:eastAsia="SimSun" w:hAnsi="Times New Roman" w:hint="eastAsia"/>
          <w:strike/>
          <w:szCs w:val="22"/>
          <w:lang w:eastAsia="zh-CN"/>
        </w:rPr>
        <w:t>）。</w:t>
      </w:r>
      <w:r w:rsidR="00B13705" w:rsidRPr="001A4FCE">
        <w:rPr>
          <w:rFonts w:eastAsia="SimSun" w:hAnsi="Times New Roman" w:hint="eastAsia"/>
          <w:strike/>
          <w:lang w:eastAsia="zh-CN"/>
        </w:rPr>
        <w:t>为了保障公平性，</w:t>
      </w:r>
      <w:r w:rsidR="00977176" w:rsidRPr="001A4FCE">
        <w:rPr>
          <w:rFonts w:eastAsia="SimSun" w:hAnsi="Times New Roman" w:hint="eastAsia"/>
          <w:strike/>
          <w:lang w:eastAsia="zh-CN"/>
        </w:rPr>
        <w:t>竞选周期性的发生</w:t>
      </w:r>
      <w:r w:rsidR="00C7248E" w:rsidRPr="001A4FCE">
        <w:rPr>
          <w:rFonts w:eastAsia="SimSun" w:hAnsi="Times New Roman" w:hint="eastAsia"/>
          <w:strike/>
          <w:lang w:eastAsia="zh-CN"/>
        </w:rPr>
        <w:t>，</w:t>
      </w:r>
      <w:r w:rsidR="004E6A92" w:rsidRPr="001A4FCE">
        <w:rPr>
          <w:rFonts w:eastAsia="SimSun" w:hAnsi="Times New Roman" w:hint="eastAsia"/>
          <w:strike/>
          <w:lang w:eastAsia="zh-CN"/>
        </w:rPr>
        <w:t>且</w:t>
      </w:r>
      <w:r w:rsidR="001D1714" w:rsidRPr="001A4FCE">
        <w:rPr>
          <w:rFonts w:eastAsia="SimSun" w:hAnsi="Times New Roman" w:hint="eastAsia"/>
          <w:strike/>
          <w:lang w:eastAsia="zh-CN"/>
        </w:rPr>
        <w:t>正在</w:t>
      </w:r>
      <w:r w:rsidR="00B13705" w:rsidRPr="001A4FCE">
        <w:rPr>
          <w:rFonts w:eastAsia="SimSun" w:hAnsi="Times New Roman" w:hint="eastAsia"/>
          <w:strike/>
          <w:lang w:eastAsia="zh-CN"/>
        </w:rPr>
        <w:t>服务的中心</w:t>
      </w:r>
      <w:r w:rsidR="00B13705" w:rsidRPr="001A4FCE">
        <w:rPr>
          <w:rFonts w:eastAsia="SimSun" w:hAnsi="Times New Roman" w:hint="eastAsia"/>
          <w:strike/>
          <w:lang w:eastAsia="zh-CN"/>
        </w:rPr>
        <w:t>UE</w:t>
      </w:r>
      <w:r w:rsidR="00B13705" w:rsidRPr="001A4FCE">
        <w:rPr>
          <w:rFonts w:eastAsia="SimSun" w:hAnsi="Times New Roman" w:hint="eastAsia"/>
          <w:strike/>
          <w:lang w:eastAsia="zh-CN"/>
        </w:rPr>
        <w:t>需冻结一段时间，即在本次及未来的</w:t>
      </w:r>
      <w:r w:rsidR="00B13705" w:rsidRPr="001A4FCE">
        <w:rPr>
          <w:rFonts w:eastAsia="SimSun" w:hAnsi="Times New Roman" w:hint="eastAsia"/>
          <w:strike/>
          <w:lang w:eastAsia="zh-CN"/>
        </w:rPr>
        <w:t>M</w:t>
      </w:r>
      <w:r w:rsidR="00B13705" w:rsidRPr="001A4FCE">
        <w:rPr>
          <w:rFonts w:eastAsia="SimSun" w:hAnsi="Times New Roman" w:hint="eastAsia"/>
          <w:strike/>
          <w:lang w:eastAsia="zh-CN"/>
        </w:rPr>
        <w:t>次竞选中没有参选资格。</w:t>
      </w:r>
      <w:r w:rsidR="00A93A52" w:rsidRPr="001A4FCE">
        <w:rPr>
          <w:rFonts w:eastAsia="SimSun" w:hAnsi="Times New Roman" w:hint="eastAsia"/>
          <w:strike/>
          <w:lang w:eastAsia="zh-CN"/>
        </w:rPr>
        <w:t>若网络中无</w:t>
      </w:r>
      <w:r w:rsidR="00A93A52" w:rsidRPr="001A4FCE">
        <w:rPr>
          <w:rFonts w:eastAsia="SimSun" w:hAnsi="Times New Roman" w:hint="eastAsia"/>
          <w:strike/>
          <w:lang w:eastAsia="zh-CN"/>
        </w:rPr>
        <w:t>UE</w:t>
      </w:r>
      <w:r w:rsidR="00A93A52" w:rsidRPr="001A4FCE">
        <w:rPr>
          <w:rFonts w:eastAsia="SimSun" w:hAnsi="Times New Roman" w:hint="eastAsia"/>
          <w:strike/>
          <w:lang w:eastAsia="zh-CN"/>
        </w:rPr>
        <w:t>参与竞选，</w:t>
      </w:r>
      <w:r w:rsidR="00866B2D" w:rsidRPr="001A4FCE">
        <w:rPr>
          <w:rFonts w:eastAsia="SimSun" w:hAnsi="Times New Roman" w:hint="eastAsia"/>
          <w:strike/>
          <w:lang w:eastAsia="zh-CN"/>
        </w:rPr>
        <w:t>或参与竞选的</w:t>
      </w:r>
      <w:r w:rsidR="00866B2D" w:rsidRPr="001A4FCE">
        <w:rPr>
          <w:rFonts w:eastAsia="SimSun" w:hAnsi="Times New Roman" w:hint="eastAsia"/>
          <w:strike/>
          <w:lang w:eastAsia="zh-CN"/>
        </w:rPr>
        <w:t>UE</w:t>
      </w:r>
      <w:r w:rsidR="001B37A0" w:rsidRPr="001A4FCE">
        <w:rPr>
          <w:rFonts w:eastAsia="SimSun" w:hAnsi="Times New Roman" w:hint="eastAsia"/>
          <w:strike/>
          <w:lang w:eastAsia="zh-CN"/>
        </w:rPr>
        <w:t>均</w:t>
      </w:r>
      <w:r w:rsidR="00C35CDE" w:rsidRPr="001A4FCE">
        <w:rPr>
          <w:rFonts w:eastAsia="SimSun" w:hAnsi="Times New Roman" w:hint="eastAsia"/>
          <w:strike/>
          <w:lang w:eastAsia="zh-CN"/>
        </w:rPr>
        <w:t>没有</w:t>
      </w:r>
      <w:r w:rsidR="0090713D" w:rsidRPr="001A4FCE">
        <w:rPr>
          <w:rFonts w:eastAsia="SimSun" w:hAnsi="Times New Roman" w:hint="eastAsia"/>
          <w:strike/>
          <w:lang w:eastAsia="zh-CN"/>
        </w:rPr>
        <w:t>能力</w:t>
      </w:r>
      <w:r w:rsidR="00712F9A" w:rsidRPr="001A4FCE">
        <w:rPr>
          <w:rFonts w:eastAsia="SimSun" w:hAnsi="Times New Roman" w:hint="eastAsia"/>
          <w:strike/>
          <w:lang w:eastAsia="zh-CN"/>
        </w:rPr>
        <w:t>担任</w:t>
      </w:r>
      <w:r w:rsidR="00225DE5" w:rsidRPr="001A4FCE">
        <w:rPr>
          <w:rFonts w:eastAsia="SimSun" w:hAnsi="Times New Roman" w:hint="eastAsia"/>
          <w:strike/>
          <w:lang w:eastAsia="zh-CN"/>
        </w:rPr>
        <w:t>中心</w:t>
      </w:r>
      <w:r w:rsidR="00225DE5" w:rsidRPr="001A4FCE">
        <w:rPr>
          <w:rFonts w:eastAsia="SimSun" w:hAnsi="Times New Roman" w:hint="eastAsia"/>
          <w:strike/>
          <w:lang w:eastAsia="zh-CN"/>
        </w:rPr>
        <w:t>UE</w:t>
      </w:r>
      <w:r w:rsidR="00D054DF" w:rsidRPr="001A4FCE">
        <w:rPr>
          <w:rFonts w:eastAsia="SimSun" w:hAnsi="Times New Roman" w:hint="eastAsia"/>
          <w:strike/>
          <w:lang w:eastAsia="zh-CN"/>
        </w:rPr>
        <w:t>，</w:t>
      </w:r>
      <w:r w:rsidR="00A93A52" w:rsidRPr="001A4FCE">
        <w:rPr>
          <w:rFonts w:eastAsia="SimSun" w:hAnsi="Times New Roman" w:hint="eastAsia"/>
          <w:strike/>
          <w:lang w:eastAsia="zh-CN"/>
        </w:rPr>
        <w:t>则可由当前服务</w:t>
      </w:r>
      <w:r w:rsidR="00FD7247" w:rsidRPr="001A4FCE">
        <w:rPr>
          <w:rFonts w:eastAsia="SimSun" w:hAnsi="Times New Roman" w:hint="eastAsia"/>
          <w:strike/>
          <w:lang w:eastAsia="zh-CN"/>
        </w:rPr>
        <w:t>中心</w:t>
      </w:r>
      <w:r w:rsidR="00FD7247" w:rsidRPr="001A4FCE">
        <w:rPr>
          <w:rFonts w:eastAsia="SimSun" w:hAnsi="Times New Roman"/>
          <w:strike/>
          <w:lang w:eastAsia="zh-CN"/>
        </w:rPr>
        <w:t>UE</w:t>
      </w:r>
      <w:r w:rsidR="00A93A52" w:rsidRPr="001A4FCE">
        <w:rPr>
          <w:rFonts w:eastAsia="SimSun" w:hAnsi="Times New Roman" w:hint="eastAsia"/>
          <w:strike/>
          <w:lang w:eastAsia="zh-CN"/>
        </w:rPr>
        <w:t>继续服务。</w:t>
      </w:r>
    </w:p>
    <w:p w14:paraId="1DAAA8C6" w14:textId="77777777" w:rsidR="00B13705" w:rsidRPr="001A4FCE" w:rsidRDefault="00B13705" w:rsidP="00B13705">
      <w:pPr>
        <w:autoSpaceDE w:val="0"/>
        <w:autoSpaceDN w:val="0"/>
        <w:textAlignment w:val="bottom"/>
        <w:rPr>
          <w:rFonts w:eastAsia="SimSun" w:hAnsi="Times New Roman"/>
          <w:strike/>
          <w:color w:val="FF0000"/>
          <w:sz w:val="20"/>
          <w:lang w:eastAsia="zh-CN"/>
        </w:rPr>
      </w:pPr>
      <w:r w:rsidRPr="001A4FCE">
        <w:rPr>
          <w:rFonts w:eastAsia="SimSun" w:hAnsi="Times New Roman" w:hint="eastAsia"/>
          <w:strike/>
          <w:color w:val="FF0000"/>
          <w:sz w:val="20"/>
          <w:szCs w:val="16"/>
          <w:lang w:eastAsia="zh-CN"/>
        </w:rPr>
        <w:t>注：选取中心</w:t>
      </w:r>
      <w:r w:rsidRPr="001A4FCE">
        <w:rPr>
          <w:rFonts w:eastAsia="SimSun" w:hAnsi="Times New Roman" w:hint="eastAsia"/>
          <w:strike/>
          <w:color w:val="FF0000"/>
          <w:sz w:val="20"/>
          <w:szCs w:val="16"/>
          <w:lang w:eastAsia="zh-CN"/>
        </w:rPr>
        <w:t>UE</w:t>
      </w:r>
      <w:r w:rsidRPr="001A4FCE">
        <w:rPr>
          <w:rFonts w:eastAsia="SimSun" w:hAnsi="Times New Roman" w:hint="eastAsia"/>
          <w:strike/>
          <w:color w:val="FF0000"/>
          <w:sz w:val="20"/>
          <w:szCs w:val="16"/>
          <w:lang w:eastAsia="zh-CN"/>
        </w:rPr>
        <w:t>的具体规则，不在本专利的讨论范畴。</w:t>
      </w:r>
    </w:p>
    <w:p w14:paraId="74CBA51A" w14:textId="7F9C1072" w:rsidR="00CB1DDB" w:rsidRDefault="00CB1DDB" w:rsidP="009F5939">
      <w:pPr>
        <w:autoSpaceDE w:val="0"/>
        <w:autoSpaceDN w:val="0"/>
        <w:textAlignment w:val="bottom"/>
        <w:rPr>
          <w:ins w:id="471" w:author="Zheng, Ce" w:date="2022-07-12T00:28:00Z"/>
          <w:rFonts w:eastAsia="SimSun" w:hAnsi="Times New Roman"/>
          <w:iCs/>
          <w:noProof/>
          <w:szCs w:val="22"/>
          <w:lang w:eastAsia="zh-CN"/>
        </w:rPr>
      </w:pPr>
    </w:p>
    <w:p w14:paraId="50FF6767" w14:textId="77777777" w:rsidR="00562F1F" w:rsidRPr="000B776C" w:rsidRDefault="00562F1F" w:rsidP="00562F1F">
      <w:pPr>
        <w:pStyle w:val="af0"/>
        <w:numPr>
          <w:ilvl w:val="0"/>
          <w:numId w:val="3"/>
        </w:numPr>
        <w:autoSpaceDE w:val="0"/>
        <w:autoSpaceDN w:val="0"/>
        <w:ind w:firstLineChars="0"/>
        <w:textAlignment w:val="bottom"/>
        <w:rPr>
          <w:moveTo w:id="472" w:author="Zheng, Ce" w:date="2022-07-12T00:29:00Z"/>
          <w:rFonts w:eastAsia="SimSun" w:hAnsi="Times New Roman"/>
          <w:b/>
          <w:sz w:val="28"/>
          <w:lang w:eastAsia="zh-CN"/>
        </w:rPr>
      </w:pPr>
      <w:moveToRangeStart w:id="473" w:author="Zheng, Ce" w:date="2022-07-12T00:29:00Z" w:name="move108478156"/>
      <w:moveTo w:id="474" w:author="Zheng, Ce" w:date="2022-07-12T00:29:00Z">
        <w:r w:rsidRPr="00715FBC">
          <w:rPr>
            <w:rFonts w:eastAsia="SimSun" w:hAnsi="Times New Roman" w:hint="eastAsia"/>
            <w:b/>
            <w:sz w:val="28"/>
            <w:lang w:eastAsia="zh-CN"/>
          </w:rPr>
          <w:t>发明内容</w:t>
        </w:r>
      </w:moveTo>
    </w:p>
    <w:moveToRangeEnd w:id="473"/>
    <w:p w14:paraId="0EA4528B" w14:textId="77777777" w:rsidR="00562F1F" w:rsidRPr="001D7C19" w:rsidRDefault="00562F1F" w:rsidP="009F5939">
      <w:pPr>
        <w:autoSpaceDE w:val="0"/>
        <w:autoSpaceDN w:val="0"/>
        <w:textAlignment w:val="bottom"/>
        <w:rPr>
          <w:rFonts w:eastAsia="SimSun" w:hAnsi="Times New Roman"/>
          <w:iCs/>
          <w:noProof/>
          <w:szCs w:val="22"/>
          <w:lang w:eastAsia="zh-CN"/>
        </w:rPr>
      </w:pPr>
    </w:p>
    <w:p w14:paraId="2A9341DC" w14:textId="01D9889F" w:rsidR="007300A3" w:rsidRPr="001A428E" w:rsidRDefault="007300A3" w:rsidP="002C2687">
      <w:pPr>
        <w:pStyle w:val="af0"/>
        <w:numPr>
          <w:ilvl w:val="0"/>
          <w:numId w:val="44"/>
        </w:numPr>
        <w:autoSpaceDE w:val="0"/>
        <w:autoSpaceDN w:val="0"/>
        <w:ind w:left="426" w:firstLineChars="0" w:hanging="426"/>
        <w:textAlignment w:val="bottom"/>
        <w:rPr>
          <w:rFonts w:ascii="SimSun" w:eastAsia="SimSun" w:hAnsi="SimSun"/>
          <w:b/>
          <w:bCs/>
          <w:noProof/>
          <w:sz w:val="28"/>
          <w:szCs w:val="28"/>
          <w:lang w:eastAsia="zh-CN"/>
        </w:rPr>
      </w:pPr>
      <w:r w:rsidRPr="001A428E">
        <w:rPr>
          <w:rFonts w:eastAsia="SimSun" w:hAnsi="Times New Roman" w:hint="eastAsia"/>
          <w:b/>
          <w:bCs/>
          <w:iCs/>
          <w:sz w:val="24"/>
          <w:szCs w:val="21"/>
          <w:lang w:eastAsia="zh-CN"/>
        </w:rPr>
        <w:t>我</w:t>
      </w:r>
      <w:r w:rsidRPr="001A428E">
        <w:rPr>
          <w:rFonts w:ascii="Microsoft YaHei" w:eastAsia="SimSun" w:hAnsi="Times New Roman" w:cs="Microsoft YaHei" w:hint="eastAsia"/>
          <w:b/>
          <w:bCs/>
          <w:iCs/>
          <w:sz w:val="24"/>
          <w:szCs w:val="21"/>
          <w:lang w:eastAsia="zh-CN"/>
        </w:rPr>
        <w:t>们</w:t>
      </w:r>
      <w:r w:rsidRPr="001A428E">
        <w:rPr>
          <w:rFonts w:ascii="MS Mincho" w:eastAsia="SimSun" w:hAnsi="Times New Roman" w:cs="MS Mincho" w:hint="eastAsia"/>
          <w:b/>
          <w:bCs/>
          <w:iCs/>
          <w:sz w:val="24"/>
          <w:szCs w:val="21"/>
          <w:lang w:eastAsia="zh-CN"/>
        </w:rPr>
        <w:t>考</w:t>
      </w:r>
      <w:r w:rsidRPr="001A428E">
        <w:rPr>
          <w:rFonts w:ascii="Microsoft YaHei" w:eastAsia="SimSun" w:hAnsi="Times New Roman" w:cs="Microsoft YaHei" w:hint="eastAsia"/>
          <w:b/>
          <w:bCs/>
          <w:iCs/>
          <w:sz w:val="24"/>
          <w:szCs w:val="21"/>
          <w:lang w:eastAsia="zh-CN"/>
        </w:rPr>
        <w:t>虑</w:t>
      </w:r>
      <w:r w:rsidRPr="001A428E">
        <w:rPr>
          <w:rFonts w:ascii="MS Mincho" w:eastAsia="SimSun" w:hAnsi="Times New Roman" w:cs="MS Mincho" w:hint="eastAsia"/>
          <w:b/>
          <w:bCs/>
          <w:iCs/>
          <w:sz w:val="24"/>
          <w:szCs w:val="21"/>
          <w:lang w:eastAsia="zh-CN"/>
        </w:rPr>
        <w:t>三种</w:t>
      </w:r>
      <w:r w:rsidR="00FE422A" w:rsidRPr="001A428E">
        <w:rPr>
          <w:rFonts w:ascii="Microsoft YaHei" w:eastAsia="SimSun" w:hAnsi="Times New Roman" w:cs="Microsoft YaHei" w:hint="eastAsia"/>
          <w:b/>
          <w:bCs/>
          <w:iCs/>
          <w:sz w:val="24"/>
          <w:szCs w:val="21"/>
          <w:lang w:eastAsia="zh-CN"/>
        </w:rPr>
        <w:t>场</w:t>
      </w:r>
      <w:r w:rsidR="00FE422A" w:rsidRPr="001A428E">
        <w:rPr>
          <w:rFonts w:ascii="MS Mincho" w:eastAsia="SimSun" w:hAnsi="Times New Roman" w:cs="MS Mincho" w:hint="eastAsia"/>
          <w:b/>
          <w:bCs/>
          <w:iCs/>
          <w:sz w:val="24"/>
          <w:szCs w:val="21"/>
          <w:lang w:eastAsia="zh-CN"/>
        </w:rPr>
        <w:t>景</w:t>
      </w:r>
      <w:r w:rsidR="00DF68ED" w:rsidRPr="001A428E">
        <w:rPr>
          <w:rFonts w:eastAsia="SimSun" w:hAnsi="Times New Roman" w:hint="eastAsia"/>
          <w:b/>
          <w:bCs/>
          <w:iCs/>
          <w:sz w:val="24"/>
          <w:szCs w:val="21"/>
          <w:lang w:eastAsia="zh-CN"/>
        </w:rPr>
        <w:t>：</w:t>
      </w:r>
    </w:p>
    <w:p w14:paraId="221E9607" w14:textId="5C15C9D7" w:rsidR="008F3683" w:rsidRPr="005E557E" w:rsidRDefault="00100817" w:rsidP="007F6F7A">
      <w:pPr>
        <w:pStyle w:val="af0"/>
        <w:numPr>
          <w:ilvl w:val="3"/>
          <w:numId w:val="19"/>
        </w:numPr>
        <w:autoSpaceDE w:val="0"/>
        <w:autoSpaceDN w:val="0"/>
        <w:ind w:firstLineChars="0"/>
        <w:textAlignment w:val="bottom"/>
        <w:rPr>
          <w:rFonts w:ascii="SimSun" w:eastAsia="SimSun" w:hAnsi="SimSun"/>
          <w:b/>
          <w:bCs/>
          <w:noProof/>
          <w:szCs w:val="22"/>
          <w:lang w:eastAsia="zh-CN"/>
        </w:rPr>
      </w:pPr>
      <w:ins w:id="475" w:author="Zheng, Ce" w:date="2022-07-12T00:31:00Z">
        <w:r>
          <w:rPr>
            <w:rFonts w:ascii="SimSun" w:eastAsia="SimSun" w:hAnsi="SimSun" w:hint="eastAsia"/>
            <w:b/>
            <w:bCs/>
            <w:noProof/>
            <w:szCs w:val="22"/>
            <w:lang w:eastAsia="zh-CN"/>
          </w:rPr>
          <w:t>中心聚合节点或</w:t>
        </w:r>
      </w:ins>
      <w:r w:rsidR="006A2D51" w:rsidRPr="005E557E">
        <w:rPr>
          <w:rFonts w:ascii="SimSun" w:eastAsia="SimSun" w:hAnsi="SimSun" w:hint="eastAsia"/>
          <w:b/>
          <w:bCs/>
          <w:noProof/>
          <w:szCs w:val="22"/>
          <w:lang w:eastAsia="zh-CN"/>
        </w:rPr>
        <w:t>中心</w:t>
      </w:r>
      <w:r w:rsidR="0097368E" w:rsidRPr="00B13705">
        <w:rPr>
          <w:rFonts w:eastAsia="SimSun" w:hAnsi="Times New Roman"/>
          <w:b/>
          <w:bCs/>
          <w:noProof/>
          <w:szCs w:val="22"/>
          <w:lang w:eastAsia="zh-CN"/>
        </w:rPr>
        <w:t>UE</w:t>
      </w:r>
      <w:r w:rsidR="00964115">
        <w:rPr>
          <w:rFonts w:eastAsia="SimSun" w:hAnsi="Times New Roman" w:hint="eastAsia"/>
          <w:b/>
          <w:bCs/>
          <w:noProof/>
          <w:szCs w:val="22"/>
          <w:lang w:eastAsia="zh-CN"/>
        </w:rPr>
        <w:t>的</w:t>
      </w:r>
      <w:r w:rsidR="00EB4A2F">
        <w:rPr>
          <w:rFonts w:ascii="SimSun" w:eastAsia="SimSun" w:hAnsi="SimSun" w:hint="eastAsia"/>
          <w:b/>
          <w:bCs/>
          <w:noProof/>
          <w:szCs w:val="22"/>
          <w:lang w:eastAsia="zh-CN"/>
        </w:rPr>
        <w:t>切换</w:t>
      </w:r>
    </w:p>
    <w:p w14:paraId="39FE8597" w14:textId="77D1D582" w:rsidR="009E44EE" w:rsidRPr="001A6EE3" w:rsidRDefault="00A60556" w:rsidP="003030D0">
      <w:pPr>
        <w:autoSpaceDE w:val="0"/>
        <w:autoSpaceDN w:val="0"/>
        <w:textAlignment w:val="bottom"/>
        <w:rPr>
          <w:rFonts w:eastAsia="SimSun" w:hAnsi="Times New Roman"/>
          <w:color w:val="FF0000"/>
          <w:szCs w:val="22"/>
          <w:lang w:eastAsia="zh-CN"/>
        </w:rPr>
      </w:pPr>
      <w:r w:rsidRPr="00886745">
        <w:rPr>
          <w:rFonts w:eastAsia="SimSun" w:hAnsi="Times New Roman" w:hint="eastAsia"/>
          <w:szCs w:val="22"/>
          <w:lang w:eastAsia="zh-CN"/>
        </w:rPr>
        <w:t>对于</w:t>
      </w:r>
      <w:ins w:id="476" w:author="Zheng, Ce" w:date="2022-07-12T00:32:00Z">
        <w:r w:rsidR="006430BA">
          <w:rPr>
            <w:rFonts w:ascii="SimSun" w:eastAsia="SimSun" w:hAnsi="SimSun" w:hint="eastAsia"/>
            <w:b/>
            <w:bCs/>
            <w:noProof/>
            <w:szCs w:val="22"/>
            <w:lang w:eastAsia="zh-CN"/>
          </w:rPr>
          <w:t>中心聚合节点或</w:t>
        </w:r>
      </w:ins>
      <w:r w:rsidR="00842F32" w:rsidRPr="00886745">
        <w:rPr>
          <w:rFonts w:eastAsia="SimSun" w:hAnsi="Times New Roman" w:hint="eastAsia"/>
          <w:szCs w:val="22"/>
          <w:lang w:eastAsia="zh-CN"/>
        </w:rPr>
        <w:t>中心</w:t>
      </w:r>
      <w:r w:rsidR="00D24508">
        <w:rPr>
          <w:rFonts w:eastAsia="SimSun" w:hAnsi="Times New Roman" w:hint="eastAsia"/>
          <w:szCs w:val="22"/>
          <w:lang w:eastAsia="zh-CN"/>
        </w:rPr>
        <w:t>UE</w:t>
      </w:r>
      <w:r w:rsidR="00842F32" w:rsidRPr="00886745">
        <w:rPr>
          <w:rFonts w:eastAsia="SimSun" w:hAnsi="Times New Roman" w:hint="eastAsia"/>
          <w:szCs w:val="22"/>
          <w:lang w:eastAsia="zh-CN"/>
        </w:rPr>
        <w:t>的</w:t>
      </w:r>
      <w:r w:rsidR="00FE11A2">
        <w:rPr>
          <w:rFonts w:eastAsia="SimSun" w:hAnsi="Times New Roman" w:hint="eastAsia"/>
          <w:szCs w:val="22"/>
          <w:lang w:eastAsia="zh-CN"/>
        </w:rPr>
        <w:t>切换</w:t>
      </w:r>
      <w:r w:rsidR="00842F32" w:rsidRPr="00886745">
        <w:rPr>
          <w:rFonts w:eastAsia="SimSun" w:hAnsi="Times New Roman" w:hint="eastAsia"/>
          <w:szCs w:val="22"/>
          <w:lang w:eastAsia="zh-CN"/>
        </w:rPr>
        <w:t>，应尽量在</w:t>
      </w:r>
      <w:r w:rsidR="00F115D1">
        <w:rPr>
          <w:rFonts w:eastAsia="SimSun" w:hAnsi="Times New Roman" w:hint="eastAsia"/>
          <w:szCs w:val="22"/>
          <w:lang w:eastAsia="zh-CN"/>
        </w:rPr>
        <w:t>全局</w:t>
      </w:r>
      <w:r w:rsidR="00842F32" w:rsidRPr="00886745">
        <w:rPr>
          <w:rFonts w:eastAsia="SimSun" w:hAnsi="Times New Roman" w:hint="eastAsia"/>
          <w:szCs w:val="22"/>
          <w:lang w:eastAsia="zh-CN"/>
        </w:rPr>
        <w:t>模型聚合</w:t>
      </w:r>
      <w:r w:rsidR="00F115D1">
        <w:rPr>
          <w:rFonts w:eastAsia="SimSun" w:hAnsi="Times New Roman" w:hint="eastAsia"/>
          <w:szCs w:val="22"/>
          <w:lang w:eastAsia="zh-CN"/>
        </w:rPr>
        <w:t>完成</w:t>
      </w:r>
      <w:r w:rsidR="000F5327">
        <w:rPr>
          <w:rFonts w:eastAsia="SimSun" w:hAnsi="Times New Roman" w:hint="eastAsia"/>
          <w:szCs w:val="22"/>
          <w:lang w:eastAsia="zh-CN"/>
        </w:rPr>
        <w:t>并</w:t>
      </w:r>
      <w:r w:rsidR="00F115D1">
        <w:rPr>
          <w:rFonts w:eastAsia="SimSun" w:hAnsi="Times New Roman" w:hint="eastAsia"/>
          <w:szCs w:val="22"/>
          <w:lang w:eastAsia="zh-CN"/>
        </w:rPr>
        <w:t>下发</w:t>
      </w:r>
      <w:r w:rsidR="00224AED">
        <w:rPr>
          <w:rFonts w:eastAsia="SimSun" w:hAnsi="Times New Roman" w:hint="eastAsia"/>
          <w:szCs w:val="22"/>
          <w:lang w:eastAsia="zh-CN"/>
        </w:rPr>
        <w:t>后</w:t>
      </w:r>
      <w:r w:rsidR="00842F32" w:rsidRPr="00886745">
        <w:rPr>
          <w:rFonts w:eastAsia="SimSun" w:hAnsi="Times New Roman" w:hint="eastAsia"/>
          <w:szCs w:val="22"/>
          <w:lang w:eastAsia="zh-CN"/>
        </w:rPr>
        <w:t>实施。</w:t>
      </w:r>
      <w:r w:rsidR="00916BDD">
        <w:rPr>
          <w:rFonts w:eastAsia="SimSun" w:hAnsi="Times New Roman" w:hint="eastAsia"/>
          <w:szCs w:val="22"/>
          <w:lang w:eastAsia="zh-CN"/>
        </w:rPr>
        <w:t>为了更好的说明其中的原理，我们</w:t>
      </w:r>
      <w:r w:rsidR="00070740">
        <w:rPr>
          <w:rFonts w:eastAsia="SimSun" w:hAnsi="Times New Roman" w:hint="eastAsia"/>
          <w:szCs w:val="22"/>
          <w:lang w:eastAsia="zh-CN"/>
        </w:rPr>
        <w:t>假设</w:t>
      </w:r>
      <w:r w:rsidR="0002780E">
        <w:rPr>
          <w:rFonts w:eastAsia="SimSun" w:hAnsi="Times New Roman" w:hint="eastAsia"/>
          <w:szCs w:val="22"/>
          <w:lang w:eastAsia="zh-CN"/>
        </w:rPr>
        <w:t>正在服务的</w:t>
      </w:r>
      <w:ins w:id="477" w:author="Zheng, Ce" w:date="2022-07-12T00:32:00Z">
        <w:r w:rsidR="000354C0">
          <w:rPr>
            <w:rFonts w:ascii="SimSun" w:eastAsia="SimSun" w:hAnsi="SimSun" w:hint="eastAsia"/>
            <w:b/>
            <w:bCs/>
            <w:noProof/>
            <w:szCs w:val="22"/>
            <w:lang w:eastAsia="zh-CN"/>
          </w:rPr>
          <w:t>中心聚合节点或</w:t>
        </w:r>
      </w:ins>
      <w:r w:rsidR="0002780E">
        <w:rPr>
          <w:rFonts w:eastAsia="SimSun" w:hAnsi="Times New Roman" w:hint="eastAsia"/>
          <w:szCs w:val="22"/>
          <w:lang w:eastAsia="zh-CN"/>
        </w:rPr>
        <w:t>中心</w:t>
      </w:r>
      <w:r w:rsidR="0002780E">
        <w:rPr>
          <w:rFonts w:eastAsia="SimSun" w:hAnsi="Times New Roman" w:hint="eastAsia"/>
          <w:szCs w:val="22"/>
          <w:lang w:eastAsia="zh-CN"/>
        </w:rPr>
        <w:t>UE</w:t>
      </w:r>
      <w:r w:rsidR="0002780E">
        <w:rPr>
          <w:rFonts w:eastAsia="SimSun" w:hAnsi="Times New Roman" w:hint="eastAsia"/>
          <w:szCs w:val="22"/>
          <w:lang w:eastAsia="zh-CN"/>
        </w:rPr>
        <w:t>为</w:t>
      </w:r>
      <w:ins w:id="478" w:author="Zheng, Ce" w:date="2022-07-12T00:33:00Z">
        <w:r w:rsidR="00A46106">
          <w:rPr>
            <w:rFonts w:eastAsia="SimSun" w:hAnsi="Times New Roman" w:hint="eastAsia"/>
            <w:szCs w:val="22"/>
            <w:lang w:eastAsia="zh-CN"/>
          </w:rPr>
          <w:t>Node</w:t>
        </w:r>
        <w:r w:rsidR="00A46106">
          <w:rPr>
            <w:rFonts w:eastAsia="SimSun" w:hAnsi="Times New Roman"/>
            <w:szCs w:val="22"/>
            <w:lang w:eastAsia="zh-CN"/>
          </w:rPr>
          <w:t>#i</w:t>
        </w:r>
        <w:r w:rsidR="00A46106">
          <w:rPr>
            <w:rFonts w:eastAsia="SimSun" w:hAnsi="Times New Roman" w:hint="eastAsia"/>
            <w:szCs w:val="22"/>
            <w:lang w:eastAsia="zh-CN"/>
          </w:rPr>
          <w:t>或</w:t>
        </w:r>
      </w:ins>
      <w:r w:rsidR="00DC545A">
        <w:rPr>
          <w:rFonts w:eastAsia="SimSun" w:hAnsi="Times New Roman" w:hint="eastAsia"/>
          <w:szCs w:val="22"/>
          <w:lang w:eastAsia="zh-CN"/>
        </w:rPr>
        <w:t>UE</w:t>
      </w:r>
      <w:r w:rsidR="00DC545A">
        <w:rPr>
          <w:rFonts w:eastAsia="SimSun" w:hAnsi="Times New Roman"/>
          <w:szCs w:val="22"/>
          <w:lang w:eastAsia="zh-CN"/>
        </w:rPr>
        <w:t>#</w:t>
      </w:r>
      <w:r w:rsidR="008E22D2">
        <w:rPr>
          <w:rFonts w:eastAsia="SimSun" w:hAnsi="Times New Roman"/>
          <w:szCs w:val="22"/>
          <w:lang w:eastAsia="zh-CN"/>
        </w:rPr>
        <w:t xml:space="preserve">i, </w:t>
      </w:r>
      <w:r w:rsidR="008E22D2">
        <w:rPr>
          <w:rFonts w:eastAsia="SimSun" w:hAnsi="Times New Roman" w:hint="eastAsia"/>
          <w:szCs w:val="22"/>
          <w:lang w:eastAsia="zh-CN"/>
        </w:rPr>
        <w:t>将要提供服务的</w:t>
      </w:r>
      <w:ins w:id="479" w:author="Zheng, Ce" w:date="2022-07-12T00:32:00Z">
        <w:r w:rsidR="00BF696A">
          <w:rPr>
            <w:rFonts w:ascii="SimSun" w:eastAsia="SimSun" w:hAnsi="SimSun" w:hint="eastAsia"/>
            <w:b/>
            <w:bCs/>
            <w:noProof/>
            <w:szCs w:val="22"/>
            <w:lang w:eastAsia="zh-CN"/>
          </w:rPr>
          <w:t>中心聚合节点或</w:t>
        </w:r>
      </w:ins>
      <w:r w:rsidR="008E22D2">
        <w:rPr>
          <w:rFonts w:eastAsia="SimSun" w:hAnsi="Times New Roman" w:hint="eastAsia"/>
          <w:szCs w:val="22"/>
          <w:lang w:eastAsia="zh-CN"/>
        </w:rPr>
        <w:t>中心</w:t>
      </w:r>
      <w:r w:rsidR="003841C2">
        <w:rPr>
          <w:rFonts w:eastAsia="SimSun" w:hAnsi="Times New Roman" w:hint="eastAsia"/>
          <w:szCs w:val="22"/>
          <w:lang w:eastAsia="zh-CN"/>
        </w:rPr>
        <w:t>UE</w:t>
      </w:r>
      <w:r w:rsidR="003841C2">
        <w:rPr>
          <w:rFonts w:eastAsia="SimSun" w:hAnsi="Times New Roman" w:hint="eastAsia"/>
          <w:szCs w:val="22"/>
          <w:lang w:eastAsia="zh-CN"/>
        </w:rPr>
        <w:t>为</w:t>
      </w:r>
      <w:ins w:id="480" w:author="Zheng, Ce" w:date="2022-07-12T00:33:00Z">
        <w:r w:rsidR="0054016B">
          <w:rPr>
            <w:rFonts w:eastAsia="SimSun" w:hAnsi="Times New Roman" w:hint="eastAsia"/>
            <w:szCs w:val="22"/>
            <w:lang w:eastAsia="zh-CN"/>
          </w:rPr>
          <w:t>Node</w:t>
        </w:r>
        <w:r w:rsidR="0054016B">
          <w:rPr>
            <w:rFonts w:eastAsia="SimSun" w:hAnsi="Times New Roman"/>
            <w:szCs w:val="22"/>
            <w:lang w:eastAsia="zh-CN"/>
          </w:rPr>
          <w:t>#</w:t>
        </w:r>
        <w:r w:rsidR="0054016B">
          <w:rPr>
            <w:rFonts w:eastAsia="SimSun" w:hAnsi="Times New Roman" w:hint="eastAsia"/>
            <w:szCs w:val="22"/>
            <w:lang w:eastAsia="zh-CN"/>
          </w:rPr>
          <w:t>j</w:t>
        </w:r>
        <w:r w:rsidR="0054016B">
          <w:rPr>
            <w:rFonts w:eastAsia="SimSun" w:hAnsi="Times New Roman" w:hint="eastAsia"/>
            <w:szCs w:val="22"/>
            <w:lang w:eastAsia="zh-CN"/>
          </w:rPr>
          <w:t>或</w:t>
        </w:r>
      </w:ins>
      <w:r w:rsidR="003841C2">
        <w:rPr>
          <w:rFonts w:eastAsia="SimSun" w:hAnsi="Times New Roman" w:hint="eastAsia"/>
          <w:szCs w:val="22"/>
          <w:lang w:eastAsia="zh-CN"/>
        </w:rPr>
        <w:t>UE</w:t>
      </w:r>
      <w:r w:rsidR="003841C2">
        <w:rPr>
          <w:rFonts w:eastAsia="SimSun" w:hAnsi="Times New Roman"/>
          <w:szCs w:val="22"/>
          <w:lang w:eastAsia="zh-CN"/>
        </w:rPr>
        <w:t>#</w:t>
      </w:r>
      <w:r w:rsidR="00BF2D7D">
        <w:rPr>
          <w:rFonts w:eastAsia="SimSun" w:hAnsi="Times New Roman" w:hint="eastAsia"/>
          <w:szCs w:val="22"/>
          <w:lang w:eastAsia="zh-CN"/>
        </w:rPr>
        <w:t>j</w:t>
      </w:r>
      <w:r w:rsidR="00487F51">
        <w:rPr>
          <w:rFonts w:eastAsia="SimSun" w:hAnsi="Times New Roman" w:hint="eastAsia"/>
          <w:szCs w:val="22"/>
          <w:lang w:eastAsia="zh-CN"/>
        </w:rPr>
        <w:t>。即</w:t>
      </w:r>
      <w:ins w:id="481" w:author="Zheng, Ce" w:date="2022-07-12T00:33:00Z">
        <w:r w:rsidR="00284FDB">
          <w:rPr>
            <w:rFonts w:eastAsia="SimSun" w:hAnsi="Times New Roman" w:hint="eastAsia"/>
            <w:szCs w:val="22"/>
            <w:lang w:eastAsia="zh-CN"/>
          </w:rPr>
          <w:t>Node</w:t>
        </w:r>
        <w:r w:rsidR="00284FDB">
          <w:rPr>
            <w:rFonts w:eastAsia="SimSun" w:hAnsi="Times New Roman"/>
            <w:szCs w:val="22"/>
            <w:lang w:eastAsia="zh-CN"/>
          </w:rPr>
          <w:t>#i</w:t>
        </w:r>
        <w:r w:rsidR="00284FDB">
          <w:rPr>
            <w:rFonts w:eastAsia="SimSun" w:hAnsi="Times New Roman" w:hint="eastAsia"/>
            <w:szCs w:val="22"/>
            <w:lang w:eastAsia="zh-CN"/>
          </w:rPr>
          <w:t>或</w:t>
        </w:r>
      </w:ins>
      <w:r w:rsidR="00487F51">
        <w:rPr>
          <w:rFonts w:eastAsia="SimSun" w:hAnsi="Times New Roman" w:hint="eastAsia"/>
          <w:szCs w:val="22"/>
          <w:lang w:eastAsia="zh-CN"/>
        </w:rPr>
        <w:t>UE</w:t>
      </w:r>
      <w:r w:rsidR="00487F51">
        <w:rPr>
          <w:rFonts w:eastAsia="SimSun" w:hAnsi="Times New Roman"/>
          <w:szCs w:val="22"/>
          <w:lang w:eastAsia="zh-CN"/>
        </w:rPr>
        <w:t>#i</w:t>
      </w:r>
      <w:r w:rsidR="00487F51">
        <w:rPr>
          <w:rFonts w:eastAsia="SimSun" w:hAnsi="Times New Roman" w:hint="eastAsia"/>
          <w:szCs w:val="22"/>
          <w:lang w:eastAsia="zh-CN"/>
        </w:rPr>
        <w:t>服务结束后将由</w:t>
      </w:r>
      <w:ins w:id="482" w:author="Zheng, Ce" w:date="2022-07-12T00:33:00Z">
        <w:r w:rsidR="00284FDB">
          <w:rPr>
            <w:rFonts w:eastAsia="SimSun" w:hAnsi="Times New Roman" w:hint="eastAsia"/>
            <w:szCs w:val="22"/>
            <w:lang w:eastAsia="zh-CN"/>
          </w:rPr>
          <w:t>Node</w:t>
        </w:r>
        <w:r w:rsidR="00284FDB">
          <w:rPr>
            <w:rFonts w:eastAsia="SimSun" w:hAnsi="Times New Roman"/>
            <w:szCs w:val="22"/>
            <w:lang w:eastAsia="zh-CN"/>
          </w:rPr>
          <w:t>#j</w:t>
        </w:r>
        <w:r w:rsidR="00284FDB">
          <w:rPr>
            <w:rFonts w:eastAsia="SimSun" w:hAnsi="Times New Roman" w:hint="eastAsia"/>
            <w:szCs w:val="22"/>
            <w:lang w:eastAsia="zh-CN"/>
          </w:rPr>
          <w:t>或</w:t>
        </w:r>
      </w:ins>
      <w:r w:rsidR="00487F51">
        <w:rPr>
          <w:rFonts w:eastAsia="SimSun" w:hAnsi="Times New Roman" w:hint="eastAsia"/>
          <w:szCs w:val="22"/>
          <w:lang w:eastAsia="zh-CN"/>
        </w:rPr>
        <w:t>UE</w:t>
      </w:r>
      <w:r w:rsidR="00487F51">
        <w:rPr>
          <w:rFonts w:eastAsia="SimSun" w:hAnsi="Times New Roman"/>
          <w:szCs w:val="22"/>
          <w:lang w:eastAsia="zh-CN"/>
        </w:rPr>
        <w:t>#</w:t>
      </w:r>
      <w:r w:rsidR="00487F51">
        <w:rPr>
          <w:rFonts w:eastAsia="SimSun" w:hAnsi="Times New Roman" w:hint="eastAsia"/>
          <w:szCs w:val="22"/>
          <w:lang w:eastAsia="zh-CN"/>
        </w:rPr>
        <w:t>j</w:t>
      </w:r>
      <w:r w:rsidR="00487F51">
        <w:rPr>
          <w:rFonts w:eastAsia="SimSun" w:hAnsi="Times New Roman" w:hint="eastAsia"/>
          <w:szCs w:val="22"/>
          <w:lang w:eastAsia="zh-CN"/>
        </w:rPr>
        <w:t>继续担任</w:t>
      </w:r>
      <w:ins w:id="483" w:author="Zheng, Ce" w:date="2022-07-12T00:33:00Z">
        <w:r w:rsidR="00AD49DF">
          <w:rPr>
            <w:rFonts w:ascii="SimSun" w:eastAsia="SimSun" w:hAnsi="SimSun" w:hint="eastAsia"/>
            <w:b/>
            <w:bCs/>
            <w:noProof/>
            <w:szCs w:val="22"/>
            <w:lang w:eastAsia="zh-CN"/>
          </w:rPr>
          <w:t>中心聚合节点或</w:t>
        </w:r>
      </w:ins>
      <w:r w:rsidR="00487F51">
        <w:rPr>
          <w:rFonts w:eastAsia="SimSun" w:hAnsi="Times New Roman" w:hint="eastAsia"/>
          <w:szCs w:val="22"/>
          <w:lang w:eastAsia="zh-CN"/>
        </w:rPr>
        <w:t>中心</w:t>
      </w:r>
      <w:r w:rsidR="00487F51">
        <w:rPr>
          <w:rFonts w:eastAsia="SimSun" w:hAnsi="Times New Roman" w:hint="eastAsia"/>
          <w:szCs w:val="22"/>
          <w:lang w:eastAsia="zh-CN"/>
        </w:rPr>
        <w:t>UE</w:t>
      </w:r>
      <w:r w:rsidR="00487F51">
        <w:rPr>
          <w:rFonts w:eastAsia="SimSun" w:hAnsi="Times New Roman" w:hint="eastAsia"/>
          <w:szCs w:val="22"/>
          <w:lang w:eastAsia="zh-CN"/>
        </w:rPr>
        <w:t>提供聚合服务。</w:t>
      </w:r>
      <w:r w:rsidR="00B245CE">
        <w:rPr>
          <w:rFonts w:eastAsia="SimSun" w:hAnsi="Times New Roman" w:hint="eastAsia"/>
          <w:szCs w:val="22"/>
          <w:lang w:eastAsia="zh-CN"/>
        </w:rPr>
        <w:t>如果对切换的时间不进行限制，会出现</w:t>
      </w:r>
      <w:r w:rsidR="003E61E1">
        <w:rPr>
          <w:rFonts w:eastAsia="SimSun" w:hAnsi="Times New Roman" w:hint="eastAsia"/>
          <w:szCs w:val="22"/>
          <w:lang w:eastAsia="zh-CN"/>
        </w:rPr>
        <w:t>切换时，</w:t>
      </w:r>
      <w:r w:rsidR="001E63C7">
        <w:rPr>
          <w:rFonts w:eastAsia="SimSun" w:hAnsi="Times New Roman" w:hint="eastAsia"/>
          <w:szCs w:val="22"/>
          <w:lang w:eastAsia="zh-CN"/>
        </w:rPr>
        <w:t>一</w:t>
      </w:r>
      <w:r w:rsidR="00B245CE">
        <w:rPr>
          <w:rFonts w:eastAsia="SimSun" w:hAnsi="Times New Roman" w:hint="eastAsia"/>
          <w:szCs w:val="22"/>
          <w:lang w:eastAsia="zh-CN"/>
        </w:rPr>
        <w:t>部分计算</w:t>
      </w:r>
      <w:r w:rsidR="00B245CE">
        <w:rPr>
          <w:rFonts w:eastAsia="SimSun" w:hAnsi="Times New Roman" w:hint="eastAsia"/>
          <w:szCs w:val="22"/>
          <w:lang w:eastAsia="zh-CN"/>
        </w:rPr>
        <w:t>UE</w:t>
      </w:r>
      <w:r w:rsidR="0080483D">
        <w:rPr>
          <w:rFonts w:eastAsia="SimSun" w:hAnsi="Times New Roman" w:hint="eastAsia"/>
          <w:szCs w:val="22"/>
          <w:lang w:eastAsia="zh-CN"/>
        </w:rPr>
        <w:t>已经将</w:t>
      </w:r>
      <w:r w:rsidR="00891DEF">
        <w:rPr>
          <w:rFonts w:eastAsia="SimSun" w:hAnsi="Times New Roman" w:hint="eastAsia"/>
          <w:szCs w:val="22"/>
          <w:lang w:eastAsia="zh-CN"/>
        </w:rPr>
        <w:t>本地模型上传</w:t>
      </w:r>
      <w:r w:rsidR="005E4FB0">
        <w:rPr>
          <w:rFonts w:eastAsia="SimSun" w:hAnsi="Times New Roman" w:hint="eastAsia"/>
          <w:szCs w:val="22"/>
          <w:lang w:eastAsia="zh-CN"/>
        </w:rPr>
        <w:t>到</w:t>
      </w:r>
      <w:ins w:id="484" w:author="Zheng, Ce" w:date="2022-07-12T00:34:00Z">
        <w:r w:rsidR="00570E76">
          <w:rPr>
            <w:rFonts w:eastAsia="SimSun" w:hAnsi="Times New Roman" w:hint="eastAsia"/>
            <w:szCs w:val="22"/>
            <w:lang w:eastAsia="zh-CN"/>
          </w:rPr>
          <w:t>Node</w:t>
        </w:r>
        <w:r w:rsidR="00570E76">
          <w:rPr>
            <w:rFonts w:eastAsia="SimSun" w:hAnsi="Times New Roman"/>
            <w:szCs w:val="22"/>
            <w:lang w:eastAsia="zh-CN"/>
          </w:rPr>
          <w:t>#i</w:t>
        </w:r>
        <w:r w:rsidR="00570E76">
          <w:rPr>
            <w:rFonts w:eastAsia="SimSun" w:hAnsi="Times New Roman" w:hint="eastAsia"/>
            <w:szCs w:val="22"/>
            <w:lang w:eastAsia="zh-CN"/>
          </w:rPr>
          <w:t>或</w:t>
        </w:r>
      </w:ins>
      <w:r w:rsidR="005E4FB0">
        <w:rPr>
          <w:rFonts w:eastAsia="SimSun" w:hAnsi="Times New Roman" w:hint="eastAsia"/>
          <w:szCs w:val="22"/>
          <w:lang w:eastAsia="zh-CN"/>
        </w:rPr>
        <w:t>UE</w:t>
      </w:r>
      <w:r w:rsidR="005E4FB0">
        <w:rPr>
          <w:rFonts w:eastAsia="SimSun" w:hAnsi="Times New Roman"/>
          <w:szCs w:val="22"/>
          <w:lang w:eastAsia="zh-CN"/>
        </w:rPr>
        <w:t>#i</w:t>
      </w:r>
      <w:r w:rsidR="005E4FB0">
        <w:rPr>
          <w:rFonts w:eastAsia="SimSun" w:hAnsi="Times New Roman" w:hint="eastAsia"/>
          <w:szCs w:val="22"/>
          <w:lang w:eastAsia="zh-CN"/>
        </w:rPr>
        <w:t>，而</w:t>
      </w:r>
      <w:r w:rsidR="001E63C7">
        <w:rPr>
          <w:rFonts w:eastAsia="SimSun" w:hAnsi="Times New Roman" w:hint="eastAsia"/>
          <w:szCs w:val="22"/>
          <w:lang w:eastAsia="zh-CN"/>
        </w:rPr>
        <w:t>另一部分计算</w:t>
      </w:r>
      <w:r w:rsidR="001E63C7">
        <w:rPr>
          <w:rFonts w:eastAsia="SimSun" w:hAnsi="Times New Roman" w:hint="eastAsia"/>
          <w:szCs w:val="22"/>
          <w:lang w:eastAsia="zh-CN"/>
        </w:rPr>
        <w:t>UE</w:t>
      </w:r>
      <w:r w:rsidR="001E63C7">
        <w:rPr>
          <w:rFonts w:eastAsia="SimSun" w:hAnsi="Times New Roman" w:hint="eastAsia"/>
          <w:szCs w:val="22"/>
          <w:lang w:eastAsia="zh-CN"/>
        </w:rPr>
        <w:t>将本地模型上传到</w:t>
      </w:r>
      <w:ins w:id="485" w:author="Zheng, Ce" w:date="2022-07-12T00:34:00Z">
        <w:r w:rsidR="0085624A">
          <w:rPr>
            <w:rFonts w:eastAsia="SimSun" w:hAnsi="Times New Roman" w:hint="eastAsia"/>
            <w:szCs w:val="22"/>
            <w:lang w:eastAsia="zh-CN"/>
          </w:rPr>
          <w:t>Node</w:t>
        </w:r>
        <w:r w:rsidR="0085624A">
          <w:rPr>
            <w:rFonts w:eastAsia="SimSun" w:hAnsi="Times New Roman"/>
            <w:szCs w:val="22"/>
            <w:lang w:eastAsia="zh-CN"/>
          </w:rPr>
          <w:t>#j</w:t>
        </w:r>
        <w:r w:rsidR="0085624A">
          <w:rPr>
            <w:rFonts w:eastAsia="SimSun" w:hAnsi="Times New Roman" w:hint="eastAsia"/>
            <w:szCs w:val="22"/>
            <w:lang w:eastAsia="zh-CN"/>
          </w:rPr>
          <w:t>或</w:t>
        </w:r>
      </w:ins>
      <w:r w:rsidR="001E63C7">
        <w:rPr>
          <w:rFonts w:eastAsia="SimSun" w:hAnsi="Times New Roman" w:hint="eastAsia"/>
          <w:szCs w:val="22"/>
          <w:lang w:eastAsia="zh-CN"/>
        </w:rPr>
        <w:t>UE</w:t>
      </w:r>
      <w:r w:rsidR="001E63C7">
        <w:rPr>
          <w:rFonts w:eastAsia="SimSun" w:hAnsi="Times New Roman"/>
          <w:szCs w:val="22"/>
          <w:lang w:eastAsia="zh-CN"/>
        </w:rPr>
        <w:t>#j</w:t>
      </w:r>
      <w:r w:rsidR="001E63C7">
        <w:rPr>
          <w:rFonts w:eastAsia="SimSun" w:hAnsi="Times New Roman" w:hint="eastAsia"/>
          <w:szCs w:val="22"/>
          <w:lang w:eastAsia="zh-CN"/>
        </w:rPr>
        <w:t>的情况</w:t>
      </w:r>
      <w:r w:rsidR="00146097">
        <w:rPr>
          <w:rFonts w:eastAsia="SimSun" w:hAnsi="Times New Roman" w:hint="eastAsia"/>
          <w:szCs w:val="22"/>
          <w:lang w:eastAsia="zh-CN"/>
        </w:rPr>
        <w:t>。如图</w:t>
      </w:r>
      <w:r w:rsidR="00ED35CD">
        <w:rPr>
          <w:rFonts w:eastAsia="SimSun" w:hAnsi="Times New Roman" w:hint="eastAsia"/>
          <w:szCs w:val="22"/>
          <w:lang w:eastAsia="zh-CN"/>
        </w:rPr>
        <w:t>3</w:t>
      </w:r>
      <w:r w:rsidR="00146097">
        <w:rPr>
          <w:rFonts w:eastAsia="SimSun" w:hAnsi="Times New Roman" w:hint="eastAsia"/>
          <w:szCs w:val="22"/>
          <w:lang w:eastAsia="zh-CN"/>
        </w:rPr>
        <w:t>所示</w:t>
      </w:r>
      <w:r w:rsidR="00CE3D55">
        <w:rPr>
          <w:rFonts w:eastAsia="SimSun" w:hAnsi="Times New Roman" w:hint="eastAsia"/>
          <w:szCs w:val="22"/>
          <w:lang w:eastAsia="zh-CN"/>
        </w:rPr>
        <w:t>，</w:t>
      </w:r>
      <w:r w:rsidR="00C65BEE">
        <w:rPr>
          <w:rFonts w:eastAsia="SimSun" w:hAnsi="Times New Roman" w:hint="eastAsia"/>
          <w:szCs w:val="22"/>
          <w:lang w:eastAsia="zh-CN"/>
        </w:rPr>
        <w:t>UE</w:t>
      </w:r>
      <w:r w:rsidR="00C65BEE">
        <w:rPr>
          <w:rFonts w:eastAsia="SimSun" w:hAnsi="Times New Roman"/>
          <w:szCs w:val="22"/>
          <w:lang w:eastAsia="zh-CN"/>
        </w:rPr>
        <w:t>#1</w:t>
      </w:r>
      <w:r w:rsidR="00C65BEE">
        <w:rPr>
          <w:rFonts w:eastAsia="SimSun" w:hAnsi="Times New Roman" w:hint="eastAsia"/>
          <w:szCs w:val="22"/>
          <w:lang w:eastAsia="zh-CN"/>
        </w:rPr>
        <w:t>和</w:t>
      </w:r>
      <w:r w:rsidR="00C65BEE">
        <w:rPr>
          <w:rFonts w:eastAsia="SimSun" w:hAnsi="Times New Roman" w:hint="eastAsia"/>
          <w:szCs w:val="22"/>
          <w:lang w:eastAsia="zh-CN"/>
        </w:rPr>
        <w:t>UE</w:t>
      </w:r>
      <w:r w:rsidR="00C65BEE">
        <w:rPr>
          <w:rFonts w:eastAsia="SimSun" w:hAnsi="Times New Roman"/>
          <w:szCs w:val="22"/>
          <w:lang w:eastAsia="zh-CN"/>
        </w:rPr>
        <w:t>#3</w:t>
      </w:r>
      <w:r w:rsidR="00AF6FCF">
        <w:rPr>
          <w:rFonts w:eastAsia="SimSun" w:hAnsi="Times New Roman" w:hint="eastAsia"/>
          <w:szCs w:val="22"/>
          <w:lang w:eastAsia="zh-CN"/>
        </w:rPr>
        <w:t>在切换前已经完成本地模型的训练更新，</w:t>
      </w:r>
      <w:r w:rsidR="008634BF">
        <w:rPr>
          <w:rFonts w:eastAsia="SimSun" w:hAnsi="Times New Roman" w:hint="eastAsia"/>
          <w:szCs w:val="22"/>
          <w:lang w:eastAsia="zh-CN"/>
        </w:rPr>
        <w:t>因此</w:t>
      </w:r>
      <w:r w:rsidR="008634BF">
        <w:rPr>
          <w:rFonts w:eastAsia="SimSun" w:hAnsi="Times New Roman" w:hint="eastAsia"/>
          <w:szCs w:val="22"/>
          <w:lang w:eastAsia="zh-CN"/>
        </w:rPr>
        <w:t>UE</w:t>
      </w:r>
      <w:r w:rsidR="008634BF">
        <w:rPr>
          <w:rFonts w:eastAsia="SimSun" w:hAnsi="Times New Roman"/>
          <w:szCs w:val="22"/>
          <w:lang w:eastAsia="zh-CN"/>
        </w:rPr>
        <w:t>#1</w:t>
      </w:r>
      <w:r w:rsidR="008634BF">
        <w:rPr>
          <w:rFonts w:eastAsia="SimSun" w:hAnsi="Times New Roman" w:hint="eastAsia"/>
          <w:szCs w:val="22"/>
          <w:lang w:eastAsia="zh-CN"/>
        </w:rPr>
        <w:t>和</w:t>
      </w:r>
      <w:r w:rsidR="008634BF">
        <w:rPr>
          <w:rFonts w:eastAsia="SimSun" w:hAnsi="Times New Roman" w:hint="eastAsia"/>
          <w:szCs w:val="22"/>
          <w:lang w:eastAsia="zh-CN"/>
        </w:rPr>
        <w:t>UE</w:t>
      </w:r>
      <w:r w:rsidR="008634BF">
        <w:rPr>
          <w:rFonts w:eastAsia="SimSun" w:hAnsi="Times New Roman"/>
          <w:szCs w:val="22"/>
          <w:lang w:eastAsia="zh-CN"/>
        </w:rPr>
        <w:t>#3</w:t>
      </w:r>
      <w:r w:rsidR="00C43746">
        <w:rPr>
          <w:rFonts w:eastAsia="SimSun" w:hAnsi="Times New Roman" w:hint="eastAsia"/>
          <w:szCs w:val="22"/>
          <w:lang w:eastAsia="zh-CN"/>
        </w:rPr>
        <w:t>将把</w:t>
      </w:r>
      <w:r w:rsidR="009C0B50">
        <w:rPr>
          <w:rFonts w:eastAsia="SimSun" w:hAnsi="Times New Roman" w:hint="eastAsia"/>
          <w:szCs w:val="22"/>
          <w:lang w:eastAsia="zh-CN"/>
        </w:rPr>
        <w:t>本地</w:t>
      </w:r>
      <w:r w:rsidR="00C43746">
        <w:rPr>
          <w:rFonts w:eastAsia="SimSun" w:hAnsi="Times New Roman" w:hint="eastAsia"/>
          <w:szCs w:val="22"/>
          <w:lang w:eastAsia="zh-CN"/>
        </w:rPr>
        <w:t>模型上传至</w:t>
      </w:r>
      <w:ins w:id="486" w:author="Zheng, Ce" w:date="2022-07-12T00:34:00Z">
        <w:r w:rsidR="00E70B72">
          <w:rPr>
            <w:rFonts w:eastAsia="SimSun" w:hAnsi="Times New Roman" w:hint="eastAsia"/>
            <w:szCs w:val="22"/>
            <w:lang w:eastAsia="zh-CN"/>
          </w:rPr>
          <w:t>Node</w:t>
        </w:r>
        <w:r w:rsidR="00E70B72">
          <w:rPr>
            <w:rFonts w:eastAsia="SimSun" w:hAnsi="Times New Roman"/>
            <w:szCs w:val="22"/>
            <w:lang w:eastAsia="zh-CN"/>
          </w:rPr>
          <w:t>#i</w:t>
        </w:r>
        <w:r w:rsidR="00E70B72">
          <w:rPr>
            <w:rFonts w:eastAsia="SimSun" w:hAnsi="Times New Roman" w:hint="eastAsia"/>
            <w:szCs w:val="22"/>
            <w:lang w:eastAsia="zh-CN"/>
          </w:rPr>
          <w:t>或</w:t>
        </w:r>
      </w:ins>
      <w:r w:rsidR="00C43746">
        <w:rPr>
          <w:rFonts w:eastAsia="SimSun" w:hAnsi="Times New Roman" w:hint="eastAsia"/>
          <w:szCs w:val="22"/>
          <w:lang w:eastAsia="zh-CN"/>
        </w:rPr>
        <w:t>UE</w:t>
      </w:r>
      <w:r w:rsidR="00C43746">
        <w:rPr>
          <w:rFonts w:eastAsia="SimSun" w:hAnsi="Times New Roman"/>
          <w:szCs w:val="22"/>
          <w:lang w:eastAsia="zh-CN"/>
        </w:rPr>
        <w:t>#i</w:t>
      </w:r>
      <w:r w:rsidR="00BA575D">
        <w:rPr>
          <w:rFonts w:eastAsia="SimSun" w:hAnsi="Times New Roman" w:hint="eastAsia"/>
          <w:szCs w:val="22"/>
          <w:lang w:eastAsia="zh-CN"/>
        </w:rPr>
        <w:t>，而</w:t>
      </w:r>
      <w:r w:rsidR="00A04BDA">
        <w:rPr>
          <w:rFonts w:eastAsia="SimSun" w:hAnsi="Times New Roman" w:hint="eastAsia"/>
          <w:szCs w:val="22"/>
          <w:lang w:eastAsia="zh-CN"/>
        </w:rPr>
        <w:t>UE</w:t>
      </w:r>
      <w:r w:rsidR="00A04BDA">
        <w:rPr>
          <w:rFonts w:eastAsia="SimSun" w:hAnsi="Times New Roman"/>
          <w:szCs w:val="22"/>
          <w:lang w:eastAsia="zh-CN"/>
        </w:rPr>
        <w:t>#2</w:t>
      </w:r>
      <w:r w:rsidR="00AA6FE2">
        <w:rPr>
          <w:rFonts w:eastAsia="SimSun" w:hAnsi="Times New Roman" w:hint="eastAsia"/>
          <w:szCs w:val="22"/>
          <w:lang w:eastAsia="zh-CN"/>
        </w:rPr>
        <w:t>则会</w:t>
      </w:r>
      <w:r w:rsidR="00A04BDA">
        <w:rPr>
          <w:rFonts w:eastAsia="SimSun" w:hAnsi="Times New Roman" w:hint="eastAsia"/>
          <w:szCs w:val="22"/>
          <w:lang w:eastAsia="zh-CN"/>
        </w:rPr>
        <w:t>把模型上传至</w:t>
      </w:r>
      <w:ins w:id="487" w:author="Zheng, Ce" w:date="2022-07-12T00:34:00Z">
        <w:r w:rsidR="00E70B72">
          <w:rPr>
            <w:rFonts w:eastAsia="SimSun" w:hAnsi="Times New Roman" w:hint="eastAsia"/>
            <w:szCs w:val="22"/>
            <w:lang w:eastAsia="zh-CN"/>
          </w:rPr>
          <w:t>Node</w:t>
        </w:r>
        <w:r w:rsidR="00E70B72">
          <w:rPr>
            <w:rFonts w:eastAsia="SimSun" w:hAnsi="Times New Roman"/>
            <w:szCs w:val="22"/>
            <w:lang w:eastAsia="zh-CN"/>
          </w:rPr>
          <w:t>#</w:t>
        </w:r>
        <w:r w:rsidR="00FF34FD">
          <w:rPr>
            <w:rFonts w:eastAsia="SimSun" w:hAnsi="Times New Roman"/>
            <w:szCs w:val="22"/>
            <w:lang w:eastAsia="zh-CN"/>
          </w:rPr>
          <w:t>j</w:t>
        </w:r>
        <w:r w:rsidR="00E70B72">
          <w:rPr>
            <w:rFonts w:eastAsia="SimSun" w:hAnsi="Times New Roman" w:hint="eastAsia"/>
            <w:szCs w:val="22"/>
            <w:lang w:eastAsia="zh-CN"/>
          </w:rPr>
          <w:t>或</w:t>
        </w:r>
      </w:ins>
      <w:r w:rsidR="00A04BDA">
        <w:rPr>
          <w:rFonts w:eastAsia="SimSun" w:hAnsi="Times New Roman" w:hint="eastAsia"/>
          <w:szCs w:val="22"/>
          <w:lang w:eastAsia="zh-CN"/>
        </w:rPr>
        <w:t>UE</w:t>
      </w:r>
      <w:r w:rsidR="00A04BDA">
        <w:rPr>
          <w:rFonts w:eastAsia="SimSun" w:hAnsi="Times New Roman"/>
          <w:szCs w:val="22"/>
          <w:lang w:eastAsia="zh-CN"/>
        </w:rPr>
        <w:t>#j</w:t>
      </w:r>
      <w:r w:rsidR="00630B92">
        <w:rPr>
          <w:rFonts w:eastAsia="SimSun" w:hAnsi="Times New Roman" w:hint="eastAsia"/>
          <w:szCs w:val="22"/>
          <w:lang w:eastAsia="zh-CN"/>
        </w:rPr>
        <w:t>。</w:t>
      </w:r>
      <w:r w:rsidR="00BE138C" w:rsidRPr="001A6EE3">
        <w:rPr>
          <w:rFonts w:eastAsia="SimSun" w:hAnsi="Times New Roman" w:hint="eastAsia"/>
          <w:color w:val="FF0000"/>
          <w:szCs w:val="22"/>
          <w:highlight w:val="yellow"/>
          <w:lang w:eastAsia="zh-CN"/>
        </w:rPr>
        <w:t>即</w:t>
      </w:r>
      <w:r w:rsidR="00FF6654" w:rsidRPr="001A6EE3">
        <w:rPr>
          <w:rFonts w:eastAsia="SimSun" w:hAnsi="Times New Roman" w:hint="eastAsia"/>
          <w:color w:val="FF0000"/>
          <w:szCs w:val="22"/>
          <w:highlight w:val="yellow"/>
          <w:lang w:eastAsia="zh-CN"/>
        </w:rPr>
        <w:t>本地模型</w:t>
      </w:r>
      <w:r w:rsidR="00390A4F" w:rsidRPr="001A6EE3">
        <w:rPr>
          <w:rFonts w:eastAsia="SimSun" w:hAnsi="Times New Roman" w:hint="eastAsia"/>
          <w:color w:val="FF0000"/>
          <w:szCs w:val="22"/>
          <w:highlight w:val="yellow"/>
          <w:lang w:eastAsia="zh-CN"/>
        </w:rPr>
        <w:t>最终</w:t>
      </w:r>
      <w:r w:rsidR="005E001E" w:rsidRPr="001A6EE3">
        <w:rPr>
          <w:rFonts w:eastAsia="SimSun" w:hAnsi="Times New Roman" w:hint="eastAsia"/>
          <w:color w:val="FF0000"/>
          <w:szCs w:val="22"/>
          <w:highlight w:val="yellow"/>
          <w:lang w:eastAsia="zh-CN"/>
        </w:rPr>
        <w:t>被上传到了两个不同的</w:t>
      </w:r>
      <w:r w:rsidR="005E001E" w:rsidRPr="00FA37BD">
        <w:rPr>
          <w:rFonts w:eastAsia="SimSun" w:hAnsi="Times New Roman" w:hint="eastAsia"/>
          <w:color w:val="FF0000"/>
          <w:szCs w:val="22"/>
          <w:highlight w:val="yellow"/>
          <w:lang w:eastAsia="zh-CN"/>
        </w:rPr>
        <w:t>地方</w:t>
      </w:r>
      <w:r w:rsidR="00DF4B46" w:rsidRPr="00FA37BD">
        <w:rPr>
          <w:rFonts w:eastAsia="SimSun" w:hAnsi="Times New Roman" w:hint="eastAsia"/>
          <w:color w:val="FF0000"/>
          <w:szCs w:val="22"/>
          <w:highlight w:val="yellow"/>
          <w:lang w:eastAsia="zh-CN"/>
        </w:rPr>
        <w:t>（</w:t>
      </w:r>
      <w:ins w:id="488" w:author="Zheng, Ce" w:date="2022-07-12T00:34:00Z">
        <w:r w:rsidR="00043372">
          <w:rPr>
            <w:rFonts w:eastAsia="SimSun" w:hAnsi="Times New Roman" w:hint="eastAsia"/>
            <w:szCs w:val="22"/>
            <w:lang w:eastAsia="zh-CN"/>
          </w:rPr>
          <w:t>Node</w:t>
        </w:r>
        <w:r w:rsidR="00043372">
          <w:rPr>
            <w:rFonts w:eastAsia="SimSun" w:hAnsi="Times New Roman"/>
            <w:szCs w:val="22"/>
            <w:lang w:eastAsia="zh-CN"/>
          </w:rPr>
          <w:t>#i</w:t>
        </w:r>
      </w:ins>
      <w:ins w:id="489" w:author="Zheng, Ce" w:date="2022-07-12T00:35:00Z">
        <w:r w:rsidR="001C728B">
          <w:rPr>
            <w:rFonts w:eastAsia="SimSun" w:hAnsi="Times New Roman" w:hint="eastAsia"/>
            <w:szCs w:val="22"/>
            <w:lang w:eastAsia="zh-CN"/>
          </w:rPr>
          <w:t>和</w:t>
        </w:r>
        <w:r w:rsidR="001C728B">
          <w:rPr>
            <w:rFonts w:eastAsia="SimSun" w:hAnsi="Times New Roman" w:hint="eastAsia"/>
            <w:szCs w:val="22"/>
            <w:lang w:eastAsia="zh-CN"/>
          </w:rPr>
          <w:t>Node</w:t>
        </w:r>
        <w:r w:rsidR="001C728B">
          <w:rPr>
            <w:rFonts w:eastAsia="SimSun" w:hAnsi="Times New Roman"/>
            <w:szCs w:val="22"/>
            <w:lang w:eastAsia="zh-CN"/>
          </w:rPr>
          <w:t>#</w:t>
        </w:r>
        <w:r w:rsidR="001C728B">
          <w:rPr>
            <w:rFonts w:eastAsia="SimSun" w:hAnsi="Times New Roman" w:hint="eastAsia"/>
            <w:szCs w:val="22"/>
            <w:lang w:eastAsia="zh-CN"/>
          </w:rPr>
          <w:t>j</w:t>
        </w:r>
        <w:r w:rsidR="001C728B">
          <w:rPr>
            <w:rFonts w:eastAsia="SimSun" w:hAnsi="Times New Roman"/>
            <w:szCs w:val="22"/>
            <w:lang w:eastAsia="zh-CN"/>
          </w:rPr>
          <w:t xml:space="preserve">  </w:t>
        </w:r>
        <w:r w:rsidR="001C728B">
          <w:rPr>
            <w:rFonts w:eastAsia="SimSun" w:hAnsi="Times New Roman" w:hint="eastAsia"/>
            <w:szCs w:val="22"/>
            <w:lang w:eastAsia="zh-CN"/>
          </w:rPr>
          <w:t>或</w:t>
        </w:r>
      </w:ins>
      <w:ins w:id="490" w:author="Zheng, Ce" w:date="2022-07-12T00:34:00Z">
        <w:r w:rsidR="00043372">
          <w:rPr>
            <w:rFonts w:eastAsia="SimSun" w:hAnsi="Times New Roman" w:hint="eastAsia"/>
            <w:color w:val="FF0000"/>
            <w:szCs w:val="22"/>
            <w:highlight w:val="yellow"/>
            <w:lang w:eastAsia="zh-CN"/>
          </w:rPr>
          <w:t xml:space="preserve"> </w:t>
        </w:r>
        <w:r w:rsidR="00043372">
          <w:rPr>
            <w:rFonts w:eastAsia="SimSun" w:hAnsi="Times New Roman"/>
            <w:color w:val="FF0000"/>
            <w:szCs w:val="22"/>
            <w:highlight w:val="yellow"/>
            <w:lang w:eastAsia="zh-CN"/>
          </w:rPr>
          <w:t xml:space="preserve"> </w:t>
        </w:r>
      </w:ins>
      <w:r w:rsidR="00DF4B46" w:rsidRPr="00FA37BD">
        <w:rPr>
          <w:rFonts w:eastAsia="SimSun" w:hAnsi="Times New Roman" w:hint="eastAsia"/>
          <w:color w:val="FF0000"/>
          <w:szCs w:val="22"/>
          <w:highlight w:val="yellow"/>
          <w:lang w:eastAsia="zh-CN"/>
        </w:rPr>
        <w:t>UE</w:t>
      </w:r>
      <w:r w:rsidR="00DF4B46" w:rsidRPr="00FA37BD">
        <w:rPr>
          <w:rFonts w:eastAsia="SimSun" w:hAnsi="Times New Roman"/>
          <w:color w:val="FF0000"/>
          <w:szCs w:val="22"/>
          <w:highlight w:val="yellow"/>
          <w:lang w:eastAsia="zh-CN"/>
        </w:rPr>
        <w:t>#i</w:t>
      </w:r>
      <w:r w:rsidR="00DF4B46" w:rsidRPr="00FA37BD">
        <w:rPr>
          <w:rFonts w:eastAsia="SimSun" w:hAnsi="Times New Roman" w:hint="eastAsia"/>
          <w:color w:val="FF0000"/>
          <w:szCs w:val="22"/>
          <w:highlight w:val="yellow"/>
          <w:lang w:eastAsia="zh-CN"/>
        </w:rPr>
        <w:t>和</w:t>
      </w:r>
      <w:r w:rsidR="00DF4B46" w:rsidRPr="00FA37BD">
        <w:rPr>
          <w:rFonts w:eastAsia="SimSun" w:hAnsi="Times New Roman" w:hint="eastAsia"/>
          <w:color w:val="FF0000"/>
          <w:szCs w:val="22"/>
          <w:highlight w:val="yellow"/>
          <w:lang w:eastAsia="zh-CN"/>
        </w:rPr>
        <w:t>UE</w:t>
      </w:r>
      <w:r w:rsidR="00DF4B46" w:rsidRPr="00FA37BD">
        <w:rPr>
          <w:rFonts w:eastAsia="SimSun" w:hAnsi="Times New Roman"/>
          <w:color w:val="FF0000"/>
          <w:szCs w:val="22"/>
          <w:highlight w:val="yellow"/>
          <w:lang w:eastAsia="zh-CN"/>
        </w:rPr>
        <w:t>#</w:t>
      </w:r>
      <w:r w:rsidR="00DF4B46" w:rsidRPr="00FA37BD">
        <w:rPr>
          <w:rFonts w:eastAsia="SimSun" w:hAnsi="Times New Roman" w:hint="eastAsia"/>
          <w:color w:val="FF0000"/>
          <w:szCs w:val="22"/>
          <w:highlight w:val="yellow"/>
          <w:lang w:eastAsia="zh-CN"/>
        </w:rPr>
        <w:t>j</w:t>
      </w:r>
      <w:r w:rsidR="00DF4B46" w:rsidRPr="00FA37BD">
        <w:rPr>
          <w:rFonts w:eastAsia="SimSun" w:hAnsi="Times New Roman" w:hint="eastAsia"/>
          <w:color w:val="FF0000"/>
          <w:szCs w:val="22"/>
          <w:highlight w:val="yellow"/>
          <w:lang w:eastAsia="zh-CN"/>
        </w:rPr>
        <w:t>）</w:t>
      </w:r>
      <w:r w:rsidR="005023F8" w:rsidRPr="00FA37BD">
        <w:rPr>
          <w:rFonts w:eastAsia="SimSun" w:hAnsi="Times New Roman" w:hint="eastAsia"/>
          <w:color w:val="FF0000"/>
          <w:szCs w:val="22"/>
          <w:highlight w:val="yellow"/>
          <w:lang w:eastAsia="zh-CN"/>
        </w:rPr>
        <w:t>，无法</w:t>
      </w:r>
      <w:r w:rsidR="005023F8" w:rsidRPr="001A6EE3">
        <w:rPr>
          <w:rFonts w:eastAsia="SimSun" w:hAnsi="Times New Roman" w:hint="eastAsia"/>
          <w:color w:val="FF0000"/>
          <w:szCs w:val="22"/>
          <w:highlight w:val="yellow"/>
          <w:lang w:eastAsia="zh-CN"/>
        </w:rPr>
        <w:t>完成聚合。</w:t>
      </w:r>
    </w:p>
    <w:p w14:paraId="7ECEE053" w14:textId="4D37D74D" w:rsidR="00B245CE" w:rsidRDefault="00D86888" w:rsidP="003030D0">
      <w:pPr>
        <w:autoSpaceDE w:val="0"/>
        <w:autoSpaceDN w:val="0"/>
        <w:textAlignment w:val="bottom"/>
        <w:rPr>
          <w:rFonts w:eastAsia="SimSun" w:hAnsi="Times New Roman"/>
          <w:szCs w:val="22"/>
          <w:lang w:eastAsia="zh-CN"/>
        </w:rPr>
      </w:pPr>
      <w:r>
        <w:rPr>
          <w:rFonts w:eastAsia="SimSun" w:hAnsi="Times New Roman"/>
          <w:noProof/>
          <w:szCs w:val="22"/>
          <w:lang w:eastAsia="zh-CN"/>
        </w:rPr>
        <w:drawing>
          <wp:inline distT="0" distB="0" distL="0" distR="0" wp14:anchorId="724B79DD" wp14:editId="7563DBD0">
            <wp:extent cx="6480810" cy="2934335"/>
            <wp:effectExtent l="0" t="0" r="0" b="0"/>
            <wp:docPr id="153" name="图片 153" descr="图表, 箱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图表, 箱线图&#10;&#10;描述已自动生成"/>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480810" cy="2934335"/>
                    </a:xfrm>
                    <a:prstGeom prst="rect">
                      <a:avLst/>
                    </a:prstGeom>
                  </pic:spPr>
                </pic:pic>
              </a:graphicData>
            </a:graphic>
          </wp:inline>
        </w:drawing>
      </w:r>
    </w:p>
    <w:p w14:paraId="624A517C" w14:textId="754022BA" w:rsidR="00F4703A" w:rsidRPr="00F55BD6" w:rsidRDefault="0015725D" w:rsidP="00065353">
      <w:pPr>
        <w:autoSpaceDE w:val="0"/>
        <w:autoSpaceDN w:val="0"/>
        <w:jc w:val="center"/>
        <w:textAlignment w:val="bottom"/>
        <w:rPr>
          <w:rFonts w:eastAsia="SimSun" w:hAnsi="Times New Roman"/>
          <w:noProof/>
          <w:sz w:val="20"/>
          <w:lang w:eastAsia="zh-CN"/>
        </w:rPr>
      </w:pPr>
      <w:r w:rsidRPr="00F55BD6">
        <w:rPr>
          <w:rFonts w:eastAsia="SimSun" w:hAnsi="Times New Roman" w:hint="eastAsia"/>
          <w:noProof/>
          <w:sz w:val="20"/>
          <w:lang w:eastAsia="zh-CN"/>
        </w:rPr>
        <w:t>图</w:t>
      </w:r>
      <w:r w:rsidRPr="00F55BD6">
        <w:rPr>
          <w:rFonts w:eastAsia="SimSun" w:hAnsi="Times New Roman" w:hint="eastAsia"/>
          <w:noProof/>
          <w:sz w:val="20"/>
          <w:lang w:eastAsia="zh-CN"/>
        </w:rPr>
        <w:t>3</w:t>
      </w:r>
      <w:r w:rsidR="00767488">
        <w:rPr>
          <w:rFonts w:eastAsia="SimSun" w:hAnsi="Times New Roman"/>
          <w:noProof/>
          <w:sz w:val="20"/>
          <w:lang w:eastAsia="zh-CN"/>
        </w:rPr>
        <w:t xml:space="preserve"> </w:t>
      </w:r>
      <w:r w:rsidR="00724B49">
        <w:rPr>
          <w:rFonts w:eastAsia="SimSun" w:hAnsi="Times New Roman" w:hint="eastAsia"/>
          <w:noProof/>
          <w:sz w:val="20"/>
          <w:lang w:eastAsia="zh-CN"/>
        </w:rPr>
        <w:t>模型传输示意图</w:t>
      </w:r>
      <w:r w:rsidR="00B42E7C">
        <w:rPr>
          <w:rFonts w:eastAsia="SimSun" w:hAnsi="Times New Roman" w:hint="eastAsia"/>
          <w:noProof/>
          <w:sz w:val="20"/>
          <w:lang w:eastAsia="zh-CN"/>
        </w:rPr>
        <w:t>（</w:t>
      </w:r>
      <w:r w:rsidR="00C66870">
        <w:rPr>
          <w:rFonts w:eastAsia="SimSun" w:hAnsi="Times New Roman" w:hint="eastAsia"/>
          <w:noProof/>
          <w:sz w:val="20"/>
          <w:lang w:eastAsia="zh-CN"/>
        </w:rPr>
        <w:t>中心</w:t>
      </w:r>
      <w:r w:rsidR="00C66870">
        <w:rPr>
          <w:rFonts w:eastAsia="SimSun" w:hAnsi="Times New Roman" w:hint="eastAsia"/>
          <w:noProof/>
          <w:sz w:val="20"/>
          <w:lang w:eastAsia="zh-CN"/>
        </w:rPr>
        <w:t>UE</w:t>
      </w:r>
      <w:r w:rsidR="00C66870">
        <w:rPr>
          <w:rFonts w:eastAsia="SimSun" w:hAnsi="Times New Roman" w:hint="eastAsia"/>
          <w:noProof/>
          <w:sz w:val="20"/>
          <w:lang w:eastAsia="zh-CN"/>
        </w:rPr>
        <w:t>切换</w:t>
      </w:r>
      <w:r w:rsidR="007D18EF">
        <w:rPr>
          <w:rFonts w:eastAsia="SimSun" w:hAnsi="Times New Roman" w:hint="eastAsia"/>
          <w:noProof/>
          <w:sz w:val="20"/>
          <w:lang w:eastAsia="zh-CN"/>
        </w:rPr>
        <w:t>问题</w:t>
      </w:r>
      <w:r w:rsidR="00B42E7C">
        <w:rPr>
          <w:rFonts w:eastAsia="SimSun" w:hAnsi="Times New Roman" w:hint="eastAsia"/>
          <w:noProof/>
          <w:sz w:val="20"/>
          <w:lang w:eastAsia="zh-CN"/>
        </w:rPr>
        <w:t>）</w:t>
      </w:r>
    </w:p>
    <w:p w14:paraId="79168ABD" w14:textId="6F740232" w:rsidR="009936EF" w:rsidDel="00886CA8" w:rsidRDefault="00AF0084" w:rsidP="003030D0">
      <w:pPr>
        <w:autoSpaceDE w:val="0"/>
        <w:autoSpaceDN w:val="0"/>
        <w:textAlignment w:val="bottom"/>
        <w:rPr>
          <w:del w:id="491" w:author="Zheng, Ce" w:date="2022-07-12T01:09:00Z"/>
          <w:rFonts w:eastAsia="SimSun" w:hAnsi="Times New Roman"/>
          <w:szCs w:val="22"/>
          <w:lang w:eastAsia="zh-CN"/>
        </w:rPr>
      </w:pPr>
      <w:ins w:id="492" w:author="Zheng, Ce" w:date="2022-07-12T00:36:00Z">
        <w:r w:rsidRPr="00AF0084">
          <w:rPr>
            <w:rFonts w:eastAsia="SimSun" w:hAnsi="Times New Roman" w:hint="eastAsia"/>
            <w:szCs w:val="22"/>
            <w:highlight w:val="green"/>
            <w:lang w:eastAsia="zh-CN"/>
          </w:rPr>
          <w:t>注：</w:t>
        </w:r>
      </w:ins>
      <w:ins w:id="493" w:author="Zheng, Ce" w:date="2022-07-12T00:38:00Z">
        <w:r w:rsidR="002C27A3">
          <w:rPr>
            <w:rFonts w:eastAsia="SimSun" w:hAnsi="Times New Roman" w:hint="eastAsia"/>
            <w:szCs w:val="22"/>
            <w:highlight w:val="green"/>
            <w:lang w:eastAsia="zh-CN"/>
          </w:rPr>
          <w:t>对于</w:t>
        </w:r>
        <w:r w:rsidR="002C27A3">
          <w:rPr>
            <w:rFonts w:eastAsia="SimSun" w:hAnsi="Times New Roman" w:hint="eastAsia"/>
            <w:szCs w:val="22"/>
            <w:highlight w:val="green"/>
            <w:lang w:eastAsia="zh-CN"/>
          </w:rPr>
          <w:t>Client</w:t>
        </w:r>
        <w:r w:rsidR="002C27A3">
          <w:rPr>
            <w:rFonts w:eastAsia="SimSun" w:hAnsi="Times New Roman"/>
            <w:szCs w:val="22"/>
            <w:highlight w:val="green"/>
            <w:lang w:eastAsia="zh-CN"/>
          </w:rPr>
          <w:t>-</w:t>
        </w:r>
        <w:r w:rsidR="002C27A3">
          <w:rPr>
            <w:rFonts w:eastAsia="SimSun" w:hAnsi="Times New Roman" w:hint="eastAsia"/>
            <w:szCs w:val="22"/>
            <w:highlight w:val="green"/>
            <w:lang w:eastAsia="zh-CN"/>
          </w:rPr>
          <w:t>server</w:t>
        </w:r>
        <w:r w:rsidR="00BE657B">
          <w:rPr>
            <w:rFonts w:eastAsia="SimSun" w:hAnsi="Times New Roman" w:hint="eastAsia"/>
            <w:szCs w:val="22"/>
            <w:highlight w:val="green"/>
            <w:lang w:eastAsia="zh-CN"/>
          </w:rPr>
          <w:t>网络</w:t>
        </w:r>
        <w:r w:rsidR="002C27A3">
          <w:rPr>
            <w:rFonts w:eastAsia="SimSun" w:hAnsi="Times New Roman" w:hint="eastAsia"/>
            <w:szCs w:val="22"/>
            <w:highlight w:val="green"/>
            <w:lang w:eastAsia="zh-CN"/>
          </w:rPr>
          <w:t>结构</w:t>
        </w:r>
        <w:r w:rsidR="0082241B">
          <w:rPr>
            <w:rFonts w:eastAsia="SimSun" w:hAnsi="Times New Roman" w:hint="eastAsia"/>
            <w:szCs w:val="22"/>
            <w:highlight w:val="green"/>
            <w:lang w:eastAsia="zh-CN"/>
          </w:rPr>
          <w:t>而言</w:t>
        </w:r>
        <w:r w:rsidR="002C27A3">
          <w:rPr>
            <w:rFonts w:eastAsia="SimSun" w:hAnsi="Times New Roman" w:hint="eastAsia"/>
            <w:szCs w:val="22"/>
            <w:highlight w:val="green"/>
            <w:lang w:eastAsia="zh-CN"/>
          </w:rPr>
          <w:t>，</w:t>
        </w:r>
      </w:ins>
      <w:ins w:id="494" w:author="Zheng, Ce" w:date="2022-07-12T00:36:00Z">
        <w:r w:rsidR="00E10485">
          <w:rPr>
            <w:rFonts w:eastAsia="SimSun" w:hAnsi="Times New Roman" w:hint="eastAsia"/>
            <w:szCs w:val="22"/>
            <w:highlight w:val="green"/>
            <w:lang w:eastAsia="zh-CN"/>
          </w:rPr>
          <w:t>中心聚合节点可以是</w:t>
        </w:r>
        <w:r w:rsidR="0067517D">
          <w:rPr>
            <w:rFonts w:eastAsia="SimSun" w:hAnsi="Times New Roman" w:hint="eastAsia"/>
            <w:szCs w:val="22"/>
            <w:highlight w:val="green"/>
            <w:lang w:eastAsia="zh-CN"/>
          </w:rPr>
          <w:t>固定</w:t>
        </w:r>
      </w:ins>
      <w:ins w:id="495" w:author="Zheng, Ce" w:date="2022-07-12T00:37:00Z">
        <w:r w:rsidR="00555BE1">
          <w:rPr>
            <w:rFonts w:eastAsia="SimSun" w:hAnsi="Times New Roman" w:hint="eastAsia"/>
            <w:szCs w:val="22"/>
            <w:highlight w:val="green"/>
            <w:lang w:eastAsia="zh-CN"/>
          </w:rPr>
          <w:t>稳定</w:t>
        </w:r>
      </w:ins>
      <w:ins w:id="496" w:author="Zheng, Ce" w:date="2022-07-12T00:36:00Z">
        <w:r w:rsidR="0067517D">
          <w:rPr>
            <w:rFonts w:eastAsia="SimSun" w:hAnsi="Times New Roman" w:hint="eastAsia"/>
            <w:szCs w:val="22"/>
            <w:highlight w:val="green"/>
            <w:lang w:eastAsia="zh-CN"/>
          </w:rPr>
          <w:t>的如</w:t>
        </w:r>
        <w:r w:rsidR="000D6921">
          <w:rPr>
            <w:rFonts w:eastAsia="SimSun" w:hAnsi="Times New Roman" w:hint="eastAsia"/>
            <w:szCs w:val="22"/>
            <w:highlight w:val="green"/>
            <w:lang w:eastAsia="zh-CN"/>
          </w:rPr>
          <w:t>gNB</w:t>
        </w:r>
        <w:r w:rsidR="000D6921">
          <w:rPr>
            <w:rFonts w:eastAsia="SimSun" w:hAnsi="Times New Roman" w:hint="eastAsia"/>
            <w:szCs w:val="22"/>
            <w:highlight w:val="green"/>
            <w:lang w:eastAsia="zh-CN"/>
          </w:rPr>
          <w:t>，也可以是</w:t>
        </w:r>
      </w:ins>
      <w:ins w:id="497" w:author="Zheng, Ce" w:date="2022-07-12T00:37:00Z">
        <w:r w:rsidR="00D00EC0">
          <w:rPr>
            <w:rFonts w:eastAsia="SimSun" w:hAnsi="Times New Roman" w:hint="eastAsia"/>
            <w:szCs w:val="22"/>
            <w:highlight w:val="green"/>
            <w:lang w:eastAsia="zh-CN"/>
          </w:rPr>
          <w:t>移动</w:t>
        </w:r>
        <w:r w:rsidR="005E15FC">
          <w:rPr>
            <w:rFonts w:eastAsia="SimSun" w:hAnsi="Times New Roman" w:hint="eastAsia"/>
            <w:szCs w:val="22"/>
            <w:highlight w:val="green"/>
            <w:lang w:eastAsia="zh-CN"/>
          </w:rPr>
          <w:t>不稳定</w:t>
        </w:r>
        <w:r w:rsidR="00D00EC0">
          <w:rPr>
            <w:rFonts w:eastAsia="SimSun" w:hAnsi="Times New Roman" w:hint="eastAsia"/>
            <w:szCs w:val="22"/>
            <w:highlight w:val="green"/>
            <w:lang w:eastAsia="zh-CN"/>
          </w:rPr>
          <w:t>的</w:t>
        </w:r>
      </w:ins>
      <w:ins w:id="498" w:author="Zheng, Ce" w:date="2022-07-12T00:38:00Z">
        <w:r w:rsidR="00AA4FF5">
          <w:rPr>
            <w:rFonts w:eastAsia="SimSun" w:hAnsi="Times New Roman" w:hint="eastAsia"/>
            <w:szCs w:val="22"/>
            <w:highlight w:val="green"/>
            <w:lang w:eastAsia="zh-CN"/>
          </w:rPr>
          <w:t>如汽车</w:t>
        </w:r>
      </w:ins>
      <w:ins w:id="499" w:author="Zheng, Ce" w:date="2022-07-12T00:36:00Z">
        <w:r w:rsidR="000D6921">
          <w:rPr>
            <w:rFonts w:eastAsia="SimSun" w:hAnsi="Times New Roman" w:hint="eastAsia"/>
            <w:szCs w:val="22"/>
            <w:highlight w:val="green"/>
            <w:lang w:eastAsia="zh-CN"/>
          </w:rPr>
          <w:t>，无人机等</w:t>
        </w:r>
      </w:ins>
      <w:ins w:id="500" w:author="Zheng, Ce" w:date="2022-07-12T00:37:00Z">
        <w:r w:rsidR="00D325D7">
          <w:rPr>
            <w:rFonts w:eastAsia="SimSun" w:hAnsi="Times New Roman" w:hint="eastAsia"/>
            <w:szCs w:val="22"/>
            <w:highlight w:val="green"/>
            <w:lang w:eastAsia="zh-CN"/>
          </w:rPr>
          <w:t>。</w:t>
        </w:r>
        <w:r w:rsidR="0018324D">
          <w:rPr>
            <w:rFonts w:eastAsia="SimSun" w:hAnsi="Times New Roman" w:hint="eastAsia"/>
            <w:szCs w:val="22"/>
            <w:highlight w:val="green"/>
            <w:lang w:eastAsia="zh-CN"/>
          </w:rPr>
          <w:t>当</w:t>
        </w:r>
      </w:ins>
      <w:ins w:id="501" w:author="Zheng, Ce" w:date="2022-07-12T00:39:00Z">
        <w:r w:rsidR="00197407">
          <w:rPr>
            <w:rFonts w:eastAsia="SimSun" w:hAnsi="Times New Roman" w:hint="eastAsia"/>
            <w:szCs w:val="22"/>
            <w:highlight w:val="green"/>
            <w:lang w:eastAsia="zh-CN"/>
          </w:rPr>
          <w:t>汽车</w:t>
        </w:r>
        <w:r w:rsidR="00BC656D">
          <w:rPr>
            <w:rFonts w:eastAsia="SimSun" w:hAnsi="Times New Roman" w:hint="eastAsia"/>
            <w:szCs w:val="22"/>
            <w:highlight w:val="green"/>
            <w:lang w:eastAsia="zh-CN"/>
          </w:rPr>
          <w:t>作为中心聚合节点</w:t>
        </w:r>
      </w:ins>
      <w:ins w:id="502" w:author="Zheng, Ce" w:date="2022-07-12T00:38:00Z">
        <w:r w:rsidR="00DC3864">
          <w:rPr>
            <w:rFonts w:eastAsia="SimSun" w:hAnsi="Times New Roman" w:hint="eastAsia"/>
            <w:szCs w:val="22"/>
            <w:highlight w:val="green"/>
            <w:lang w:eastAsia="zh-CN"/>
          </w:rPr>
          <w:t>移动时</w:t>
        </w:r>
        <w:r w:rsidR="00DC3864" w:rsidRPr="00C74404">
          <w:rPr>
            <w:rFonts w:eastAsia="SimSun" w:hAnsi="Times New Roman" w:hint="eastAsia"/>
            <w:szCs w:val="22"/>
            <w:highlight w:val="green"/>
            <w:lang w:eastAsia="zh-CN"/>
          </w:rPr>
          <w:t>，</w:t>
        </w:r>
      </w:ins>
      <w:ins w:id="503" w:author="Zheng, Ce" w:date="2022-07-12T00:39:00Z">
        <w:r w:rsidR="00CC030D" w:rsidRPr="00297920">
          <w:rPr>
            <w:rFonts w:eastAsia="SimSun" w:hAnsi="Times New Roman" w:hint="eastAsia"/>
            <w:szCs w:val="22"/>
            <w:highlight w:val="green"/>
            <w:lang w:eastAsia="zh-CN"/>
          </w:rPr>
          <w:t>中心聚合节点</w:t>
        </w:r>
        <w:r w:rsidR="00EA3848" w:rsidRPr="00297920">
          <w:rPr>
            <w:rFonts w:eastAsia="SimSun" w:hAnsi="Times New Roman" w:hint="eastAsia"/>
            <w:szCs w:val="22"/>
            <w:highlight w:val="green"/>
            <w:lang w:eastAsia="zh-CN"/>
          </w:rPr>
          <w:t>可能会出现切换的状况</w:t>
        </w:r>
      </w:ins>
      <w:ins w:id="504" w:author="Zheng, Ce" w:date="2022-07-12T00:40:00Z">
        <w:r w:rsidR="00297920">
          <w:rPr>
            <w:rFonts w:eastAsia="SimSun" w:hAnsi="Times New Roman" w:hint="eastAsia"/>
            <w:szCs w:val="22"/>
            <w:highlight w:val="green"/>
            <w:lang w:eastAsia="zh-CN"/>
          </w:rPr>
          <w:t>。</w:t>
        </w:r>
      </w:ins>
    </w:p>
    <w:p w14:paraId="473EDC0D" w14:textId="4F646F61" w:rsidR="009936EF" w:rsidRPr="00272EF3" w:rsidRDefault="009936EF" w:rsidP="009936EF">
      <w:pPr>
        <w:pStyle w:val="af0"/>
        <w:numPr>
          <w:ilvl w:val="3"/>
          <w:numId w:val="19"/>
        </w:numPr>
        <w:autoSpaceDE w:val="0"/>
        <w:autoSpaceDN w:val="0"/>
        <w:ind w:firstLineChars="0"/>
        <w:textAlignment w:val="bottom"/>
        <w:rPr>
          <w:rFonts w:eastAsia="SimSun" w:hAnsi="Times New Roman"/>
          <w:b/>
          <w:bCs/>
          <w:szCs w:val="22"/>
          <w:lang w:eastAsia="zh-CN"/>
        </w:rPr>
      </w:pPr>
      <w:r w:rsidRPr="00272EF3">
        <w:rPr>
          <w:rFonts w:eastAsia="SimSun" w:hAnsi="Times New Roman" w:hint="eastAsia"/>
          <w:b/>
          <w:bCs/>
          <w:szCs w:val="22"/>
          <w:lang w:eastAsia="zh-CN"/>
        </w:rPr>
        <w:lastRenderedPageBreak/>
        <w:t>新</w:t>
      </w:r>
      <w:r w:rsidR="001870B7">
        <w:rPr>
          <w:rFonts w:eastAsia="SimSun" w:hAnsi="Times New Roman" w:hint="eastAsia"/>
          <w:b/>
          <w:bCs/>
          <w:szCs w:val="22"/>
          <w:lang w:eastAsia="zh-CN"/>
        </w:rPr>
        <w:t>的</w:t>
      </w:r>
      <w:r w:rsidR="00585104">
        <w:rPr>
          <w:rFonts w:eastAsia="SimSun" w:hAnsi="Times New Roman" w:hint="eastAsia"/>
          <w:b/>
          <w:bCs/>
          <w:szCs w:val="22"/>
          <w:lang w:eastAsia="zh-CN"/>
        </w:rPr>
        <w:t>计算</w:t>
      </w:r>
      <w:r w:rsidRPr="00272EF3">
        <w:rPr>
          <w:rFonts w:eastAsia="SimSun" w:hAnsi="Times New Roman" w:hint="eastAsia"/>
          <w:b/>
          <w:bCs/>
          <w:szCs w:val="22"/>
          <w:lang w:eastAsia="zh-CN"/>
        </w:rPr>
        <w:t>UE</w:t>
      </w:r>
      <w:r w:rsidRPr="00272EF3">
        <w:rPr>
          <w:rFonts w:eastAsia="SimSun" w:hAnsi="Times New Roman" w:hint="eastAsia"/>
          <w:b/>
          <w:bCs/>
          <w:szCs w:val="22"/>
          <w:lang w:eastAsia="zh-CN"/>
        </w:rPr>
        <w:t>加入</w:t>
      </w:r>
      <w:r w:rsidR="00C77035">
        <w:rPr>
          <w:rFonts w:eastAsia="SimSun" w:hAnsi="Times New Roman" w:hint="eastAsia"/>
          <w:b/>
          <w:bCs/>
          <w:szCs w:val="22"/>
          <w:lang w:eastAsia="zh-CN"/>
        </w:rPr>
        <w:t>FL</w:t>
      </w:r>
    </w:p>
    <w:p w14:paraId="3E7BFD9D" w14:textId="3237C840" w:rsidR="009E44EE" w:rsidRDefault="002E55D4" w:rsidP="007E13E5">
      <w:pPr>
        <w:autoSpaceDE w:val="0"/>
        <w:autoSpaceDN w:val="0"/>
        <w:textAlignment w:val="bottom"/>
        <w:rPr>
          <w:rFonts w:eastAsia="SimSun" w:hAnsi="Times New Roman"/>
          <w:szCs w:val="22"/>
          <w:lang w:eastAsia="zh-CN"/>
        </w:rPr>
      </w:pPr>
      <w:r>
        <w:rPr>
          <w:rFonts w:eastAsia="SimSun" w:hAnsi="Times New Roman" w:hint="eastAsia"/>
          <w:szCs w:val="22"/>
          <w:lang w:eastAsia="zh-CN"/>
        </w:rPr>
        <w:t>对于新</w:t>
      </w:r>
      <w:r>
        <w:rPr>
          <w:rFonts w:eastAsia="SimSun" w:hAnsi="Times New Roman" w:hint="eastAsia"/>
          <w:szCs w:val="22"/>
          <w:lang w:eastAsia="zh-CN"/>
        </w:rPr>
        <w:t>UE</w:t>
      </w:r>
      <w:r>
        <w:rPr>
          <w:rFonts w:eastAsia="SimSun" w:hAnsi="Times New Roman" w:hint="eastAsia"/>
          <w:szCs w:val="22"/>
          <w:lang w:eastAsia="zh-CN"/>
        </w:rPr>
        <w:t>的加入</w:t>
      </w:r>
      <w:r w:rsidR="00993724">
        <w:rPr>
          <w:rFonts w:eastAsia="SimSun" w:hAnsi="Times New Roman" w:hint="eastAsia"/>
          <w:szCs w:val="22"/>
          <w:lang w:eastAsia="zh-CN"/>
        </w:rPr>
        <w:t>，</w:t>
      </w:r>
      <w:r w:rsidR="002D0DB1" w:rsidRPr="00886745">
        <w:rPr>
          <w:rFonts w:eastAsia="SimSun" w:hAnsi="Times New Roman" w:hint="eastAsia"/>
          <w:szCs w:val="22"/>
          <w:lang w:eastAsia="zh-CN"/>
        </w:rPr>
        <w:t>应尽量在</w:t>
      </w:r>
      <w:r w:rsidR="002D0DB1">
        <w:rPr>
          <w:rFonts w:eastAsia="SimSun" w:hAnsi="Times New Roman" w:hint="eastAsia"/>
          <w:szCs w:val="22"/>
          <w:lang w:eastAsia="zh-CN"/>
        </w:rPr>
        <w:t>全局</w:t>
      </w:r>
      <w:r w:rsidR="002D0DB1" w:rsidRPr="00886745">
        <w:rPr>
          <w:rFonts w:eastAsia="SimSun" w:hAnsi="Times New Roman" w:hint="eastAsia"/>
          <w:szCs w:val="22"/>
          <w:lang w:eastAsia="zh-CN"/>
        </w:rPr>
        <w:t>模型聚合</w:t>
      </w:r>
      <w:r w:rsidR="002D0DB1">
        <w:rPr>
          <w:rFonts w:eastAsia="SimSun" w:hAnsi="Times New Roman" w:hint="eastAsia"/>
          <w:szCs w:val="22"/>
          <w:lang w:eastAsia="zh-CN"/>
        </w:rPr>
        <w:t>完成并下发后</w:t>
      </w:r>
      <w:r w:rsidR="002D0DB1" w:rsidRPr="00886745">
        <w:rPr>
          <w:rFonts w:eastAsia="SimSun" w:hAnsi="Times New Roman" w:hint="eastAsia"/>
          <w:szCs w:val="22"/>
          <w:lang w:eastAsia="zh-CN"/>
        </w:rPr>
        <w:t>实施。</w:t>
      </w:r>
      <w:r w:rsidR="00C3429C">
        <w:rPr>
          <w:rFonts w:eastAsia="SimSun" w:hAnsi="Times New Roman" w:hint="eastAsia"/>
          <w:szCs w:val="22"/>
          <w:lang w:eastAsia="zh-CN"/>
        </w:rPr>
        <w:t>如图</w:t>
      </w:r>
      <w:r w:rsidR="00C3429C">
        <w:rPr>
          <w:rFonts w:eastAsia="SimSun" w:hAnsi="Times New Roman" w:hint="eastAsia"/>
          <w:szCs w:val="22"/>
          <w:lang w:eastAsia="zh-CN"/>
        </w:rPr>
        <w:t>4</w:t>
      </w:r>
      <w:r w:rsidR="00C3429C">
        <w:rPr>
          <w:rFonts w:eastAsia="SimSun" w:hAnsi="Times New Roman" w:hint="eastAsia"/>
          <w:szCs w:val="22"/>
          <w:lang w:eastAsia="zh-CN"/>
        </w:rPr>
        <w:t>所示</w:t>
      </w:r>
      <w:r w:rsidR="00196535">
        <w:rPr>
          <w:rFonts w:eastAsia="SimSun" w:hAnsi="Times New Roman" w:hint="eastAsia"/>
          <w:szCs w:val="22"/>
          <w:lang w:eastAsia="zh-CN"/>
        </w:rPr>
        <w:t>，</w:t>
      </w:r>
      <w:r w:rsidR="00E77CB5">
        <w:rPr>
          <w:rFonts w:eastAsia="SimSun" w:hAnsi="Times New Roman"/>
          <w:szCs w:val="22"/>
          <w:lang w:eastAsia="zh-CN"/>
        </w:rPr>
        <w:t>UE#</w:t>
      </w:r>
      <w:r w:rsidR="00E77CB5">
        <w:rPr>
          <w:rFonts w:eastAsia="SimSun" w:hAnsi="Times New Roman" w:hint="eastAsia"/>
          <w:szCs w:val="22"/>
          <w:lang w:eastAsia="zh-CN"/>
        </w:rPr>
        <w:t>k</w:t>
      </w:r>
      <w:r w:rsidR="00E405EB">
        <w:rPr>
          <w:rFonts w:eastAsia="SimSun" w:hAnsi="Times New Roman" w:hint="eastAsia"/>
          <w:szCs w:val="22"/>
          <w:lang w:eastAsia="zh-CN"/>
        </w:rPr>
        <w:t>在</w:t>
      </w:r>
      <w:r w:rsidR="00DF4E4D">
        <w:rPr>
          <w:rFonts w:eastAsia="SimSun" w:hAnsi="Times New Roman" w:hint="eastAsia"/>
          <w:szCs w:val="22"/>
          <w:lang w:eastAsia="zh-CN"/>
        </w:rPr>
        <w:t>学习</w:t>
      </w:r>
      <w:r w:rsidR="00E405EB">
        <w:rPr>
          <w:rFonts w:eastAsia="SimSun" w:hAnsi="Times New Roman" w:hint="eastAsia"/>
          <w:szCs w:val="22"/>
          <w:lang w:eastAsia="zh-CN"/>
        </w:rPr>
        <w:t>过程中加入</w:t>
      </w:r>
      <w:r w:rsidR="007B6C0E">
        <w:rPr>
          <w:rFonts w:eastAsia="SimSun" w:hAnsi="Times New Roman" w:hint="eastAsia"/>
          <w:szCs w:val="22"/>
          <w:lang w:eastAsia="zh-CN"/>
        </w:rPr>
        <w:t>，</w:t>
      </w:r>
      <w:r w:rsidR="0000550B">
        <w:rPr>
          <w:rFonts w:eastAsia="SimSun" w:hAnsi="Times New Roman" w:hint="eastAsia"/>
          <w:szCs w:val="22"/>
          <w:lang w:eastAsia="zh-CN"/>
        </w:rPr>
        <w:t>此时</w:t>
      </w:r>
      <w:r w:rsidR="00544FFA">
        <w:rPr>
          <w:rFonts w:eastAsia="SimSun" w:hAnsi="Times New Roman" w:hint="eastAsia"/>
          <w:szCs w:val="22"/>
          <w:lang w:eastAsia="zh-CN"/>
        </w:rPr>
        <w:t>，</w:t>
      </w:r>
      <w:ins w:id="505" w:author="Zheng, Ce" w:date="2022-07-12T00:40:00Z">
        <w:r w:rsidR="009A139A">
          <w:rPr>
            <w:rFonts w:ascii="SimSun" w:eastAsia="SimSun" w:hAnsi="SimSun" w:hint="eastAsia"/>
            <w:b/>
            <w:bCs/>
            <w:noProof/>
            <w:szCs w:val="22"/>
            <w:lang w:eastAsia="zh-CN"/>
          </w:rPr>
          <w:t>中心聚合节点或</w:t>
        </w:r>
        <w:r w:rsidR="009A139A" w:rsidRPr="00886745">
          <w:rPr>
            <w:rFonts w:eastAsia="SimSun" w:hAnsi="Times New Roman" w:hint="eastAsia"/>
            <w:szCs w:val="22"/>
            <w:lang w:eastAsia="zh-CN"/>
          </w:rPr>
          <w:t>中心</w:t>
        </w:r>
        <w:r w:rsidR="009A139A">
          <w:rPr>
            <w:rFonts w:eastAsia="SimSun" w:hAnsi="Times New Roman" w:hint="eastAsia"/>
            <w:szCs w:val="22"/>
            <w:lang w:eastAsia="zh-CN"/>
          </w:rPr>
          <w:t>UE</w:t>
        </w:r>
      </w:ins>
      <w:r w:rsidR="001F7400">
        <w:rPr>
          <w:rFonts w:eastAsia="SimSun" w:hAnsi="Times New Roman" w:hint="eastAsia"/>
          <w:szCs w:val="22"/>
          <w:lang w:eastAsia="zh-CN"/>
        </w:rPr>
        <w:t>需要</w:t>
      </w:r>
      <w:r w:rsidR="00B76FBE">
        <w:rPr>
          <w:rFonts w:eastAsia="SimSun" w:hAnsi="Times New Roman" w:hint="eastAsia"/>
          <w:szCs w:val="22"/>
          <w:lang w:eastAsia="zh-CN"/>
        </w:rPr>
        <w:t>单独向</w:t>
      </w:r>
      <w:r w:rsidR="00B76FBE">
        <w:rPr>
          <w:rFonts w:eastAsia="SimSun" w:hAnsi="Times New Roman" w:hint="eastAsia"/>
          <w:szCs w:val="22"/>
          <w:lang w:eastAsia="zh-CN"/>
        </w:rPr>
        <w:t>UE</w:t>
      </w:r>
      <w:r w:rsidR="00B76FBE">
        <w:rPr>
          <w:rFonts w:eastAsia="SimSun" w:hAnsi="Times New Roman"/>
          <w:szCs w:val="22"/>
          <w:lang w:eastAsia="zh-CN"/>
        </w:rPr>
        <w:t>#</w:t>
      </w:r>
      <w:r w:rsidR="00B76FBE">
        <w:rPr>
          <w:rFonts w:eastAsia="SimSun" w:hAnsi="Times New Roman" w:hint="eastAsia"/>
          <w:szCs w:val="22"/>
          <w:lang w:eastAsia="zh-CN"/>
        </w:rPr>
        <w:t>k</w:t>
      </w:r>
      <w:r w:rsidR="00B76FBE">
        <w:rPr>
          <w:rFonts w:eastAsia="SimSun" w:hAnsi="Times New Roman" w:hint="eastAsia"/>
          <w:szCs w:val="22"/>
          <w:lang w:eastAsia="zh-CN"/>
        </w:rPr>
        <w:t>发送全局模型</w:t>
      </w:r>
      <w:r w:rsidR="00952874">
        <w:rPr>
          <w:rFonts w:eastAsia="SimSun" w:hAnsi="Times New Roman" w:hint="eastAsia"/>
          <w:szCs w:val="22"/>
          <w:lang w:eastAsia="zh-CN"/>
        </w:rPr>
        <w:t>，消耗额外的通信资源</w:t>
      </w:r>
      <w:r w:rsidR="00C91DDD">
        <w:rPr>
          <w:rFonts w:eastAsia="SimSun" w:hAnsi="Times New Roman" w:hint="eastAsia"/>
          <w:szCs w:val="22"/>
          <w:lang w:eastAsia="zh-CN"/>
        </w:rPr>
        <w:t>，同时</w:t>
      </w:r>
      <w:r w:rsidR="00A823F1">
        <w:rPr>
          <w:rFonts w:eastAsia="SimSun" w:hAnsi="Times New Roman" w:hint="eastAsia"/>
          <w:szCs w:val="22"/>
          <w:lang w:eastAsia="zh-CN"/>
        </w:rPr>
        <w:t>有可能</w:t>
      </w:r>
      <w:r w:rsidR="00C91DDD">
        <w:rPr>
          <w:rFonts w:eastAsia="SimSun" w:hAnsi="Times New Roman" w:hint="eastAsia"/>
          <w:szCs w:val="22"/>
          <w:lang w:eastAsia="zh-CN"/>
        </w:rPr>
        <w:t>对网络中的</w:t>
      </w:r>
      <w:r w:rsidR="00CA18E1">
        <w:rPr>
          <w:rFonts w:eastAsia="SimSun" w:hAnsi="Times New Roman" w:hint="eastAsia"/>
          <w:szCs w:val="22"/>
          <w:lang w:eastAsia="zh-CN"/>
        </w:rPr>
        <w:t>其他业务</w:t>
      </w:r>
      <w:r w:rsidR="001F3708">
        <w:rPr>
          <w:rFonts w:eastAsia="SimSun" w:hAnsi="Times New Roman" w:hint="eastAsia"/>
          <w:szCs w:val="22"/>
          <w:lang w:eastAsia="zh-CN"/>
        </w:rPr>
        <w:t>信息的传输</w:t>
      </w:r>
      <w:r w:rsidR="00CA18E1">
        <w:rPr>
          <w:rFonts w:eastAsia="SimSun" w:hAnsi="Times New Roman" w:hint="eastAsia"/>
          <w:szCs w:val="22"/>
          <w:lang w:eastAsia="zh-CN"/>
        </w:rPr>
        <w:t>产生干扰。</w:t>
      </w:r>
      <w:r w:rsidR="00B606A6">
        <w:rPr>
          <w:rFonts w:eastAsia="SimSun" w:hAnsi="Times New Roman" w:hint="eastAsia"/>
          <w:szCs w:val="22"/>
          <w:lang w:eastAsia="zh-CN"/>
        </w:rPr>
        <w:t>此外</w:t>
      </w:r>
      <w:r w:rsidR="00240D02">
        <w:rPr>
          <w:rFonts w:eastAsia="SimSun" w:hAnsi="Times New Roman" w:hint="eastAsia"/>
          <w:szCs w:val="22"/>
          <w:lang w:eastAsia="zh-CN"/>
        </w:rPr>
        <w:t>，</w:t>
      </w:r>
      <w:r w:rsidR="00EB0EF9">
        <w:rPr>
          <w:rFonts w:eastAsia="SimSun" w:hAnsi="Times New Roman" w:hint="eastAsia"/>
          <w:szCs w:val="22"/>
          <w:lang w:eastAsia="zh-CN"/>
        </w:rPr>
        <w:t>UE</w:t>
      </w:r>
      <w:r w:rsidR="00EB0EF9">
        <w:rPr>
          <w:rFonts w:eastAsia="SimSun" w:hAnsi="Times New Roman"/>
          <w:szCs w:val="22"/>
          <w:lang w:eastAsia="zh-CN"/>
        </w:rPr>
        <w:t>#</w:t>
      </w:r>
      <w:r w:rsidR="00EB0EF9">
        <w:rPr>
          <w:rFonts w:eastAsia="SimSun" w:hAnsi="Times New Roman" w:hint="eastAsia"/>
          <w:szCs w:val="22"/>
          <w:lang w:eastAsia="zh-CN"/>
        </w:rPr>
        <w:t>k</w:t>
      </w:r>
      <w:r w:rsidR="00EB0EF9">
        <w:rPr>
          <w:rFonts w:eastAsia="SimSun" w:hAnsi="Times New Roman" w:hint="eastAsia"/>
          <w:szCs w:val="22"/>
          <w:lang w:eastAsia="zh-CN"/>
        </w:rPr>
        <w:t>的</w:t>
      </w:r>
      <w:r w:rsidR="00800241">
        <w:rPr>
          <w:rFonts w:eastAsia="SimSun" w:hAnsi="Times New Roman" w:hint="eastAsia"/>
          <w:szCs w:val="22"/>
          <w:lang w:eastAsia="zh-CN"/>
        </w:rPr>
        <w:t>加入</w:t>
      </w:r>
      <w:r w:rsidR="005C2251">
        <w:rPr>
          <w:rFonts w:eastAsia="SimSun" w:hAnsi="Times New Roman" w:hint="eastAsia"/>
          <w:szCs w:val="22"/>
          <w:lang w:eastAsia="zh-CN"/>
        </w:rPr>
        <w:t>有可能</w:t>
      </w:r>
      <w:r w:rsidR="00626CE1">
        <w:rPr>
          <w:rFonts w:eastAsia="SimSun" w:hAnsi="Times New Roman" w:hint="eastAsia"/>
          <w:szCs w:val="22"/>
          <w:lang w:eastAsia="zh-CN"/>
        </w:rPr>
        <w:t>使得本次</w:t>
      </w:r>
      <w:r w:rsidR="0079628E">
        <w:rPr>
          <w:rFonts w:eastAsia="SimSun" w:hAnsi="Times New Roman" w:hint="eastAsia"/>
          <w:szCs w:val="22"/>
          <w:lang w:eastAsia="zh-CN"/>
        </w:rPr>
        <w:t>全局聚合的时间加长</w:t>
      </w:r>
      <w:r w:rsidR="00442B7D">
        <w:rPr>
          <w:rFonts w:eastAsia="SimSun" w:hAnsi="Times New Roman" w:hint="eastAsia"/>
          <w:szCs w:val="22"/>
          <w:lang w:eastAsia="zh-CN"/>
        </w:rPr>
        <w:t>，</w:t>
      </w:r>
      <w:r w:rsidR="00F963E0">
        <w:rPr>
          <w:rFonts w:eastAsia="SimSun" w:hAnsi="Times New Roman" w:hint="eastAsia"/>
          <w:szCs w:val="22"/>
          <w:lang w:eastAsia="zh-CN"/>
        </w:rPr>
        <w:t>特别是</w:t>
      </w:r>
      <w:r w:rsidR="007C2110">
        <w:rPr>
          <w:rFonts w:eastAsia="SimSun" w:hAnsi="Times New Roman" w:hint="eastAsia"/>
          <w:szCs w:val="22"/>
          <w:lang w:eastAsia="zh-CN"/>
        </w:rPr>
        <w:t>其他计算</w:t>
      </w:r>
      <w:r w:rsidR="007C2110">
        <w:rPr>
          <w:rFonts w:eastAsia="SimSun" w:hAnsi="Times New Roman" w:hint="eastAsia"/>
          <w:szCs w:val="22"/>
          <w:lang w:eastAsia="zh-CN"/>
        </w:rPr>
        <w:t>UE</w:t>
      </w:r>
      <w:r w:rsidR="007C2110">
        <w:rPr>
          <w:rFonts w:eastAsia="SimSun" w:hAnsi="Times New Roman" w:hint="eastAsia"/>
          <w:szCs w:val="22"/>
          <w:lang w:eastAsia="zh-CN"/>
        </w:rPr>
        <w:t>的</w:t>
      </w:r>
      <w:r w:rsidR="00AA5F48">
        <w:rPr>
          <w:rFonts w:eastAsia="SimSun" w:hAnsi="Times New Roman" w:hint="eastAsia"/>
          <w:szCs w:val="22"/>
          <w:lang w:eastAsia="zh-CN"/>
        </w:rPr>
        <w:t>本地模型即将上传完成时</w:t>
      </w:r>
      <w:r w:rsidR="00232DA2">
        <w:rPr>
          <w:rFonts w:eastAsia="SimSun" w:hAnsi="Times New Roman" w:hint="eastAsia"/>
          <w:szCs w:val="22"/>
          <w:lang w:eastAsia="zh-CN"/>
        </w:rPr>
        <w:t>，因为</w:t>
      </w:r>
      <w:r w:rsidR="00666B68">
        <w:rPr>
          <w:rFonts w:eastAsia="SimSun" w:hAnsi="Times New Roman" w:hint="eastAsia"/>
          <w:szCs w:val="22"/>
          <w:lang w:eastAsia="zh-CN"/>
        </w:rPr>
        <w:t>中心</w:t>
      </w:r>
      <w:r w:rsidR="003376EE">
        <w:rPr>
          <w:rFonts w:eastAsia="SimSun" w:hAnsi="Times New Roman" w:hint="eastAsia"/>
          <w:szCs w:val="22"/>
          <w:lang w:eastAsia="zh-CN"/>
        </w:rPr>
        <w:t>UE</w:t>
      </w:r>
      <w:r w:rsidR="003376EE">
        <w:rPr>
          <w:rFonts w:eastAsia="SimSun" w:hAnsi="Times New Roman" w:hint="eastAsia"/>
          <w:szCs w:val="22"/>
          <w:lang w:eastAsia="zh-CN"/>
        </w:rPr>
        <w:t>需要等待</w:t>
      </w:r>
      <w:r w:rsidR="00666B68">
        <w:rPr>
          <w:rFonts w:eastAsia="SimSun" w:hAnsi="Times New Roman" w:hint="eastAsia"/>
          <w:szCs w:val="22"/>
          <w:lang w:eastAsia="zh-CN"/>
        </w:rPr>
        <w:t>UE</w:t>
      </w:r>
      <w:r w:rsidR="00666B68">
        <w:rPr>
          <w:rFonts w:eastAsia="SimSun" w:hAnsi="Times New Roman"/>
          <w:szCs w:val="22"/>
          <w:lang w:eastAsia="zh-CN"/>
        </w:rPr>
        <w:t>#</w:t>
      </w:r>
      <w:r w:rsidR="00666B68">
        <w:rPr>
          <w:rFonts w:eastAsia="SimSun" w:hAnsi="Times New Roman" w:hint="eastAsia"/>
          <w:szCs w:val="22"/>
          <w:lang w:eastAsia="zh-CN"/>
        </w:rPr>
        <w:t>k</w:t>
      </w:r>
      <w:r w:rsidR="00092590">
        <w:rPr>
          <w:rFonts w:eastAsia="SimSun" w:hAnsi="Times New Roman" w:hint="eastAsia"/>
          <w:szCs w:val="22"/>
          <w:lang w:eastAsia="zh-CN"/>
        </w:rPr>
        <w:t>的</w:t>
      </w:r>
      <w:r w:rsidR="00541245">
        <w:rPr>
          <w:rFonts w:eastAsia="SimSun" w:hAnsi="Times New Roman" w:hint="eastAsia"/>
          <w:szCs w:val="22"/>
          <w:lang w:eastAsia="zh-CN"/>
        </w:rPr>
        <w:t>本地模型上传后才能实现聚合</w:t>
      </w:r>
      <w:r w:rsidR="00CB1BAD">
        <w:rPr>
          <w:rFonts w:eastAsia="SimSun" w:hAnsi="Times New Roman" w:hint="eastAsia"/>
          <w:szCs w:val="22"/>
          <w:lang w:eastAsia="zh-CN"/>
        </w:rPr>
        <w:t>。</w:t>
      </w:r>
    </w:p>
    <w:p w14:paraId="7350354A" w14:textId="53DA8B79" w:rsidR="00D95D11" w:rsidRDefault="00747677" w:rsidP="007E13E5">
      <w:pPr>
        <w:autoSpaceDE w:val="0"/>
        <w:autoSpaceDN w:val="0"/>
        <w:textAlignment w:val="bottom"/>
        <w:rPr>
          <w:rFonts w:eastAsia="SimSun" w:hAnsi="Times New Roman"/>
          <w:szCs w:val="22"/>
          <w:lang w:eastAsia="zh-CN"/>
        </w:rPr>
      </w:pPr>
      <w:r>
        <w:rPr>
          <w:rFonts w:eastAsia="SimSun" w:hAnsi="Times New Roman" w:hint="eastAsia"/>
          <w:noProof/>
          <w:szCs w:val="22"/>
          <w:lang w:eastAsia="zh-CN"/>
        </w:rPr>
        <w:drawing>
          <wp:inline distT="0" distB="0" distL="0" distR="0" wp14:anchorId="51310768" wp14:editId="441A17B8">
            <wp:extent cx="6480810" cy="3288030"/>
            <wp:effectExtent l="0" t="0" r="0" b="7620"/>
            <wp:docPr id="154" name="图片 154" descr="图表, 箱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descr="图表, 箱线图&#10;&#10;描述已自动生成"/>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480810" cy="3288030"/>
                    </a:xfrm>
                    <a:prstGeom prst="rect">
                      <a:avLst/>
                    </a:prstGeom>
                  </pic:spPr>
                </pic:pic>
              </a:graphicData>
            </a:graphic>
          </wp:inline>
        </w:drawing>
      </w:r>
    </w:p>
    <w:p w14:paraId="337DBA00" w14:textId="09604CE5" w:rsidR="002C4E96" w:rsidRDefault="000C5F2E" w:rsidP="00D75BC4">
      <w:pPr>
        <w:autoSpaceDE w:val="0"/>
        <w:autoSpaceDN w:val="0"/>
        <w:jc w:val="center"/>
        <w:textAlignment w:val="bottom"/>
        <w:rPr>
          <w:rFonts w:eastAsia="SimSun" w:hAnsi="Times New Roman"/>
          <w:noProof/>
          <w:sz w:val="20"/>
          <w:lang w:eastAsia="zh-CN"/>
        </w:rPr>
      </w:pPr>
      <w:r w:rsidRPr="00F55BD6">
        <w:rPr>
          <w:rFonts w:eastAsia="SimSun" w:hAnsi="Times New Roman" w:hint="eastAsia"/>
          <w:noProof/>
          <w:sz w:val="20"/>
          <w:lang w:eastAsia="zh-CN"/>
        </w:rPr>
        <w:t>图</w:t>
      </w:r>
      <w:r w:rsidR="00E1111D">
        <w:rPr>
          <w:rFonts w:eastAsia="SimSun" w:hAnsi="Times New Roman"/>
          <w:noProof/>
          <w:sz w:val="20"/>
          <w:lang w:eastAsia="zh-CN"/>
        </w:rPr>
        <w:t>4</w:t>
      </w:r>
      <w:r>
        <w:rPr>
          <w:rFonts w:eastAsia="SimSun" w:hAnsi="Times New Roman"/>
          <w:noProof/>
          <w:sz w:val="20"/>
          <w:lang w:eastAsia="zh-CN"/>
        </w:rPr>
        <w:t xml:space="preserve"> </w:t>
      </w:r>
      <w:r>
        <w:rPr>
          <w:rFonts w:eastAsia="SimSun" w:hAnsi="Times New Roman" w:hint="eastAsia"/>
          <w:noProof/>
          <w:sz w:val="20"/>
          <w:lang w:eastAsia="zh-CN"/>
        </w:rPr>
        <w:t>模型传输示意图（</w:t>
      </w:r>
      <w:r w:rsidR="00935CF3">
        <w:rPr>
          <w:rFonts w:eastAsia="SimSun" w:hAnsi="Times New Roman" w:hint="eastAsia"/>
          <w:noProof/>
          <w:sz w:val="20"/>
          <w:lang w:eastAsia="zh-CN"/>
        </w:rPr>
        <w:t>新</w:t>
      </w:r>
      <w:r>
        <w:rPr>
          <w:rFonts w:eastAsia="SimSun" w:hAnsi="Times New Roman" w:hint="eastAsia"/>
          <w:noProof/>
          <w:sz w:val="20"/>
          <w:lang w:eastAsia="zh-CN"/>
        </w:rPr>
        <w:t>UE</w:t>
      </w:r>
      <w:r w:rsidR="00F231F4">
        <w:rPr>
          <w:rFonts w:eastAsia="SimSun" w:hAnsi="Times New Roman" w:hint="eastAsia"/>
          <w:noProof/>
          <w:sz w:val="20"/>
          <w:lang w:eastAsia="zh-CN"/>
        </w:rPr>
        <w:t>加入</w:t>
      </w:r>
      <w:r w:rsidR="006F021A">
        <w:rPr>
          <w:rFonts w:eastAsia="SimSun" w:hAnsi="Times New Roman" w:hint="eastAsia"/>
          <w:noProof/>
          <w:sz w:val="20"/>
          <w:lang w:eastAsia="zh-CN"/>
        </w:rPr>
        <w:t>问题</w:t>
      </w:r>
      <w:r>
        <w:rPr>
          <w:rFonts w:eastAsia="SimSun" w:hAnsi="Times New Roman" w:hint="eastAsia"/>
          <w:noProof/>
          <w:sz w:val="20"/>
          <w:lang w:eastAsia="zh-CN"/>
        </w:rPr>
        <w:t>）</w:t>
      </w:r>
    </w:p>
    <w:p w14:paraId="4E72A8C2" w14:textId="77777777" w:rsidR="001870B7" w:rsidRPr="00BB1A35" w:rsidRDefault="001870B7" w:rsidP="00D75BC4">
      <w:pPr>
        <w:autoSpaceDE w:val="0"/>
        <w:autoSpaceDN w:val="0"/>
        <w:jc w:val="center"/>
        <w:textAlignment w:val="bottom"/>
        <w:rPr>
          <w:rFonts w:eastAsia="SimSun" w:hAnsi="Times New Roman"/>
          <w:noProof/>
          <w:sz w:val="20"/>
          <w:lang w:eastAsia="zh-CN"/>
        </w:rPr>
      </w:pPr>
    </w:p>
    <w:p w14:paraId="2BEAF510" w14:textId="6E7906EB" w:rsidR="00BE7123" w:rsidRPr="005B5D2F" w:rsidRDefault="00790F58" w:rsidP="00BE7123">
      <w:pPr>
        <w:pStyle w:val="af0"/>
        <w:numPr>
          <w:ilvl w:val="3"/>
          <w:numId w:val="19"/>
        </w:numPr>
        <w:autoSpaceDE w:val="0"/>
        <w:autoSpaceDN w:val="0"/>
        <w:ind w:firstLineChars="0"/>
        <w:textAlignment w:val="bottom"/>
        <w:rPr>
          <w:rFonts w:ascii="SimSun" w:eastAsia="SimSun" w:hAnsi="SimSun"/>
          <w:b/>
          <w:bCs/>
          <w:noProof/>
          <w:szCs w:val="22"/>
          <w:lang w:eastAsia="zh-CN"/>
        </w:rPr>
      </w:pPr>
      <w:r>
        <w:rPr>
          <w:rFonts w:eastAsia="SimSun" w:hAnsi="Times New Roman" w:hint="eastAsia"/>
          <w:b/>
          <w:bCs/>
          <w:iCs/>
          <w:lang w:eastAsia="zh-CN"/>
        </w:rPr>
        <w:t>正在参与</w:t>
      </w:r>
      <w:r>
        <w:rPr>
          <w:rFonts w:eastAsia="SimSun" w:hAnsi="Times New Roman" w:hint="eastAsia"/>
          <w:b/>
          <w:bCs/>
          <w:iCs/>
          <w:lang w:eastAsia="zh-CN"/>
        </w:rPr>
        <w:t>FL</w:t>
      </w:r>
      <w:r>
        <w:rPr>
          <w:rFonts w:eastAsia="SimSun" w:hAnsi="Times New Roman" w:hint="eastAsia"/>
          <w:b/>
          <w:bCs/>
          <w:iCs/>
          <w:lang w:eastAsia="zh-CN"/>
        </w:rPr>
        <w:t>的</w:t>
      </w:r>
      <w:r w:rsidR="00BE7123" w:rsidRPr="005B5D2F">
        <w:rPr>
          <w:rFonts w:eastAsia="SimSun" w:hAnsi="Times New Roman" w:hint="eastAsia"/>
          <w:b/>
          <w:bCs/>
          <w:iCs/>
          <w:lang w:eastAsia="zh-CN"/>
        </w:rPr>
        <w:t>计算</w:t>
      </w:r>
      <w:r w:rsidR="00BE7123" w:rsidRPr="005B5D2F">
        <w:rPr>
          <w:rFonts w:eastAsia="SimSun" w:hAnsi="Times New Roman" w:hint="eastAsia"/>
          <w:b/>
          <w:bCs/>
          <w:iCs/>
          <w:lang w:eastAsia="zh-CN"/>
        </w:rPr>
        <w:t>UE</w:t>
      </w:r>
      <w:r w:rsidR="00AF7EA0">
        <w:rPr>
          <w:rFonts w:eastAsia="SimSun" w:hAnsi="Times New Roman" w:hint="eastAsia"/>
          <w:b/>
          <w:bCs/>
          <w:iCs/>
          <w:lang w:eastAsia="zh-CN"/>
        </w:rPr>
        <w:t>退出</w:t>
      </w:r>
    </w:p>
    <w:p w14:paraId="7F89DCD4" w14:textId="5A8302CE" w:rsidR="00366898" w:rsidRDefault="000811D3" w:rsidP="007E13E5">
      <w:pPr>
        <w:autoSpaceDE w:val="0"/>
        <w:autoSpaceDN w:val="0"/>
        <w:textAlignment w:val="bottom"/>
        <w:rPr>
          <w:rFonts w:eastAsia="SimSun" w:hAnsi="Times New Roman"/>
          <w:szCs w:val="22"/>
          <w:lang w:eastAsia="zh-CN"/>
        </w:rPr>
      </w:pPr>
      <w:r>
        <w:rPr>
          <w:rFonts w:eastAsia="SimSun" w:hAnsi="Times New Roman" w:hint="eastAsia"/>
          <w:szCs w:val="22"/>
          <w:lang w:eastAsia="zh-CN"/>
        </w:rPr>
        <w:t>对于</w:t>
      </w:r>
      <w:r w:rsidR="00F65D19">
        <w:rPr>
          <w:rFonts w:eastAsia="SimSun" w:hAnsi="Times New Roman" w:hint="eastAsia"/>
          <w:szCs w:val="22"/>
          <w:lang w:eastAsia="zh-CN"/>
        </w:rPr>
        <w:t>正在参与</w:t>
      </w:r>
      <w:r w:rsidR="00F65D19">
        <w:rPr>
          <w:rFonts w:eastAsia="SimSun" w:hAnsi="Times New Roman" w:hint="eastAsia"/>
          <w:szCs w:val="22"/>
          <w:lang w:eastAsia="zh-CN"/>
        </w:rPr>
        <w:t>FL</w:t>
      </w:r>
      <w:r w:rsidR="00F65D19">
        <w:rPr>
          <w:rFonts w:eastAsia="SimSun" w:hAnsi="Times New Roman" w:hint="eastAsia"/>
          <w:szCs w:val="22"/>
          <w:lang w:eastAsia="zh-CN"/>
        </w:rPr>
        <w:t>的</w:t>
      </w:r>
      <w:r>
        <w:rPr>
          <w:rFonts w:eastAsia="SimSun" w:hAnsi="Times New Roman" w:hint="eastAsia"/>
          <w:szCs w:val="22"/>
          <w:lang w:eastAsia="zh-CN"/>
        </w:rPr>
        <w:t>计算</w:t>
      </w:r>
      <w:r>
        <w:rPr>
          <w:rFonts w:eastAsia="SimSun" w:hAnsi="Times New Roman" w:hint="eastAsia"/>
          <w:szCs w:val="22"/>
          <w:lang w:eastAsia="zh-CN"/>
        </w:rPr>
        <w:t>UE</w:t>
      </w:r>
      <w:r>
        <w:rPr>
          <w:rFonts w:eastAsia="SimSun" w:hAnsi="Times New Roman" w:hint="eastAsia"/>
          <w:szCs w:val="22"/>
          <w:lang w:eastAsia="zh-CN"/>
        </w:rPr>
        <w:t>的</w:t>
      </w:r>
      <w:r w:rsidR="00AF7EA0">
        <w:rPr>
          <w:rFonts w:eastAsia="SimSun" w:hAnsi="Times New Roman" w:hint="eastAsia"/>
          <w:szCs w:val="22"/>
          <w:lang w:eastAsia="zh-CN"/>
        </w:rPr>
        <w:t>退出</w:t>
      </w:r>
      <w:r w:rsidR="00EC1184">
        <w:rPr>
          <w:rFonts w:eastAsia="SimSun" w:hAnsi="Times New Roman" w:hint="eastAsia"/>
          <w:szCs w:val="22"/>
          <w:lang w:eastAsia="zh-CN"/>
        </w:rPr>
        <w:t>，</w:t>
      </w:r>
      <w:r w:rsidR="00985884" w:rsidRPr="00886745">
        <w:rPr>
          <w:rFonts w:eastAsia="SimSun" w:hAnsi="Times New Roman" w:hint="eastAsia"/>
          <w:szCs w:val="22"/>
          <w:lang w:eastAsia="zh-CN"/>
        </w:rPr>
        <w:t>应尽量在</w:t>
      </w:r>
      <w:r w:rsidR="00AE42B6">
        <w:rPr>
          <w:rFonts w:eastAsia="SimSun" w:hAnsi="Times New Roman" w:hint="eastAsia"/>
          <w:szCs w:val="22"/>
          <w:lang w:eastAsia="zh-CN"/>
        </w:rPr>
        <w:t>本地模型训练</w:t>
      </w:r>
      <w:r w:rsidR="005D590E">
        <w:rPr>
          <w:rFonts w:eastAsia="SimSun" w:hAnsi="Times New Roman" w:hint="eastAsia"/>
          <w:szCs w:val="22"/>
          <w:lang w:eastAsia="zh-CN"/>
        </w:rPr>
        <w:t>更新</w:t>
      </w:r>
      <w:r w:rsidR="00AE42B6">
        <w:rPr>
          <w:rFonts w:eastAsia="SimSun" w:hAnsi="Times New Roman" w:hint="eastAsia"/>
          <w:szCs w:val="22"/>
          <w:lang w:eastAsia="zh-CN"/>
        </w:rPr>
        <w:t>完成并成功上传</w:t>
      </w:r>
      <w:r w:rsidR="003B52C4">
        <w:rPr>
          <w:rFonts w:eastAsia="SimSun" w:hAnsi="Times New Roman" w:hint="eastAsia"/>
          <w:szCs w:val="22"/>
          <w:lang w:eastAsia="zh-CN"/>
        </w:rPr>
        <w:t>后</w:t>
      </w:r>
      <w:r w:rsidR="00985884" w:rsidRPr="00886745">
        <w:rPr>
          <w:rFonts w:eastAsia="SimSun" w:hAnsi="Times New Roman" w:hint="eastAsia"/>
          <w:szCs w:val="22"/>
          <w:lang w:eastAsia="zh-CN"/>
        </w:rPr>
        <w:t>实施。</w:t>
      </w:r>
      <w:r w:rsidR="00E11914">
        <w:rPr>
          <w:rFonts w:eastAsia="SimSun" w:hAnsi="Times New Roman" w:hint="eastAsia"/>
          <w:szCs w:val="22"/>
          <w:lang w:eastAsia="zh-CN"/>
        </w:rPr>
        <w:t>如图</w:t>
      </w:r>
      <w:r w:rsidR="00E11914">
        <w:rPr>
          <w:rFonts w:eastAsia="SimSun" w:hAnsi="Times New Roman" w:hint="eastAsia"/>
          <w:szCs w:val="22"/>
          <w:lang w:eastAsia="zh-CN"/>
        </w:rPr>
        <w:t>5</w:t>
      </w:r>
      <w:r w:rsidR="00E11914">
        <w:rPr>
          <w:rFonts w:eastAsia="SimSun" w:hAnsi="Times New Roman" w:hint="eastAsia"/>
          <w:szCs w:val="22"/>
          <w:lang w:eastAsia="zh-CN"/>
        </w:rPr>
        <w:t>所示</w:t>
      </w:r>
      <w:r w:rsidR="00880C9A">
        <w:rPr>
          <w:rFonts w:eastAsia="SimSun" w:hAnsi="Times New Roman" w:hint="eastAsia"/>
          <w:szCs w:val="22"/>
          <w:lang w:eastAsia="zh-CN"/>
        </w:rPr>
        <w:t>，</w:t>
      </w:r>
      <w:r w:rsidR="00606DAF">
        <w:rPr>
          <w:rFonts w:eastAsia="SimSun" w:hAnsi="Times New Roman" w:hint="eastAsia"/>
          <w:szCs w:val="22"/>
          <w:lang w:eastAsia="zh-CN"/>
        </w:rPr>
        <w:t>U</w:t>
      </w:r>
      <w:r w:rsidR="00606DAF">
        <w:rPr>
          <w:rFonts w:eastAsia="SimSun" w:hAnsi="Times New Roman"/>
          <w:szCs w:val="22"/>
          <w:lang w:eastAsia="zh-CN"/>
        </w:rPr>
        <w:t>E#1</w:t>
      </w:r>
      <w:r w:rsidR="00606DAF">
        <w:rPr>
          <w:rFonts w:eastAsia="SimSun" w:hAnsi="Times New Roman" w:hint="eastAsia"/>
          <w:szCs w:val="22"/>
          <w:lang w:eastAsia="zh-CN"/>
        </w:rPr>
        <w:t>在</w:t>
      </w:r>
      <w:r w:rsidR="00F97A8A">
        <w:rPr>
          <w:rFonts w:eastAsia="SimSun" w:hAnsi="Times New Roman" w:hint="eastAsia"/>
          <w:szCs w:val="22"/>
          <w:lang w:eastAsia="zh-CN"/>
        </w:rPr>
        <w:t>本地</w:t>
      </w:r>
      <w:r w:rsidR="007F5879">
        <w:rPr>
          <w:rFonts w:eastAsia="SimSun" w:hAnsi="Times New Roman" w:hint="eastAsia"/>
          <w:szCs w:val="22"/>
          <w:lang w:eastAsia="zh-CN"/>
        </w:rPr>
        <w:t>模型未</w:t>
      </w:r>
      <w:r w:rsidR="00615560">
        <w:rPr>
          <w:rFonts w:eastAsia="SimSun" w:hAnsi="Times New Roman" w:hint="eastAsia"/>
          <w:szCs w:val="22"/>
          <w:lang w:eastAsia="zh-CN"/>
        </w:rPr>
        <w:t>完成</w:t>
      </w:r>
      <w:r w:rsidR="007F5879">
        <w:rPr>
          <w:rFonts w:eastAsia="SimSun" w:hAnsi="Times New Roman" w:hint="eastAsia"/>
          <w:szCs w:val="22"/>
          <w:lang w:eastAsia="zh-CN"/>
        </w:rPr>
        <w:t>上传</w:t>
      </w:r>
      <w:r w:rsidR="00D56BB9">
        <w:rPr>
          <w:rFonts w:eastAsia="SimSun" w:hAnsi="Times New Roman" w:hint="eastAsia"/>
          <w:szCs w:val="22"/>
          <w:lang w:eastAsia="zh-CN"/>
        </w:rPr>
        <w:t>前</w:t>
      </w:r>
      <w:r w:rsidR="001C6DE7">
        <w:rPr>
          <w:rFonts w:eastAsia="SimSun" w:hAnsi="Times New Roman" w:hint="eastAsia"/>
          <w:szCs w:val="22"/>
          <w:lang w:eastAsia="zh-CN"/>
        </w:rPr>
        <w:t>退出，此时</w:t>
      </w:r>
      <w:r w:rsidR="001F5318">
        <w:rPr>
          <w:rFonts w:eastAsia="SimSun" w:hAnsi="Times New Roman" w:hint="eastAsia"/>
          <w:szCs w:val="22"/>
          <w:lang w:eastAsia="zh-CN"/>
        </w:rPr>
        <w:t>传输中断</w:t>
      </w:r>
      <w:r w:rsidR="005B77A5">
        <w:rPr>
          <w:rFonts w:eastAsia="SimSun" w:hAnsi="Times New Roman" w:hint="eastAsia"/>
          <w:szCs w:val="22"/>
          <w:lang w:eastAsia="zh-CN"/>
        </w:rPr>
        <w:t>，</w:t>
      </w:r>
      <w:r w:rsidR="00366898">
        <w:rPr>
          <w:rFonts w:eastAsia="SimSun" w:hAnsi="Times New Roman" w:hint="eastAsia"/>
          <w:szCs w:val="22"/>
          <w:lang w:eastAsia="zh-CN"/>
        </w:rPr>
        <w:t>这将会导致</w:t>
      </w:r>
      <w:r w:rsidR="00366898">
        <w:rPr>
          <w:rFonts w:eastAsia="SimSun" w:hAnsi="Times New Roman" w:hint="eastAsia"/>
          <w:szCs w:val="22"/>
          <w:lang w:eastAsia="zh-CN"/>
        </w:rPr>
        <w:t>UE#</w:t>
      </w:r>
      <w:r w:rsidR="00366898">
        <w:rPr>
          <w:rFonts w:eastAsia="SimSun" w:hAnsi="Times New Roman"/>
          <w:szCs w:val="22"/>
          <w:lang w:eastAsia="zh-CN"/>
        </w:rPr>
        <w:t>1</w:t>
      </w:r>
      <w:r w:rsidR="00366898">
        <w:rPr>
          <w:rFonts w:eastAsia="SimSun" w:hAnsi="Times New Roman" w:hint="eastAsia"/>
          <w:szCs w:val="22"/>
          <w:lang w:eastAsia="zh-CN"/>
        </w:rPr>
        <w:t>处</w:t>
      </w:r>
      <w:r w:rsidR="00303D34">
        <w:rPr>
          <w:rFonts w:eastAsia="SimSun" w:hAnsi="Times New Roman" w:hint="eastAsia"/>
          <w:szCs w:val="22"/>
          <w:lang w:eastAsia="zh-CN"/>
        </w:rPr>
        <w:t>计算资源</w:t>
      </w:r>
      <w:r w:rsidR="009F3908">
        <w:rPr>
          <w:rFonts w:eastAsia="SimSun" w:hAnsi="Times New Roman" w:hint="eastAsia"/>
          <w:szCs w:val="22"/>
          <w:lang w:eastAsia="zh-CN"/>
        </w:rPr>
        <w:t>以及通信资源</w:t>
      </w:r>
      <w:r w:rsidR="00303D34">
        <w:rPr>
          <w:rFonts w:eastAsia="SimSun" w:hAnsi="Times New Roman" w:hint="eastAsia"/>
          <w:szCs w:val="22"/>
          <w:lang w:eastAsia="zh-CN"/>
        </w:rPr>
        <w:t>的浪费</w:t>
      </w:r>
      <w:r w:rsidR="006E2874">
        <w:rPr>
          <w:rFonts w:eastAsia="SimSun" w:hAnsi="Times New Roman" w:hint="eastAsia"/>
          <w:szCs w:val="22"/>
          <w:lang w:eastAsia="zh-CN"/>
        </w:rPr>
        <w:t>。主要原因：</w:t>
      </w:r>
      <w:r w:rsidR="00D7571E">
        <w:rPr>
          <w:rFonts w:eastAsia="SimSun" w:hAnsi="Times New Roman" w:hint="eastAsia"/>
          <w:szCs w:val="22"/>
          <w:lang w:eastAsia="zh-CN"/>
        </w:rPr>
        <w:t>UE#</w:t>
      </w:r>
      <w:r w:rsidR="00D7571E">
        <w:rPr>
          <w:rFonts w:eastAsia="SimSun" w:hAnsi="Times New Roman"/>
          <w:szCs w:val="22"/>
          <w:lang w:eastAsia="zh-CN"/>
        </w:rPr>
        <w:t>1</w:t>
      </w:r>
      <w:r w:rsidR="00D7571E">
        <w:rPr>
          <w:rFonts w:eastAsia="SimSun" w:hAnsi="Times New Roman" w:hint="eastAsia"/>
          <w:szCs w:val="22"/>
          <w:lang w:eastAsia="zh-CN"/>
        </w:rPr>
        <w:t>进行计算完成了本地模型的更新</w:t>
      </w:r>
      <w:r w:rsidR="00497413">
        <w:rPr>
          <w:rFonts w:eastAsia="SimSun" w:hAnsi="Times New Roman" w:hint="eastAsia"/>
          <w:szCs w:val="22"/>
          <w:lang w:eastAsia="zh-CN"/>
        </w:rPr>
        <w:t>；同时，</w:t>
      </w:r>
      <w:r w:rsidR="006674F2">
        <w:rPr>
          <w:rFonts w:eastAsia="SimSun" w:hAnsi="Times New Roman" w:hint="eastAsia"/>
          <w:szCs w:val="22"/>
          <w:lang w:eastAsia="zh-CN"/>
        </w:rPr>
        <w:t>gNB</w:t>
      </w:r>
      <w:r w:rsidR="006674F2">
        <w:rPr>
          <w:rFonts w:eastAsia="SimSun" w:hAnsi="Times New Roman" w:hint="eastAsia"/>
          <w:szCs w:val="22"/>
          <w:lang w:eastAsia="zh-CN"/>
        </w:rPr>
        <w:t>也为</w:t>
      </w:r>
      <w:r w:rsidR="006674F2">
        <w:rPr>
          <w:rFonts w:eastAsia="SimSun" w:hAnsi="Times New Roman" w:hint="eastAsia"/>
          <w:szCs w:val="22"/>
          <w:lang w:eastAsia="zh-CN"/>
        </w:rPr>
        <w:t>UE</w:t>
      </w:r>
      <w:r w:rsidR="006674F2">
        <w:rPr>
          <w:rFonts w:eastAsia="SimSun" w:hAnsi="Times New Roman"/>
          <w:szCs w:val="22"/>
          <w:lang w:eastAsia="zh-CN"/>
        </w:rPr>
        <w:t>#1</w:t>
      </w:r>
      <w:r w:rsidR="006674F2">
        <w:rPr>
          <w:rFonts w:eastAsia="SimSun" w:hAnsi="Times New Roman" w:hint="eastAsia"/>
          <w:szCs w:val="22"/>
          <w:lang w:eastAsia="zh-CN"/>
        </w:rPr>
        <w:t>分配</w:t>
      </w:r>
      <w:r w:rsidR="00A91060">
        <w:rPr>
          <w:rFonts w:eastAsia="SimSun" w:hAnsi="Times New Roman" w:hint="eastAsia"/>
          <w:szCs w:val="22"/>
          <w:lang w:eastAsia="zh-CN"/>
        </w:rPr>
        <w:t>，</w:t>
      </w:r>
      <w:r w:rsidR="00A91060">
        <w:rPr>
          <w:rFonts w:eastAsia="SimSun" w:hAnsi="Times New Roman" w:hint="eastAsia"/>
          <w:szCs w:val="22"/>
          <w:lang w:eastAsia="zh-CN"/>
        </w:rPr>
        <w:t>UE</w:t>
      </w:r>
      <w:r w:rsidR="00A91060">
        <w:rPr>
          <w:rFonts w:eastAsia="SimSun" w:hAnsi="Times New Roman"/>
          <w:szCs w:val="22"/>
          <w:lang w:eastAsia="zh-CN"/>
        </w:rPr>
        <w:t>#1</w:t>
      </w:r>
      <w:r w:rsidR="00A91060">
        <w:rPr>
          <w:rFonts w:eastAsia="SimSun" w:hAnsi="Times New Roman" w:hint="eastAsia"/>
          <w:szCs w:val="22"/>
          <w:lang w:eastAsia="zh-CN"/>
        </w:rPr>
        <w:t>也占用了</w:t>
      </w:r>
      <w:r w:rsidR="006674F2">
        <w:rPr>
          <w:rFonts w:eastAsia="SimSun" w:hAnsi="Times New Roman" w:hint="eastAsia"/>
          <w:szCs w:val="22"/>
          <w:lang w:eastAsia="zh-CN"/>
        </w:rPr>
        <w:t>上行链路资源</w:t>
      </w:r>
      <w:r w:rsidR="00E70608">
        <w:rPr>
          <w:rFonts w:eastAsia="SimSun" w:hAnsi="Times New Roman" w:hint="eastAsia"/>
          <w:szCs w:val="22"/>
          <w:lang w:eastAsia="zh-CN"/>
        </w:rPr>
        <w:t>。</w:t>
      </w:r>
      <w:r w:rsidR="005574EE">
        <w:rPr>
          <w:rFonts w:eastAsia="SimSun" w:hAnsi="Times New Roman" w:hint="eastAsia"/>
          <w:szCs w:val="22"/>
          <w:lang w:eastAsia="zh-CN"/>
        </w:rPr>
        <w:t>但是最终</w:t>
      </w:r>
      <w:r w:rsidR="00761B65">
        <w:rPr>
          <w:rFonts w:eastAsia="SimSun" w:hAnsi="Times New Roman" w:hint="eastAsia"/>
          <w:szCs w:val="22"/>
          <w:lang w:eastAsia="zh-CN"/>
        </w:rPr>
        <w:t>UE</w:t>
      </w:r>
      <w:r w:rsidR="00761B65">
        <w:rPr>
          <w:rFonts w:eastAsia="SimSun" w:hAnsi="Times New Roman"/>
          <w:szCs w:val="22"/>
          <w:lang w:eastAsia="zh-CN"/>
        </w:rPr>
        <w:t>#1</w:t>
      </w:r>
      <w:r w:rsidR="00761B65">
        <w:rPr>
          <w:rFonts w:eastAsia="SimSun" w:hAnsi="Times New Roman" w:hint="eastAsia"/>
          <w:szCs w:val="22"/>
          <w:lang w:eastAsia="zh-CN"/>
        </w:rPr>
        <w:t>的本地模型并未用于</w:t>
      </w:r>
      <w:r w:rsidR="00D75413">
        <w:rPr>
          <w:rFonts w:eastAsia="SimSun" w:hAnsi="Times New Roman" w:hint="eastAsia"/>
          <w:szCs w:val="22"/>
          <w:lang w:eastAsia="zh-CN"/>
        </w:rPr>
        <w:t>全局</w:t>
      </w:r>
      <w:r w:rsidR="00761B65">
        <w:rPr>
          <w:rFonts w:eastAsia="SimSun" w:hAnsi="Times New Roman" w:hint="eastAsia"/>
          <w:szCs w:val="22"/>
          <w:lang w:eastAsia="zh-CN"/>
        </w:rPr>
        <w:t>聚合</w:t>
      </w:r>
      <w:r w:rsidR="00D80BF7">
        <w:rPr>
          <w:rFonts w:eastAsia="SimSun" w:hAnsi="Times New Roman" w:hint="eastAsia"/>
          <w:szCs w:val="22"/>
          <w:lang w:eastAsia="zh-CN"/>
        </w:rPr>
        <w:t>。</w:t>
      </w:r>
    </w:p>
    <w:p w14:paraId="1F907623" w14:textId="2E192E83" w:rsidR="000811D3" w:rsidRDefault="00803464" w:rsidP="007E13E5">
      <w:pPr>
        <w:autoSpaceDE w:val="0"/>
        <w:autoSpaceDN w:val="0"/>
        <w:textAlignment w:val="bottom"/>
        <w:rPr>
          <w:rFonts w:eastAsia="SimSun" w:hAnsi="Times New Roman"/>
          <w:szCs w:val="22"/>
          <w:lang w:eastAsia="zh-CN"/>
        </w:rPr>
      </w:pPr>
      <w:r>
        <w:rPr>
          <w:rFonts w:eastAsia="SimSun" w:hAnsi="Times New Roman"/>
          <w:noProof/>
          <w:szCs w:val="22"/>
          <w:lang w:eastAsia="zh-CN"/>
        </w:rPr>
        <w:drawing>
          <wp:inline distT="0" distB="0" distL="0" distR="0" wp14:anchorId="171A1C74" wp14:editId="4601A13C">
            <wp:extent cx="6480810" cy="2934335"/>
            <wp:effectExtent l="0" t="0" r="0" b="0"/>
            <wp:docPr id="155" name="图片 155" descr="图表, 箱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descr="图表, 箱线图&#10;&#10;描述已自动生成"/>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480810" cy="2934335"/>
                    </a:xfrm>
                    <a:prstGeom prst="rect">
                      <a:avLst/>
                    </a:prstGeom>
                  </pic:spPr>
                </pic:pic>
              </a:graphicData>
            </a:graphic>
          </wp:inline>
        </w:drawing>
      </w:r>
    </w:p>
    <w:p w14:paraId="4A132BD7" w14:textId="16A0C1BB" w:rsidR="0046285A" w:rsidRPr="006E1476" w:rsidRDefault="000636EF" w:rsidP="006E1476">
      <w:pPr>
        <w:autoSpaceDE w:val="0"/>
        <w:autoSpaceDN w:val="0"/>
        <w:jc w:val="center"/>
        <w:textAlignment w:val="bottom"/>
        <w:rPr>
          <w:rFonts w:eastAsia="SimSun" w:hAnsi="Times New Roman"/>
          <w:noProof/>
          <w:sz w:val="20"/>
          <w:lang w:eastAsia="zh-CN"/>
        </w:rPr>
      </w:pPr>
      <w:r w:rsidRPr="00F55BD6">
        <w:rPr>
          <w:rFonts w:eastAsia="SimSun" w:hAnsi="Times New Roman" w:hint="eastAsia"/>
          <w:noProof/>
          <w:sz w:val="20"/>
          <w:lang w:eastAsia="zh-CN"/>
        </w:rPr>
        <w:t>图</w:t>
      </w:r>
      <w:r w:rsidR="00BC720C">
        <w:rPr>
          <w:rFonts w:eastAsia="SimSun" w:hAnsi="Times New Roman"/>
          <w:noProof/>
          <w:sz w:val="20"/>
          <w:lang w:eastAsia="zh-CN"/>
        </w:rPr>
        <w:t>5</w:t>
      </w:r>
      <w:r>
        <w:rPr>
          <w:rFonts w:eastAsia="SimSun" w:hAnsi="Times New Roman"/>
          <w:noProof/>
          <w:sz w:val="20"/>
          <w:lang w:eastAsia="zh-CN"/>
        </w:rPr>
        <w:t xml:space="preserve"> </w:t>
      </w:r>
      <w:r>
        <w:rPr>
          <w:rFonts w:eastAsia="SimSun" w:hAnsi="Times New Roman" w:hint="eastAsia"/>
          <w:noProof/>
          <w:sz w:val="20"/>
          <w:lang w:eastAsia="zh-CN"/>
        </w:rPr>
        <w:t>模型传输示意图（</w:t>
      </w:r>
      <w:r w:rsidR="00857571">
        <w:rPr>
          <w:rFonts w:eastAsia="SimSun" w:hAnsi="Times New Roman" w:hint="eastAsia"/>
          <w:szCs w:val="22"/>
          <w:lang w:eastAsia="zh-CN"/>
        </w:rPr>
        <w:t>正在参与</w:t>
      </w:r>
      <w:r w:rsidR="00857571">
        <w:rPr>
          <w:rFonts w:eastAsia="SimSun" w:hAnsi="Times New Roman" w:hint="eastAsia"/>
          <w:szCs w:val="22"/>
          <w:lang w:eastAsia="zh-CN"/>
        </w:rPr>
        <w:t>FL</w:t>
      </w:r>
      <w:r w:rsidR="00857571">
        <w:rPr>
          <w:rFonts w:eastAsia="SimSun" w:hAnsi="Times New Roman" w:hint="eastAsia"/>
          <w:szCs w:val="22"/>
          <w:lang w:eastAsia="zh-CN"/>
        </w:rPr>
        <w:t>的计算</w:t>
      </w:r>
      <w:r w:rsidR="00857571">
        <w:rPr>
          <w:rFonts w:eastAsia="SimSun" w:hAnsi="Times New Roman" w:hint="eastAsia"/>
          <w:szCs w:val="22"/>
          <w:lang w:eastAsia="zh-CN"/>
        </w:rPr>
        <w:t>UE</w:t>
      </w:r>
      <w:r w:rsidR="00857571">
        <w:rPr>
          <w:rFonts w:eastAsia="SimSun" w:hAnsi="Times New Roman" w:hint="eastAsia"/>
          <w:szCs w:val="22"/>
          <w:lang w:eastAsia="zh-CN"/>
        </w:rPr>
        <w:t>的退出</w:t>
      </w:r>
      <w:r>
        <w:rPr>
          <w:rFonts w:eastAsia="SimSun" w:hAnsi="Times New Roman" w:hint="eastAsia"/>
          <w:noProof/>
          <w:sz w:val="20"/>
          <w:lang w:eastAsia="zh-CN"/>
        </w:rPr>
        <w:t>问题）</w:t>
      </w:r>
    </w:p>
    <w:p w14:paraId="3D65F1A4" w14:textId="77777777" w:rsidR="0046285A" w:rsidRPr="00E91867" w:rsidRDefault="0046285A" w:rsidP="00E91867">
      <w:pPr>
        <w:pStyle w:val="af0"/>
        <w:numPr>
          <w:ilvl w:val="0"/>
          <w:numId w:val="44"/>
        </w:numPr>
        <w:autoSpaceDE w:val="0"/>
        <w:autoSpaceDN w:val="0"/>
        <w:ind w:left="426" w:firstLineChars="0" w:hanging="426"/>
        <w:textAlignment w:val="bottom"/>
        <w:rPr>
          <w:rFonts w:eastAsia="SimSun" w:hAnsi="Times New Roman"/>
          <w:b/>
          <w:bCs/>
          <w:iCs/>
          <w:sz w:val="24"/>
          <w:szCs w:val="21"/>
          <w:lang w:eastAsia="zh-CN"/>
        </w:rPr>
      </w:pPr>
      <w:r w:rsidRPr="00E91867">
        <w:rPr>
          <w:rFonts w:eastAsia="SimSun" w:hAnsi="Times New Roman" w:hint="eastAsia"/>
          <w:b/>
          <w:bCs/>
          <w:iCs/>
          <w:sz w:val="24"/>
          <w:szCs w:val="21"/>
          <w:lang w:eastAsia="zh-CN"/>
        </w:rPr>
        <w:t>服务保障机制</w:t>
      </w:r>
    </w:p>
    <w:p w14:paraId="0AF3E404" w14:textId="77777777" w:rsidR="0046285A" w:rsidRDefault="0046285A" w:rsidP="0046285A">
      <w:pPr>
        <w:autoSpaceDE w:val="0"/>
        <w:autoSpaceDN w:val="0"/>
        <w:textAlignment w:val="bottom"/>
        <w:rPr>
          <w:rFonts w:eastAsia="SimSun" w:hAnsi="Times New Roman"/>
          <w:lang w:eastAsia="zh-CN"/>
        </w:rPr>
      </w:pPr>
      <w:r>
        <w:rPr>
          <w:rFonts w:eastAsia="SimSun" w:hAnsi="Times New Roman" w:hint="eastAsia"/>
          <w:lang w:eastAsia="zh-CN"/>
        </w:rPr>
        <w:lastRenderedPageBreak/>
        <w:t>我们定义：</w:t>
      </w:r>
    </w:p>
    <w:p w14:paraId="497F3336" w14:textId="77777777" w:rsidR="0046285A" w:rsidRDefault="00A80360" w:rsidP="0046285A">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hint="eastAsia"/>
                <w:noProof/>
                <w:szCs w:val="22"/>
                <w:lang w:eastAsia="zh-CN"/>
              </w:rPr>
              <m:t>T</m:t>
            </m:r>
          </m:e>
          <m:sub>
            <m:r>
              <m:rPr>
                <m:sty m:val="bi"/>
              </m:rPr>
              <w:rPr>
                <w:rFonts w:ascii="Cambria Math" w:eastAsia="SimSun" w:hAnsi="Cambria Math"/>
                <w:noProof/>
                <w:szCs w:val="22"/>
                <w:lang w:eastAsia="zh-CN"/>
              </w:rPr>
              <m:t>remain</m:t>
            </m:r>
          </m:sub>
        </m:sSub>
      </m:oMath>
      <w:r w:rsidR="0046285A" w:rsidRPr="00F21DDF">
        <w:rPr>
          <w:rFonts w:eastAsia="SimSun" w:hAnsi="Times New Roman"/>
          <w:b/>
          <w:bCs/>
          <w:noProof/>
          <w:szCs w:val="22"/>
          <w:lang w:eastAsia="zh-CN"/>
        </w:rPr>
        <w:t xml:space="preserve"> </w:t>
      </w:r>
      <w:r w:rsidR="0046285A" w:rsidRPr="00F21DDF">
        <w:rPr>
          <w:rFonts w:eastAsia="SimSun" w:hAnsi="Times New Roman"/>
          <w:noProof/>
          <w:szCs w:val="22"/>
          <w:lang w:eastAsia="zh-CN"/>
        </w:rPr>
        <w:t xml:space="preserve">--- </w:t>
      </w:r>
      <w:r w:rsidR="0046285A">
        <w:rPr>
          <w:rFonts w:eastAsia="SimSun" w:hAnsi="Times New Roman" w:hint="eastAsia"/>
          <w:noProof/>
          <w:szCs w:val="22"/>
          <w:lang w:eastAsia="zh-CN"/>
        </w:rPr>
        <w:t>中心</w:t>
      </w:r>
      <w:r w:rsidR="0046285A">
        <w:rPr>
          <w:rFonts w:eastAsia="SimSun" w:hAnsi="Times New Roman" w:hint="eastAsia"/>
          <w:noProof/>
          <w:szCs w:val="22"/>
          <w:lang w:eastAsia="zh-CN"/>
        </w:rPr>
        <w:t>U</w:t>
      </w:r>
      <w:r w:rsidR="0046285A">
        <w:rPr>
          <w:rFonts w:eastAsia="SimSun" w:hAnsi="Times New Roman"/>
          <w:noProof/>
          <w:szCs w:val="22"/>
          <w:lang w:eastAsia="zh-CN"/>
        </w:rPr>
        <w:t>E</w:t>
      </w:r>
      <w:r w:rsidR="0046285A">
        <w:rPr>
          <w:rFonts w:eastAsia="SimSun" w:hAnsi="Times New Roman" w:hint="eastAsia"/>
          <w:noProof/>
          <w:szCs w:val="22"/>
          <w:lang w:eastAsia="zh-CN"/>
        </w:rPr>
        <w:t>可提供服务的剩余时间，即从当前时刻</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到</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该中心</w:t>
      </w:r>
      <w:r w:rsidR="0046285A">
        <w:rPr>
          <w:rFonts w:eastAsia="SimSun" w:hAnsi="Times New Roman" w:hint="eastAsia"/>
          <w:noProof/>
          <w:szCs w:val="22"/>
          <w:lang w:eastAsia="zh-CN"/>
        </w:rPr>
        <w:t>UE</w:t>
      </w:r>
      <w:r w:rsidR="0046285A" w:rsidRPr="003423FC">
        <w:rPr>
          <w:rFonts w:eastAsia="SimSun" w:hAnsi="Times New Roman" w:hint="eastAsia"/>
          <w:noProof/>
          <w:color w:val="FF0000"/>
          <w:szCs w:val="22"/>
          <w:lang w:eastAsia="zh-CN"/>
        </w:rPr>
        <w:t>没有能力再提供服务</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的时间的估计值；</w:t>
      </w:r>
      <w:r w:rsidR="0046285A" w:rsidRPr="00F21DDF">
        <w:rPr>
          <w:rFonts w:eastAsia="SimSun" w:hAnsi="Times New Roman"/>
          <w:noProof/>
          <w:szCs w:val="22"/>
          <w:lang w:eastAsia="zh-CN"/>
        </w:rPr>
        <w:t xml:space="preserve"> </w:t>
      </w:r>
    </w:p>
    <w:p w14:paraId="2FDC7C94" w14:textId="77777777" w:rsidR="0046285A" w:rsidRPr="0076290A" w:rsidRDefault="0046285A" w:rsidP="0046285A">
      <w:pPr>
        <w:autoSpaceDE w:val="0"/>
        <w:autoSpaceDN w:val="0"/>
        <w:textAlignment w:val="bottom"/>
        <w:rPr>
          <w:rFonts w:eastAsia="SimSun" w:hAnsi="Times New Roman"/>
          <w:noProof/>
          <w:color w:val="FF0000"/>
          <w:sz w:val="20"/>
          <w:lang w:eastAsia="zh-CN"/>
        </w:rPr>
      </w:pPr>
      <w:r w:rsidRPr="0076290A">
        <w:rPr>
          <w:rFonts w:eastAsia="SimSun" w:hAnsi="Times New Roman" w:hint="eastAsia"/>
          <w:noProof/>
          <w:color w:val="FF0000"/>
          <w:sz w:val="20"/>
          <w:lang w:eastAsia="zh-CN"/>
        </w:rPr>
        <w:t>注：这里的</w:t>
      </w:r>
      <w:r>
        <w:rPr>
          <w:rFonts w:eastAsia="SimSun" w:hAnsi="Times New Roman" w:hint="eastAsia"/>
          <w:noProof/>
          <w:color w:val="FF0000"/>
          <w:sz w:val="20"/>
          <w:lang w:eastAsia="zh-CN"/>
        </w:rPr>
        <w:t xml:space="preserve"> </w:t>
      </w:r>
      <w:r w:rsidRPr="00637DAC">
        <w:rPr>
          <w:rFonts w:eastAsia="SimSun" w:hAnsi="Times New Roman" w:hint="eastAsia"/>
          <w:noProof/>
          <w:color w:val="FF0000"/>
          <w:sz w:val="20"/>
          <w:lang w:eastAsia="zh-CN"/>
        </w:rPr>
        <w:t>没有能力再提供服务</w:t>
      </w:r>
      <w:r>
        <w:rPr>
          <w:rFonts w:eastAsia="SimSun" w:hAnsi="Times New Roman" w:hint="eastAsia"/>
          <w:noProof/>
          <w:color w:val="FF0000"/>
          <w:sz w:val="20"/>
          <w:lang w:eastAsia="zh-CN"/>
        </w:rPr>
        <w:t xml:space="preserve"> </w:t>
      </w:r>
      <w:r w:rsidRPr="0076290A">
        <w:rPr>
          <w:rFonts w:eastAsia="SimSun" w:hAnsi="Times New Roman" w:hint="eastAsia"/>
          <w:noProof/>
          <w:color w:val="FF0000"/>
          <w:sz w:val="20"/>
          <w:lang w:eastAsia="zh-CN"/>
        </w:rPr>
        <w:t>指的是计算或通信能力等；而不是服务时间超过</w:t>
      </w:r>
      <m:oMath>
        <m:sSub>
          <m:sSubPr>
            <m:ctrlPr>
              <w:rPr>
                <w:rFonts w:ascii="Cambria Math" w:eastAsia="SimSun" w:hAnsi="Cambria Math"/>
                <w:b/>
                <w:bCs/>
                <w:i/>
                <w:color w:val="FF0000"/>
                <w:sz w:val="20"/>
                <w:lang w:eastAsia="zh-CN"/>
              </w:rPr>
            </m:ctrlPr>
          </m:sSubPr>
          <m:e>
            <m:r>
              <m:rPr>
                <m:sty m:val="bi"/>
              </m:rPr>
              <w:rPr>
                <w:rFonts w:ascii="Cambria Math" w:eastAsia="SimSun" w:hAnsi="Cambria Math"/>
                <w:color w:val="FF0000"/>
                <w:sz w:val="20"/>
                <w:lang w:eastAsia="zh-CN"/>
              </w:rPr>
              <m:t>τ</m:t>
            </m:r>
          </m:e>
          <m:sub>
            <m:r>
              <m:rPr>
                <m:sty m:val="bi"/>
              </m:rPr>
              <w:rPr>
                <w:rFonts w:ascii="Cambria Math" w:eastAsia="SimSun" w:hAnsi="Cambria Math" w:hint="eastAsia"/>
                <w:color w:val="FF0000"/>
                <w:sz w:val="20"/>
                <w:lang w:eastAsia="zh-CN"/>
              </w:rPr>
              <m:t>S</m:t>
            </m:r>
          </m:sub>
        </m:sSub>
      </m:oMath>
    </w:p>
    <w:p w14:paraId="38A40B10" w14:textId="024031C7" w:rsidR="0046285A" w:rsidRDefault="00A80360" w:rsidP="0046285A">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szCs w:val="22"/>
                <w:lang w:eastAsia="zh-CN"/>
              </w:rPr>
              <m:t>τ</m:t>
            </m:r>
          </m:e>
          <m:sub>
            <m:r>
              <m:rPr>
                <m:sty m:val="bi"/>
              </m:rPr>
              <w:rPr>
                <w:rFonts w:ascii="Cambria Math" w:eastAsia="SimSun" w:hAnsi="Cambria Math"/>
                <w:noProof/>
                <w:szCs w:val="22"/>
                <w:lang w:eastAsia="zh-CN"/>
              </w:rPr>
              <m:t>remain</m:t>
            </m:r>
          </m:sub>
        </m:sSub>
      </m:oMath>
      <w:r w:rsidR="0046285A">
        <w:rPr>
          <w:rFonts w:eastAsia="SimSun" w:hAnsi="Times New Roman"/>
          <w:b/>
          <w:bCs/>
          <w:noProof/>
          <w:szCs w:val="22"/>
          <w:lang w:eastAsia="zh-CN"/>
        </w:rPr>
        <w:t xml:space="preserve"> </w:t>
      </w:r>
      <w:r w:rsidR="0046285A" w:rsidRPr="00F21DDF">
        <w:rPr>
          <w:rFonts w:eastAsia="SimSun" w:hAnsi="Times New Roman"/>
          <w:noProof/>
          <w:szCs w:val="22"/>
          <w:lang w:eastAsia="zh-CN"/>
        </w:rPr>
        <w:t>---</w:t>
      </w:r>
      <w:r w:rsidR="0046285A">
        <w:rPr>
          <w:rFonts w:eastAsia="SimSun" w:hAnsi="Times New Roman"/>
          <w:noProof/>
          <w:szCs w:val="22"/>
          <w:lang w:eastAsia="zh-CN"/>
        </w:rPr>
        <w:t xml:space="preserve"> </w:t>
      </w:r>
      <w:r w:rsidR="0051671E">
        <w:rPr>
          <w:rFonts w:eastAsia="SimSun" w:hAnsi="Times New Roman" w:hint="eastAsia"/>
          <w:noProof/>
          <w:szCs w:val="22"/>
          <w:lang w:eastAsia="zh-CN"/>
        </w:rPr>
        <w:t>中心</w:t>
      </w:r>
      <w:r w:rsidR="0051671E">
        <w:rPr>
          <w:rFonts w:eastAsia="SimSun" w:hAnsi="Times New Roman" w:hint="eastAsia"/>
          <w:noProof/>
          <w:szCs w:val="22"/>
          <w:lang w:eastAsia="zh-CN"/>
        </w:rPr>
        <w:t>UE</w:t>
      </w:r>
      <w:r w:rsidR="0046285A">
        <w:rPr>
          <w:rFonts w:eastAsia="SimSun" w:hAnsi="Times New Roman" w:hint="eastAsia"/>
          <w:noProof/>
          <w:szCs w:val="22"/>
          <w:lang w:eastAsia="zh-CN"/>
        </w:rPr>
        <w:t>规定服务的剩余时间，即从当前时刻</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到</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服务周期</w:t>
      </w:r>
      <m:oMath>
        <m:sSub>
          <m:sSubPr>
            <m:ctrlPr>
              <w:rPr>
                <w:rFonts w:ascii="Cambria Math" w:eastAsia="SimSun" w:hAnsi="Cambria Math"/>
                <w:b/>
                <w:bCs/>
                <w:i/>
                <w:sz w:val="20"/>
                <w:lang w:eastAsia="zh-CN"/>
              </w:rPr>
            </m:ctrlPr>
          </m:sSubPr>
          <m:e>
            <m:r>
              <m:rPr>
                <m:sty m:val="bi"/>
              </m:rPr>
              <w:rPr>
                <w:rFonts w:ascii="Cambria Math" w:eastAsia="SimSun" w:hAnsi="Cambria Math"/>
                <w:sz w:val="20"/>
                <w:lang w:eastAsia="zh-CN"/>
              </w:rPr>
              <m:t>τ</m:t>
            </m:r>
          </m:e>
          <m:sub>
            <m:r>
              <m:rPr>
                <m:sty m:val="bi"/>
              </m:rPr>
              <w:rPr>
                <w:rFonts w:ascii="Cambria Math" w:eastAsia="SimSun" w:hAnsi="Cambria Math" w:hint="eastAsia"/>
                <w:sz w:val="20"/>
                <w:lang w:eastAsia="zh-CN"/>
              </w:rPr>
              <m:t>S</m:t>
            </m:r>
          </m:sub>
        </m:sSub>
      </m:oMath>
      <w:r w:rsidR="0046285A">
        <w:rPr>
          <w:rFonts w:eastAsia="SimSun" w:hAnsi="Times New Roman" w:hint="eastAsia"/>
          <w:noProof/>
          <w:szCs w:val="22"/>
          <w:lang w:eastAsia="zh-CN"/>
        </w:rPr>
        <w:t>结束时刻</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的时间；</w:t>
      </w:r>
    </w:p>
    <w:p w14:paraId="1E6028D0" w14:textId="403CDBB2" w:rsidR="00250ED6" w:rsidRPr="002921B4" w:rsidRDefault="00A80360" w:rsidP="0046285A">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min</m:t>
            </m:r>
          </m:sub>
        </m:sSub>
      </m:oMath>
      <w:r w:rsidR="00726E09">
        <w:rPr>
          <w:rFonts w:eastAsia="SimSun" w:hAnsi="Times New Roman"/>
          <w:noProof/>
          <w:szCs w:val="22"/>
          <w:lang w:eastAsia="zh-CN"/>
        </w:rPr>
        <w:t xml:space="preserve"> --- </w:t>
      </w:r>
      <w:r w:rsidR="00726E09">
        <w:rPr>
          <w:rFonts w:eastAsia="SimSun" w:hAnsi="Times New Roman" w:hint="eastAsia"/>
          <w:noProof/>
          <w:szCs w:val="22"/>
          <w:lang w:eastAsia="zh-CN"/>
        </w:rPr>
        <w:t>中心</w:t>
      </w:r>
      <w:r w:rsidR="00726E09">
        <w:rPr>
          <w:rFonts w:eastAsia="SimSun" w:hAnsi="Times New Roman" w:hint="eastAsia"/>
          <w:noProof/>
          <w:szCs w:val="22"/>
          <w:lang w:eastAsia="zh-CN"/>
        </w:rPr>
        <w:t>UE</w:t>
      </w:r>
      <w:r w:rsidR="00726E09">
        <w:rPr>
          <w:rFonts w:eastAsia="SimSun" w:hAnsi="Times New Roman" w:hint="eastAsia"/>
          <w:noProof/>
          <w:szCs w:val="22"/>
          <w:lang w:eastAsia="zh-CN"/>
        </w:rPr>
        <w:t>剩余</w:t>
      </w:r>
      <w:r w:rsidR="00B93628">
        <w:rPr>
          <w:rFonts w:eastAsia="SimSun" w:hAnsi="Times New Roman" w:hint="eastAsia"/>
          <w:noProof/>
          <w:szCs w:val="22"/>
          <w:lang w:eastAsia="zh-CN"/>
        </w:rPr>
        <w:t>时间</w:t>
      </w:r>
      <w:r w:rsidR="00AD7F64">
        <w:rPr>
          <w:rFonts w:eastAsia="SimSun" w:hAnsi="Times New Roman" w:hint="eastAsia"/>
          <w:noProof/>
          <w:szCs w:val="22"/>
          <w:lang w:eastAsia="zh-CN"/>
        </w:rPr>
        <w:t>，</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=min⁡[</m:t>
        </m:r>
        <m:sSub>
          <m:sSubPr>
            <m:ctrlPr>
              <w:rPr>
                <w:rFonts w:ascii="Cambria Math" w:eastAsia="SimSun" w:hAnsi="Cambria Math"/>
                <w:i/>
                <w:noProof/>
                <w:szCs w:val="22"/>
                <w:lang w:eastAsia="zh-CN"/>
              </w:rPr>
            </m:ctrlPr>
          </m:sSubPr>
          <m:e>
            <m:r>
              <w:rPr>
                <w:rFonts w:ascii="Cambria Math" w:eastAsia="SimSun" w:hAnsi="Cambria Math" w:hint="eastAsia"/>
                <w:noProof/>
                <w:szCs w:val="22"/>
                <w:lang w:eastAsia="zh-CN"/>
              </w:rPr>
              <m:t>T</m:t>
            </m:r>
          </m:e>
          <m:sub>
            <m:r>
              <w:rPr>
                <w:rFonts w:ascii="Cambria Math" w:eastAsia="SimSun" w:hAnsi="Cambria Math"/>
                <w:noProof/>
                <w:szCs w:val="22"/>
                <w:lang w:eastAsia="zh-CN"/>
              </w:rPr>
              <m:t>remain</m:t>
            </m:r>
          </m:sub>
        </m:sSub>
        <m:r>
          <w:rPr>
            <w:rFonts w:ascii="Cambria Math" w:eastAsia="SimSun" w:hAnsi="Cambria Math"/>
            <w:noProof/>
            <w:szCs w:val="22"/>
            <w:lang w:eastAsia="zh-CN"/>
          </w:rPr>
          <m: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τ</m:t>
            </m:r>
          </m:e>
          <m:sub>
            <m:r>
              <w:rPr>
                <w:rFonts w:ascii="Cambria Math" w:eastAsia="SimSun" w:hAnsi="Cambria Math"/>
                <w:noProof/>
                <w:szCs w:val="22"/>
                <w:lang w:eastAsia="zh-CN"/>
              </w:rPr>
              <m:t>remain</m:t>
            </m:r>
          </m:sub>
        </m:sSub>
        <m:r>
          <w:rPr>
            <w:rFonts w:ascii="Cambria Math" w:eastAsia="SimSun" w:hAnsi="Cambria Math"/>
            <w:noProof/>
            <w:szCs w:val="22"/>
            <w:lang w:eastAsia="zh-CN"/>
          </w:rPr>
          <m:t>]</m:t>
        </m:r>
      </m:oMath>
      <w:r w:rsidR="00AD7F64">
        <w:rPr>
          <w:rFonts w:eastAsia="SimSun" w:hAnsi="Times New Roman" w:hint="eastAsia"/>
          <w:noProof/>
          <w:szCs w:val="22"/>
          <w:lang w:eastAsia="zh-CN"/>
        </w:rPr>
        <w:t>，即</w:t>
      </w:r>
      <m:oMath>
        <m:sSub>
          <m:sSubPr>
            <m:ctrlPr>
              <w:rPr>
                <w:rFonts w:ascii="Cambria Math" w:eastAsia="SimSun" w:hAnsi="Cambria Math"/>
                <w:i/>
                <w:noProof/>
                <w:szCs w:val="22"/>
                <w:lang w:eastAsia="zh-CN"/>
              </w:rPr>
            </m:ctrlPr>
          </m:sSubPr>
          <m:e>
            <m:r>
              <w:rPr>
                <w:rFonts w:ascii="Cambria Math" w:eastAsia="SimSun" w:hAnsi="Cambria Math" w:hint="eastAsia"/>
                <w:noProof/>
                <w:szCs w:val="22"/>
                <w:lang w:eastAsia="zh-CN"/>
              </w:rPr>
              <m:t>T</m:t>
            </m:r>
          </m:e>
          <m:sub>
            <m:r>
              <w:rPr>
                <w:rFonts w:ascii="Cambria Math" w:eastAsia="SimSun" w:hAnsi="Cambria Math"/>
                <w:noProof/>
                <w:szCs w:val="22"/>
                <w:lang w:eastAsia="zh-CN"/>
              </w:rPr>
              <m:t>remain</m:t>
            </m:r>
          </m:sub>
        </m:sSub>
      </m:oMath>
      <w:r w:rsidR="00071ED4">
        <w:rPr>
          <w:rFonts w:eastAsia="SimSun" w:hAnsi="Times New Roman" w:hint="eastAsia"/>
          <w:noProof/>
          <w:szCs w:val="22"/>
          <w:lang w:eastAsia="zh-CN"/>
        </w:rPr>
        <w:t>和</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τ</m:t>
            </m:r>
          </m:e>
          <m:sub>
            <m:r>
              <w:rPr>
                <w:rFonts w:ascii="Cambria Math" w:eastAsia="SimSun" w:hAnsi="Cambria Math"/>
                <w:noProof/>
                <w:szCs w:val="22"/>
                <w:lang w:eastAsia="zh-CN"/>
              </w:rPr>
              <m:t>remain</m:t>
            </m:r>
          </m:sub>
        </m:sSub>
      </m:oMath>
      <w:r w:rsidR="00284D88">
        <w:rPr>
          <w:rFonts w:eastAsia="SimSun" w:hAnsi="Times New Roman" w:hint="eastAsia"/>
          <w:noProof/>
          <w:szCs w:val="22"/>
          <w:lang w:eastAsia="zh-CN"/>
        </w:rPr>
        <w:t>的最小值</w:t>
      </w:r>
      <w:r w:rsidR="004A39AD">
        <w:rPr>
          <w:rFonts w:eastAsia="SimSun" w:hAnsi="Times New Roman" w:hint="eastAsia"/>
          <w:noProof/>
          <w:szCs w:val="22"/>
          <w:lang w:eastAsia="zh-CN"/>
        </w:rPr>
        <w:t>；</w:t>
      </w:r>
    </w:p>
    <w:p w14:paraId="084941BA" w14:textId="7DAA792E" w:rsidR="0046285A" w:rsidRPr="00F21DDF" w:rsidRDefault="00A80360" w:rsidP="0046285A">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1</m:t>
            </m:r>
          </m:sub>
        </m:sSub>
      </m:oMath>
      <w:r w:rsidR="0046285A" w:rsidRPr="00F21DDF">
        <w:rPr>
          <w:rFonts w:eastAsia="SimSun" w:hAnsi="Times New Roman"/>
          <w:noProof/>
          <w:szCs w:val="22"/>
          <w:lang w:eastAsia="zh-CN"/>
        </w:rPr>
        <w:t xml:space="preserve"> --- </w:t>
      </w:r>
      <w:r w:rsidR="0046285A">
        <w:rPr>
          <w:rFonts w:eastAsia="SimSun" w:hAnsi="Times New Roman" w:hint="eastAsia"/>
          <w:noProof/>
          <w:szCs w:val="22"/>
          <w:lang w:eastAsia="zh-CN"/>
        </w:rPr>
        <w:t>中心</w:t>
      </w:r>
      <w:r w:rsidR="0096365C">
        <w:rPr>
          <w:rFonts w:eastAsia="SimSun" w:hAnsi="Times New Roman" w:hint="eastAsia"/>
          <w:noProof/>
          <w:szCs w:val="22"/>
          <w:lang w:eastAsia="zh-CN"/>
        </w:rPr>
        <w:t>UE</w:t>
      </w:r>
      <w:r w:rsidR="008C1499">
        <w:rPr>
          <w:rFonts w:eastAsia="SimSun" w:hAnsi="Times New Roman" w:hint="eastAsia"/>
          <w:noProof/>
          <w:szCs w:val="22"/>
          <w:lang w:eastAsia="zh-CN"/>
        </w:rPr>
        <w:t>完成</w:t>
      </w:r>
      <w:r w:rsidR="0046285A">
        <w:rPr>
          <w:rFonts w:eastAsia="SimSun" w:hAnsi="Times New Roman" w:hint="eastAsia"/>
          <w:noProof/>
          <w:szCs w:val="22"/>
          <w:lang w:eastAsia="zh-CN"/>
        </w:rPr>
        <w:t>本</w:t>
      </w:r>
      <w:r w:rsidR="007D7901">
        <w:rPr>
          <w:rFonts w:eastAsia="SimSun" w:hAnsi="Times New Roman" w:hint="eastAsia"/>
          <w:noProof/>
          <w:szCs w:val="22"/>
          <w:lang w:eastAsia="zh-CN"/>
        </w:rPr>
        <w:t>次</w:t>
      </w:r>
      <w:r w:rsidR="0046285A">
        <w:rPr>
          <w:rFonts w:eastAsia="SimSun" w:hAnsi="Times New Roman" w:hint="eastAsia"/>
          <w:noProof/>
          <w:szCs w:val="22"/>
          <w:lang w:eastAsia="zh-CN"/>
        </w:rPr>
        <w:t>全局聚合所需的剩余时间，即从当前时刻</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到</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中心</w:t>
      </w:r>
      <w:r w:rsidR="0096365C">
        <w:rPr>
          <w:rFonts w:eastAsia="SimSun" w:hAnsi="Times New Roman" w:hint="eastAsia"/>
          <w:noProof/>
          <w:szCs w:val="22"/>
          <w:lang w:eastAsia="zh-CN"/>
        </w:rPr>
        <w:t>UE</w:t>
      </w:r>
      <w:r w:rsidR="0046285A">
        <w:rPr>
          <w:rFonts w:eastAsia="SimSun" w:hAnsi="Times New Roman" w:hint="eastAsia"/>
          <w:noProof/>
          <w:szCs w:val="22"/>
          <w:lang w:eastAsia="zh-CN"/>
        </w:rPr>
        <w:t>完成本</w:t>
      </w:r>
      <w:r w:rsidR="00673269">
        <w:rPr>
          <w:rFonts w:eastAsia="SimSun" w:hAnsi="Times New Roman" w:hint="eastAsia"/>
          <w:noProof/>
          <w:szCs w:val="22"/>
          <w:lang w:eastAsia="zh-CN"/>
        </w:rPr>
        <w:t>次</w:t>
      </w:r>
      <w:r w:rsidR="0046285A">
        <w:rPr>
          <w:rFonts w:eastAsia="SimSun" w:hAnsi="Times New Roman" w:hint="eastAsia"/>
          <w:noProof/>
          <w:szCs w:val="22"/>
          <w:lang w:eastAsia="zh-CN"/>
        </w:rPr>
        <w:t>全局聚合的时间；</w:t>
      </w:r>
    </w:p>
    <w:p w14:paraId="7D6B3909" w14:textId="0F35773F" w:rsidR="0046285A" w:rsidRPr="00F21DDF" w:rsidRDefault="00A80360" w:rsidP="0046285A">
      <w:pPr>
        <w:autoSpaceDE w:val="0"/>
        <w:autoSpaceDN w:val="0"/>
        <w:textAlignment w:val="bottom"/>
        <w:rPr>
          <w:rFonts w:eastAsia="SimSun" w:hAnsi="Times New Roman"/>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2</m:t>
            </m:r>
          </m:sub>
        </m:sSub>
      </m:oMath>
      <w:r w:rsidR="0046285A" w:rsidRPr="00F21DDF">
        <w:rPr>
          <w:rFonts w:eastAsia="SimSun" w:hAnsi="Times New Roman"/>
          <w:noProof/>
          <w:szCs w:val="22"/>
          <w:lang w:eastAsia="zh-CN"/>
        </w:rPr>
        <w:t xml:space="preserve"> --- </w:t>
      </w:r>
      <w:r w:rsidR="0046285A">
        <w:rPr>
          <w:rFonts w:eastAsia="SimSun" w:hAnsi="Times New Roman" w:hint="eastAsia"/>
          <w:noProof/>
          <w:szCs w:val="22"/>
          <w:lang w:eastAsia="zh-CN"/>
        </w:rPr>
        <w:t>中心</w:t>
      </w:r>
      <w:r w:rsidR="0096365C">
        <w:rPr>
          <w:rFonts w:eastAsia="SimSun" w:hAnsi="Times New Roman" w:hint="eastAsia"/>
          <w:noProof/>
          <w:szCs w:val="22"/>
          <w:lang w:eastAsia="zh-CN"/>
        </w:rPr>
        <w:t>UE</w:t>
      </w:r>
      <w:r w:rsidR="006F215B">
        <w:rPr>
          <w:rFonts w:eastAsia="SimSun" w:hAnsi="Times New Roman" w:hint="eastAsia"/>
          <w:noProof/>
          <w:szCs w:val="22"/>
          <w:lang w:eastAsia="zh-CN"/>
        </w:rPr>
        <w:t>完成</w:t>
      </w:r>
      <w:r w:rsidR="0046285A">
        <w:rPr>
          <w:rFonts w:eastAsia="SimSun" w:hAnsi="Times New Roman" w:hint="eastAsia"/>
          <w:noProof/>
          <w:szCs w:val="22"/>
          <w:lang w:eastAsia="zh-CN"/>
        </w:rPr>
        <w:t>下</w:t>
      </w:r>
      <w:r w:rsidR="00673269">
        <w:rPr>
          <w:rFonts w:eastAsia="SimSun" w:hAnsi="Times New Roman" w:hint="eastAsia"/>
          <w:noProof/>
          <w:szCs w:val="22"/>
          <w:lang w:eastAsia="zh-CN"/>
        </w:rPr>
        <w:t>次</w:t>
      </w:r>
      <w:r w:rsidR="0046285A">
        <w:rPr>
          <w:rFonts w:eastAsia="SimSun" w:hAnsi="Times New Roman" w:hint="eastAsia"/>
          <w:noProof/>
          <w:szCs w:val="22"/>
          <w:lang w:eastAsia="zh-CN"/>
        </w:rPr>
        <w:t>全局聚合所需的时间，即从中心</w:t>
      </w:r>
      <w:r w:rsidR="0096365C">
        <w:rPr>
          <w:rFonts w:eastAsia="SimSun" w:hAnsi="Times New Roman" w:hint="eastAsia"/>
          <w:noProof/>
          <w:szCs w:val="22"/>
          <w:lang w:eastAsia="zh-CN"/>
        </w:rPr>
        <w:t>UE</w:t>
      </w:r>
      <w:r w:rsidR="0046285A">
        <w:rPr>
          <w:rFonts w:eastAsia="SimSun" w:hAnsi="Times New Roman" w:hint="eastAsia"/>
          <w:noProof/>
          <w:szCs w:val="22"/>
          <w:lang w:eastAsia="zh-CN"/>
        </w:rPr>
        <w:t>完成本</w:t>
      </w:r>
      <w:r w:rsidR="0029684D">
        <w:rPr>
          <w:rFonts w:eastAsia="SimSun" w:hAnsi="Times New Roman" w:hint="eastAsia"/>
          <w:noProof/>
          <w:szCs w:val="22"/>
          <w:lang w:eastAsia="zh-CN"/>
        </w:rPr>
        <w:t>次</w:t>
      </w:r>
      <w:r w:rsidR="0046285A">
        <w:rPr>
          <w:rFonts w:eastAsia="SimSun" w:hAnsi="Times New Roman" w:hint="eastAsia"/>
          <w:noProof/>
          <w:szCs w:val="22"/>
          <w:lang w:eastAsia="zh-CN"/>
        </w:rPr>
        <w:t>全局聚合起</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到</w:t>
      </w:r>
      <w:r w:rsidR="0046285A">
        <w:rPr>
          <w:rFonts w:eastAsia="SimSun" w:hAnsi="Times New Roman" w:hint="eastAsia"/>
          <w:noProof/>
          <w:szCs w:val="22"/>
          <w:lang w:eastAsia="zh-CN"/>
        </w:rPr>
        <w:t xml:space="preserve"> </w:t>
      </w:r>
      <w:r w:rsidR="0046285A" w:rsidRPr="00F21DDF">
        <w:rPr>
          <w:rFonts w:eastAsia="SimSun" w:hAnsi="Times New Roman"/>
          <w:noProof/>
          <w:szCs w:val="22"/>
          <w:lang w:eastAsia="zh-CN"/>
        </w:rPr>
        <w:t xml:space="preserve"> </w:t>
      </w:r>
      <w:r w:rsidR="0046285A">
        <w:rPr>
          <w:rFonts w:eastAsia="SimSun" w:hAnsi="Times New Roman" w:hint="eastAsia"/>
          <w:noProof/>
          <w:szCs w:val="22"/>
          <w:lang w:eastAsia="zh-CN"/>
        </w:rPr>
        <w:t>中心</w:t>
      </w:r>
      <w:r w:rsidR="002805AE">
        <w:rPr>
          <w:rFonts w:eastAsia="SimSun" w:hAnsi="Times New Roman" w:hint="eastAsia"/>
          <w:noProof/>
          <w:szCs w:val="22"/>
          <w:lang w:eastAsia="zh-CN"/>
        </w:rPr>
        <w:t>UE</w:t>
      </w:r>
      <w:r w:rsidR="0046285A">
        <w:rPr>
          <w:rFonts w:eastAsia="SimSun" w:hAnsi="Times New Roman" w:hint="eastAsia"/>
          <w:noProof/>
          <w:szCs w:val="22"/>
          <w:lang w:eastAsia="zh-CN"/>
        </w:rPr>
        <w:t>完成下一</w:t>
      </w:r>
      <w:r w:rsidR="00AA736C">
        <w:rPr>
          <w:rFonts w:eastAsia="SimSun" w:hAnsi="Times New Roman" w:hint="eastAsia"/>
          <w:noProof/>
          <w:szCs w:val="22"/>
          <w:lang w:eastAsia="zh-CN"/>
        </w:rPr>
        <w:t>次</w:t>
      </w:r>
      <w:r w:rsidR="0046285A">
        <w:rPr>
          <w:rFonts w:eastAsia="SimSun" w:hAnsi="Times New Roman" w:hint="eastAsia"/>
          <w:noProof/>
          <w:szCs w:val="22"/>
          <w:lang w:eastAsia="zh-CN"/>
        </w:rPr>
        <w:t>全局聚合的时间；</w:t>
      </w:r>
    </w:p>
    <w:p w14:paraId="11DBEED4" w14:textId="435D379D" w:rsidR="0046285A" w:rsidRDefault="00A80360" w:rsidP="00BE1A92">
      <w:pPr>
        <w:autoSpaceDE w:val="0"/>
        <w:autoSpaceDN w:val="0"/>
        <w:textAlignment w:val="bottom"/>
        <w:rPr>
          <w:rFonts w:eastAsia="SimSun" w:hAnsi="Times New Roman"/>
          <w:iCs/>
          <w:noProof/>
          <w:szCs w:val="22"/>
          <w:lang w:eastAsia="zh-CN"/>
        </w:rPr>
      </w:pPr>
      <m:oMath>
        <m:sSub>
          <m:sSubPr>
            <m:ctrlPr>
              <w:rPr>
                <w:rFonts w:ascii="Cambria Math" w:eastAsia="SimSun" w:hAnsi="Cambria Math"/>
                <w:b/>
                <w:bCs/>
                <w:i/>
                <w:noProof/>
                <w:szCs w:val="22"/>
                <w:lang w:eastAsia="zh-CN"/>
              </w:rPr>
            </m:ctrlPr>
          </m:sSub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train</m:t>
            </m:r>
          </m:sub>
        </m:sSub>
      </m:oMath>
      <w:r w:rsidR="0046285A">
        <w:rPr>
          <w:rFonts w:eastAsia="SimSun" w:hAnsi="Times New Roman"/>
          <w:b/>
          <w:bCs/>
          <w:noProof/>
          <w:szCs w:val="22"/>
          <w:lang w:eastAsia="zh-CN"/>
        </w:rPr>
        <w:t xml:space="preserve"> </w:t>
      </w:r>
      <w:r w:rsidR="0046285A" w:rsidRPr="00F21DDF">
        <w:rPr>
          <w:rFonts w:eastAsia="SimSun" w:hAnsi="Times New Roman"/>
          <w:noProof/>
          <w:szCs w:val="22"/>
          <w:lang w:eastAsia="zh-CN"/>
        </w:rPr>
        <w:t>---</w:t>
      </w:r>
      <w:r w:rsidR="0046285A" w:rsidRPr="00B44DC5">
        <w:rPr>
          <w:rFonts w:eastAsia="SimSun" w:hAnsi="Times New Roman" w:hint="eastAsia"/>
          <w:noProof/>
          <w:szCs w:val="22"/>
          <w:lang w:eastAsia="zh-CN"/>
        </w:rPr>
        <w:t xml:space="preserve"> </w:t>
      </w:r>
      <w:r w:rsidR="0046285A">
        <w:rPr>
          <w:rFonts w:eastAsia="SimSun" w:hAnsi="Times New Roman" w:hint="eastAsia"/>
          <w:noProof/>
          <w:szCs w:val="22"/>
          <w:lang w:eastAsia="zh-CN"/>
        </w:rPr>
        <w:t>中心</w:t>
      </w:r>
      <w:r w:rsidR="00311CCC">
        <w:rPr>
          <w:rFonts w:eastAsia="SimSun" w:hAnsi="Times New Roman" w:hint="eastAsia"/>
          <w:noProof/>
          <w:szCs w:val="22"/>
          <w:lang w:eastAsia="zh-CN"/>
        </w:rPr>
        <w:t>UE</w:t>
      </w:r>
      <w:r w:rsidR="00161922">
        <w:rPr>
          <w:rFonts w:eastAsia="SimSun" w:hAnsi="Times New Roman" w:hint="eastAsia"/>
          <w:noProof/>
          <w:szCs w:val="22"/>
          <w:lang w:eastAsia="zh-CN"/>
        </w:rPr>
        <w:t>完成</w:t>
      </w:r>
      <w:r w:rsidR="0046285A">
        <w:rPr>
          <w:rFonts w:eastAsia="SimSun" w:hAnsi="Times New Roman" w:hint="eastAsia"/>
          <w:noProof/>
          <w:szCs w:val="22"/>
          <w:lang w:eastAsia="zh-CN"/>
        </w:rPr>
        <w:t>下</w:t>
      </w:r>
      <w:r w:rsidR="00B05730">
        <w:rPr>
          <w:rFonts w:eastAsia="SimSun" w:hAnsi="Times New Roman" w:hint="eastAsia"/>
          <w:noProof/>
          <w:szCs w:val="22"/>
          <w:lang w:eastAsia="zh-CN"/>
        </w:rPr>
        <w:t>次</w:t>
      </w:r>
      <w:r w:rsidR="0046285A">
        <w:rPr>
          <w:rFonts w:eastAsia="SimSun" w:hAnsi="Times New Roman" w:hint="eastAsia"/>
          <w:noProof/>
          <w:szCs w:val="22"/>
          <w:lang w:eastAsia="zh-CN"/>
        </w:rPr>
        <w:t>全局聚合所需的剩余时间，</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train</m:t>
            </m:r>
          </m:sub>
        </m:sSub>
        <m:r>
          <w:rPr>
            <w:rFonts w:ascii="Cambria Math" w:eastAsia="SimSun" w:hAnsi="Cambria Math"/>
            <w:noProof/>
            <w:szCs w:val="22"/>
            <w:lang w:eastAsia="zh-CN"/>
          </w:rPr>
          <m: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1</m:t>
            </m:r>
          </m:sub>
        </m:sSub>
        <m:r>
          <w:rPr>
            <w:rFonts w:ascii="Cambria Math" w:eastAsia="SimSun" w:hAnsi="Cambria Math"/>
            <w:noProof/>
            <w:szCs w:val="22"/>
            <w:lang w:eastAsia="zh-CN"/>
          </w:rPr>
          <m: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2</m:t>
            </m:r>
          </m:sub>
        </m:sSub>
      </m:oMath>
      <w:r w:rsidR="00C30086">
        <w:rPr>
          <w:rFonts w:eastAsia="SimSun" w:hAnsi="Times New Roman" w:hint="eastAsia"/>
          <w:noProof/>
          <w:szCs w:val="22"/>
          <w:lang w:eastAsia="zh-CN"/>
        </w:rPr>
        <w:t>，</w:t>
      </w:r>
      <w:r w:rsidR="0046285A">
        <w:rPr>
          <w:rFonts w:eastAsia="SimSun" w:hAnsi="Times New Roman" w:hint="eastAsia"/>
          <w:noProof/>
          <w:szCs w:val="22"/>
          <w:lang w:eastAsia="zh-CN"/>
        </w:rPr>
        <w:t>即从当前时刻</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到</w:t>
      </w:r>
      <w:r w:rsidR="0046285A">
        <w:rPr>
          <w:rFonts w:eastAsia="SimSun" w:hAnsi="Times New Roman" w:hint="eastAsia"/>
          <w:noProof/>
          <w:szCs w:val="22"/>
          <w:lang w:eastAsia="zh-CN"/>
        </w:rPr>
        <w:t xml:space="preserve"> </w:t>
      </w:r>
      <w:r w:rsidR="0046285A">
        <w:rPr>
          <w:rFonts w:eastAsia="SimSun" w:hAnsi="Times New Roman" w:hint="eastAsia"/>
          <w:noProof/>
          <w:szCs w:val="22"/>
          <w:lang w:eastAsia="zh-CN"/>
        </w:rPr>
        <w:t>中心节点完成下一</w:t>
      </w:r>
      <w:r w:rsidR="00DD417F">
        <w:rPr>
          <w:rFonts w:eastAsia="SimSun" w:hAnsi="Times New Roman" w:hint="eastAsia"/>
          <w:noProof/>
          <w:szCs w:val="22"/>
          <w:lang w:eastAsia="zh-CN"/>
        </w:rPr>
        <w:t>次</w:t>
      </w:r>
      <w:r w:rsidR="0046285A">
        <w:rPr>
          <w:rFonts w:eastAsia="SimSun" w:hAnsi="Times New Roman" w:hint="eastAsia"/>
          <w:noProof/>
          <w:szCs w:val="22"/>
          <w:lang w:eastAsia="zh-CN"/>
        </w:rPr>
        <w:t>全局聚合的时间</w:t>
      </w:r>
      <w:r w:rsidR="006E08BB">
        <w:rPr>
          <w:rFonts w:eastAsia="SimSun" w:hAnsi="Times New Roman" w:hint="eastAsia"/>
          <w:iCs/>
          <w:noProof/>
          <w:szCs w:val="22"/>
          <w:lang w:eastAsia="zh-CN"/>
        </w:rPr>
        <w:t>。</w:t>
      </w:r>
    </w:p>
    <w:p w14:paraId="6A2B58F3" w14:textId="77777777" w:rsidR="006E08BB" w:rsidRPr="00D75BC4" w:rsidRDefault="006E08BB" w:rsidP="00BE1A92">
      <w:pPr>
        <w:autoSpaceDE w:val="0"/>
        <w:autoSpaceDN w:val="0"/>
        <w:textAlignment w:val="bottom"/>
        <w:rPr>
          <w:rFonts w:eastAsia="SimSun" w:hAnsi="Times New Roman"/>
          <w:iCs/>
          <w:noProof/>
          <w:szCs w:val="22"/>
          <w:lang w:eastAsia="zh-CN"/>
        </w:rPr>
      </w:pPr>
    </w:p>
    <w:p w14:paraId="0B96A4DB" w14:textId="5C58E2E9" w:rsidR="000811D3" w:rsidRDefault="00BC5A2B" w:rsidP="00AB3107">
      <w:pPr>
        <w:pStyle w:val="af0"/>
        <w:numPr>
          <w:ilvl w:val="6"/>
          <w:numId w:val="19"/>
        </w:numPr>
        <w:autoSpaceDE w:val="0"/>
        <w:autoSpaceDN w:val="0"/>
        <w:ind w:firstLineChars="0"/>
        <w:textAlignment w:val="bottom"/>
        <w:rPr>
          <w:rFonts w:eastAsia="SimSun" w:hAnsi="Times New Roman"/>
          <w:b/>
          <w:bCs/>
          <w:szCs w:val="22"/>
          <w:lang w:eastAsia="zh-CN"/>
        </w:rPr>
      </w:pPr>
      <w:ins w:id="506" w:author="Zheng, Ce" w:date="2022-07-12T00:43:00Z">
        <w:r>
          <w:rPr>
            <w:rFonts w:ascii="SimSun" w:eastAsia="SimSun" w:hAnsi="SimSun" w:hint="eastAsia"/>
            <w:b/>
            <w:bCs/>
            <w:noProof/>
            <w:szCs w:val="22"/>
            <w:lang w:eastAsia="zh-CN"/>
          </w:rPr>
          <w:t>中心聚合节点或</w:t>
        </w:r>
      </w:ins>
      <w:r w:rsidR="003613F0" w:rsidRPr="00AB3107">
        <w:rPr>
          <w:rFonts w:eastAsia="SimSun" w:hAnsi="Times New Roman" w:hint="eastAsia"/>
          <w:b/>
          <w:bCs/>
          <w:szCs w:val="22"/>
          <w:lang w:eastAsia="zh-CN"/>
        </w:rPr>
        <w:t>中心</w:t>
      </w:r>
      <w:r w:rsidR="003613F0" w:rsidRPr="00AB3107">
        <w:rPr>
          <w:rFonts w:eastAsia="SimSun" w:hAnsi="Times New Roman" w:hint="eastAsia"/>
          <w:b/>
          <w:bCs/>
          <w:szCs w:val="22"/>
          <w:lang w:eastAsia="zh-CN"/>
        </w:rPr>
        <w:t>UE</w:t>
      </w:r>
      <w:r w:rsidR="003613F0" w:rsidRPr="00AB3107">
        <w:rPr>
          <w:rFonts w:eastAsia="SimSun" w:hAnsi="Times New Roman" w:hint="eastAsia"/>
          <w:b/>
          <w:bCs/>
          <w:szCs w:val="22"/>
          <w:lang w:eastAsia="zh-CN"/>
        </w:rPr>
        <w:t>的切换</w:t>
      </w:r>
    </w:p>
    <w:p w14:paraId="51C85B89" w14:textId="77777777" w:rsidR="006B19B7" w:rsidRPr="00A6310F" w:rsidRDefault="006B19B7" w:rsidP="006B19B7">
      <w:pPr>
        <w:autoSpaceDE w:val="0"/>
        <w:autoSpaceDN w:val="0"/>
        <w:textAlignment w:val="bottom"/>
        <w:rPr>
          <w:rFonts w:eastAsia="SimSun" w:hAnsi="Times New Roman"/>
          <w:iCs/>
          <w:szCs w:val="22"/>
          <w:lang w:eastAsia="zh-CN"/>
        </w:rPr>
      </w:pPr>
      <w:r>
        <w:rPr>
          <w:rFonts w:eastAsia="SimSun" w:hAnsi="Times New Roman" w:hint="eastAsia"/>
          <w:szCs w:val="22"/>
          <w:lang w:eastAsia="zh-CN"/>
        </w:rPr>
        <w:t>令</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=min⁡[</m:t>
        </m:r>
        <m:sSub>
          <m:sSubPr>
            <m:ctrlPr>
              <w:rPr>
                <w:rFonts w:ascii="Cambria Math" w:eastAsia="SimSun" w:hAnsi="Cambria Math"/>
                <w:i/>
                <w:noProof/>
                <w:szCs w:val="22"/>
                <w:lang w:eastAsia="zh-CN"/>
              </w:rPr>
            </m:ctrlPr>
          </m:sSubPr>
          <m:e>
            <m:r>
              <w:rPr>
                <w:rFonts w:ascii="Cambria Math" w:eastAsia="SimSun" w:hAnsi="Cambria Math" w:hint="eastAsia"/>
                <w:noProof/>
                <w:szCs w:val="22"/>
                <w:lang w:eastAsia="zh-CN"/>
              </w:rPr>
              <m:t>T</m:t>
            </m:r>
          </m:e>
          <m:sub>
            <m:r>
              <w:rPr>
                <w:rFonts w:ascii="Cambria Math" w:eastAsia="SimSun" w:hAnsi="Cambria Math"/>
                <w:noProof/>
                <w:szCs w:val="22"/>
                <w:lang w:eastAsia="zh-CN"/>
              </w:rPr>
              <m:t>remain</m:t>
            </m:r>
          </m:sub>
        </m:sSub>
        <m:r>
          <w:rPr>
            <w:rFonts w:ascii="Cambria Math" w:eastAsia="SimSun" w:hAnsi="Cambria Math"/>
            <w:noProof/>
            <w:szCs w:val="22"/>
            <w:lang w:eastAsia="zh-CN"/>
          </w:rPr>
          <m: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τ</m:t>
            </m:r>
          </m:e>
          <m:sub>
            <m:r>
              <w:rPr>
                <w:rFonts w:ascii="Cambria Math" w:eastAsia="SimSun" w:hAnsi="Cambria Math"/>
                <w:noProof/>
                <w:szCs w:val="22"/>
                <w:lang w:eastAsia="zh-CN"/>
              </w:rPr>
              <m:t>remain</m:t>
            </m:r>
          </m:sub>
        </m:sSub>
        <m:r>
          <w:rPr>
            <w:rFonts w:ascii="Cambria Math" w:eastAsia="SimSun" w:hAnsi="Cambria Math"/>
            <w:noProof/>
            <w:szCs w:val="22"/>
            <w:lang w:eastAsia="zh-CN"/>
          </w:rPr>
          <m:t>]</m:t>
        </m:r>
      </m:oMath>
      <w:r w:rsidRPr="00262D91">
        <w:rPr>
          <w:rFonts w:eastAsia="SimSun" w:hAnsi="Times New Roman"/>
          <w:iCs/>
          <w:szCs w:val="22"/>
          <w:lang w:eastAsia="zh-CN"/>
        </w:rPr>
        <w:t xml:space="preserve"> </w:t>
      </w:r>
      <w:r>
        <w:rPr>
          <w:rFonts w:eastAsia="SimSun" w:hAnsi="Times New Roman"/>
          <w:iCs/>
          <w:szCs w:val="22"/>
          <w:lang w:eastAsia="zh-CN"/>
        </w:rPr>
        <w:t>,</w:t>
      </w:r>
    </w:p>
    <w:p w14:paraId="0E6C85F7" w14:textId="5990824F" w:rsidR="006B19B7" w:rsidRDefault="006B19B7" w:rsidP="006B19B7">
      <w:pPr>
        <w:pStyle w:val="af0"/>
        <w:numPr>
          <w:ilvl w:val="0"/>
          <w:numId w:val="29"/>
        </w:numPr>
        <w:autoSpaceDE w:val="0"/>
        <w:autoSpaceDN w:val="0"/>
        <w:ind w:firstLineChars="0"/>
        <w:textAlignment w:val="bottom"/>
        <w:rPr>
          <w:rFonts w:eastAsia="SimSun" w:hAnsi="Times New Roman"/>
          <w:noProof/>
          <w:szCs w:val="22"/>
          <w:lang w:eastAsia="zh-CN"/>
        </w:rPr>
      </w:pPr>
      <w:r w:rsidRPr="00C040F7">
        <w:rPr>
          <w:rFonts w:eastAsia="SimSun" w:hAnsi="Times New Roman" w:hint="eastAsia"/>
          <w:noProof/>
          <w:szCs w:val="22"/>
          <w:lang w:eastAsia="zh-CN"/>
        </w:rPr>
        <w:t>如果</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&gt;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train</m:t>
            </m:r>
          </m:sub>
        </m:sSub>
      </m:oMath>
      <w:r w:rsidR="005D297A">
        <w:rPr>
          <w:rFonts w:eastAsia="SimSun" w:hAnsi="Times New Roman"/>
          <w:noProof/>
          <w:szCs w:val="22"/>
          <w:lang w:eastAsia="zh-CN"/>
        </w:rPr>
        <w:t>,</w:t>
      </w:r>
    </w:p>
    <w:p w14:paraId="745C1D7C" w14:textId="20E1D2FE" w:rsidR="006B19B7" w:rsidRDefault="006B19B7" w:rsidP="006B19B7">
      <w:pPr>
        <w:autoSpaceDE w:val="0"/>
        <w:autoSpaceDN w:val="0"/>
        <w:textAlignment w:val="bottom"/>
        <w:rPr>
          <w:rFonts w:eastAsia="SimSun" w:hAnsi="Times New Roman"/>
          <w:noProof/>
          <w:szCs w:val="22"/>
          <w:lang w:eastAsia="zh-CN"/>
        </w:rPr>
      </w:pPr>
      <w:r w:rsidRPr="00347E12">
        <w:rPr>
          <w:rFonts w:eastAsia="SimSun" w:hAnsi="Times New Roman" w:hint="eastAsia"/>
          <w:noProof/>
          <w:szCs w:val="22"/>
          <w:lang w:eastAsia="zh-CN"/>
        </w:rPr>
        <w:t>即</w:t>
      </w:r>
      <w:ins w:id="507" w:author="Zheng, Ce" w:date="2022-07-12T00:43:00Z">
        <w:r w:rsidR="009F649D">
          <w:rPr>
            <w:rFonts w:ascii="SimSun" w:eastAsia="SimSun" w:hAnsi="SimSun" w:hint="eastAsia"/>
            <w:b/>
            <w:bCs/>
            <w:noProof/>
            <w:szCs w:val="22"/>
            <w:lang w:eastAsia="zh-CN"/>
          </w:rPr>
          <w:t>中心聚合节点或</w:t>
        </w:r>
      </w:ins>
      <w:r>
        <w:rPr>
          <w:rFonts w:eastAsia="SimSun" w:hAnsi="Times New Roman" w:hint="eastAsia"/>
          <w:noProof/>
          <w:szCs w:val="22"/>
          <w:lang w:eastAsia="zh-CN"/>
        </w:rPr>
        <w:t>中心</w:t>
      </w:r>
      <w:r w:rsidR="003F1813">
        <w:rPr>
          <w:rFonts w:eastAsia="SimSun" w:hAnsi="Times New Roman" w:hint="eastAsia"/>
          <w:noProof/>
          <w:szCs w:val="22"/>
          <w:lang w:eastAsia="zh-CN"/>
        </w:rPr>
        <w:t>UE</w:t>
      </w:r>
      <w:r>
        <w:rPr>
          <w:rFonts w:eastAsia="SimSun" w:hAnsi="Times New Roman" w:hint="eastAsia"/>
          <w:noProof/>
          <w:szCs w:val="22"/>
          <w:lang w:eastAsia="zh-CN"/>
        </w:rPr>
        <w:t>在</w:t>
      </w:r>
      <w:r w:rsidRPr="00347E12">
        <w:rPr>
          <w:rFonts w:eastAsia="SimSun" w:hAnsi="Times New Roman" w:hint="eastAsia"/>
          <w:noProof/>
          <w:szCs w:val="22"/>
          <w:lang w:eastAsia="zh-CN"/>
        </w:rPr>
        <w:t>完成下</w:t>
      </w:r>
      <w:r w:rsidR="002E1344">
        <w:rPr>
          <w:rFonts w:eastAsia="SimSun" w:hAnsi="Times New Roman" w:hint="eastAsia"/>
          <w:noProof/>
          <w:szCs w:val="22"/>
          <w:lang w:eastAsia="zh-CN"/>
        </w:rPr>
        <w:t>次</w:t>
      </w:r>
      <w:r w:rsidRPr="00347E12">
        <w:rPr>
          <w:rFonts w:eastAsia="SimSun" w:hAnsi="Times New Roman" w:hint="eastAsia"/>
          <w:noProof/>
          <w:szCs w:val="22"/>
          <w:lang w:eastAsia="zh-CN"/>
        </w:rPr>
        <w:t>的全局聚合</w:t>
      </w:r>
      <w:r>
        <w:rPr>
          <w:rFonts w:eastAsia="SimSun" w:hAnsi="Times New Roman" w:hint="eastAsia"/>
          <w:noProof/>
          <w:szCs w:val="22"/>
          <w:lang w:eastAsia="zh-CN"/>
        </w:rPr>
        <w:t>前</w:t>
      </w:r>
      <w:r w:rsidRPr="00347E12">
        <w:rPr>
          <w:rFonts w:eastAsia="SimSun" w:hAnsi="Times New Roman" w:hint="eastAsia"/>
          <w:noProof/>
          <w:szCs w:val="22"/>
          <w:lang w:eastAsia="zh-CN"/>
        </w:rPr>
        <w:t>，</w:t>
      </w:r>
      <w:r>
        <w:rPr>
          <w:rFonts w:eastAsia="SimSun" w:hAnsi="Times New Roman" w:hint="eastAsia"/>
          <w:noProof/>
          <w:szCs w:val="22"/>
          <w:lang w:eastAsia="zh-CN"/>
        </w:rPr>
        <w:t>不会触发切换。</w:t>
      </w:r>
      <w:r w:rsidR="00B2145F">
        <w:rPr>
          <w:rFonts w:eastAsia="SimSun" w:hAnsi="Times New Roman" w:hint="eastAsia"/>
          <w:noProof/>
          <w:szCs w:val="22"/>
          <w:lang w:eastAsia="zh-CN"/>
        </w:rPr>
        <w:t>如图</w:t>
      </w:r>
      <w:r w:rsidR="002075DF">
        <w:rPr>
          <w:rFonts w:eastAsia="SimSun" w:hAnsi="Times New Roman" w:hint="eastAsia"/>
          <w:noProof/>
          <w:szCs w:val="22"/>
          <w:lang w:eastAsia="zh-CN"/>
        </w:rPr>
        <w:t>6</w:t>
      </w:r>
      <w:r w:rsidR="002075DF">
        <w:rPr>
          <w:rFonts w:eastAsia="SimSun" w:hAnsi="Times New Roman" w:hint="eastAsia"/>
          <w:noProof/>
          <w:szCs w:val="22"/>
          <w:lang w:eastAsia="zh-CN"/>
        </w:rPr>
        <w:t>所示</w:t>
      </w:r>
      <w:r w:rsidR="00E65D2F">
        <w:rPr>
          <w:rFonts w:eastAsia="SimSun" w:hAnsi="Times New Roman" w:hint="eastAsia"/>
          <w:noProof/>
          <w:szCs w:val="22"/>
          <w:lang w:eastAsia="zh-CN"/>
        </w:rPr>
        <w:t>，</w:t>
      </w:r>
    </w:p>
    <w:p w14:paraId="1692D891" w14:textId="06276187" w:rsidR="00360D8A" w:rsidRDefault="004A48DB" w:rsidP="006B19B7">
      <w:pPr>
        <w:autoSpaceDE w:val="0"/>
        <w:autoSpaceDN w:val="0"/>
        <w:textAlignment w:val="bottom"/>
        <w:rPr>
          <w:rFonts w:eastAsia="SimSun" w:hAnsi="Times New Roman"/>
          <w:lang w:eastAsia="zh-CN"/>
        </w:rPr>
      </w:pPr>
      <w:r>
        <w:rPr>
          <w:rFonts w:eastAsia="SimSun" w:hAnsi="Times New Roman"/>
          <w:noProof/>
          <w:lang w:eastAsia="zh-CN"/>
        </w:rPr>
        <w:drawing>
          <wp:inline distT="0" distB="0" distL="0" distR="0" wp14:anchorId="2FD5357C" wp14:editId="5133F4E4">
            <wp:extent cx="6480810" cy="2030095"/>
            <wp:effectExtent l="0" t="0" r="0" b="8255"/>
            <wp:docPr id="175" name="图片 175"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5" descr="形状&#10;&#10;中度可信度描述已自动生成"/>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480810" cy="2030095"/>
                    </a:xfrm>
                    <a:prstGeom prst="rect">
                      <a:avLst/>
                    </a:prstGeom>
                  </pic:spPr>
                </pic:pic>
              </a:graphicData>
            </a:graphic>
          </wp:inline>
        </w:drawing>
      </w:r>
    </w:p>
    <w:p w14:paraId="36775FA8" w14:textId="45DC9BFB" w:rsidR="00360D8A" w:rsidRPr="002B7F6D" w:rsidRDefault="00360D8A" w:rsidP="002B7F6D">
      <w:pPr>
        <w:autoSpaceDE w:val="0"/>
        <w:autoSpaceDN w:val="0"/>
        <w:jc w:val="center"/>
        <w:textAlignment w:val="bottom"/>
        <w:rPr>
          <w:rFonts w:eastAsia="SimSun" w:hAnsi="Times New Roman"/>
          <w:noProof/>
          <w:sz w:val="20"/>
          <w:lang w:eastAsia="zh-CN"/>
        </w:rPr>
      </w:pPr>
      <w:r w:rsidRPr="00F55BD6">
        <w:rPr>
          <w:rFonts w:eastAsia="SimSun" w:hAnsi="Times New Roman" w:hint="eastAsia"/>
          <w:noProof/>
          <w:sz w:val="20"/>
          <w:lang w:eastAsia="zh-CN"/>
        </w:rPr>
        <w:t>图</w:t>
      </w:r>
      <w:r w:rsidR="00112D17">
        <w:rPr>
          <w:rFonts w:eastAsia="SimSun" w:hAnsi="Times New Roman"/>
          <w:noProof/>
          <w:sz w:val="20"/>
          <w:lang w:eastAsia="zh-CN"/>
        </w:rPr>
        <w:t>6</w:t>
      </w:r>
      <w:r>
        <w:rPr>
          <w:rFonts w:eastAsia="SimSun" w:hAnsi="Times New Roman"/>
          <w:noProof/>
          <w:sz w:val="20"/>
          <w:lang w:eastAsia="zh-CN"/>
        </w:rPr>
        <w:t xml:space="preserve"> </w:t>
      </w:r>
      <w:r w:rsidR="002718E0">
        <w:rPr>
          <w:rFonts w:eastAsia="SimSun" w:hAnsi="Times New Roman"/>
          <w:noProof/>
          <w:sz w:val="20"/>
          <w:lang w:eastAsia="zh-CN"/>
        </w:rPr>
        <w:t xml:space="preserve"> </w:t>
      </w:r>
      <w:ins w:id="508" w:author="Zheng, Ce" w:date="2022-07-12T00:47:00Z">
        <w:r w:rsidR="00535893">
          <w:rPr>
            <w:rFonts w:eastAsia="SimSun" w:hAnsi="Times New Roman" w:hint="eastAsia"/>
            <w:noProof/>
            <w:sz w:val="20"/>
            <w:lang w:eastAsia="zh-CN"/>
          </w:rPr>
          <w:t>中心聚合节点或</w:t>
        </w:r>
      </w:ins>
      <w:r w:rsidR="002718E0">
        <w:rPr>
          <w:rFonts w:eastAsia="SimSun" w:hAnsi="Times New Roman" w:hint="eastAsia"/>
          <w:noProof/>
          <w:sz w:val="20"/>
          <w:lang w:eastAsia="zh-CN"/>
        </w:rPr>
        <w:t>中心</w:t>
      </w:r>
      <w:r w:rsidR="002718E0">
        <w:rPr>
          <w:rFonts w:eastAsia="SimSun" w:hAnsi="Times New Roman" w:hint="eastAsia"/>
          <w:noProof/>
          <w:sz w:val="20"/>
          <w:lang w:eastAsia="zh-CN"/>
        </w:rPr>
        <w:t>UE</w:t>
      </w:r>
      <w:r w:rsidR="002718E0">
        <w:rPr>
          <w:rFonts w:eastAsia="SimSun" w:hAnsi="Times New Roman" w:hint="eastAsia"/>
          <w:noProof/>
          <w:sz w:val="20"/>
          <w:lang w:eastAsia="zh-CN"/>
        </w:rPr>
        <w:t>切换</w:t>
      </w:r>
      <w:r>
        <w:rPr>
          <w:rFonts w:eastAsia="SimSun" w:hAnsi="Times New Roman" w:hint="eastAsia"/>
          <w:noProof/>
          <w:sz w:val="20"/>
          <w:lang w:eastAsia="zh-CN"/>
        </w:rPr>
        <w:t>（</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train</m:t>
            </m:r>
          </m:sub>
        </m:sSub>
        <m: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oMath>
      <w:r>
        <w:rPr>
          <w:rFonts w:eastAsia="SimSun" w:hAnsi="Times New Roman" w:hint="eastAsia"/>
          <w:noProof/>
          <w:sz w:val="20"/>
          <w:lang w:eastAsia="zh-CN"/>
        </w:rPr>
        <w:t>）</w:t>
      </w:r>
    </w:p>
    <w:p w14:paraId="0CE40633" w14:textId="77777777" w:rsidR="006B19B7" w:rsidRDefault="006B19B7" w:rsidP="006B19B7">
      <w:pPr>
        <w:pStyle w:val="af0"/>
        <w:numPr>
          <w:ilvl w:val="0"/>
          <w:numId w:val="29"/>
        </w:numPr>
        <w:autoSpaceDE w:val="0"/>
        <w:autoSpaceDN w:val="0"/>
        <w:ind w:firstLineChars="0"/>
        <w:textAlignment w:val="bottom"/>
        <w:rPr>
          <w:rFonts w:eastAsia="SimSun" w:hAnsi="Times New Roman"/>
          <w:noProof/>
          <w:szCs w:val="22"/>
          <w:lang w:eastAsia="zh-CN"/>
        </w:rPr>
      </w:pPr>
      <w:r w:rsidRPr="00C040F7">
        <w:rPr>
          <w:rFonts w:eastAsia="SimSun" w:hAnsi="Times New Roman" w:hint="eastAsia"/>
          <w:noProof/>
          <w:szCs w:val="22"/>
          <w:lang w:eastAsia="zh-CN"/>
        </w:rPr>
        <w:t>如果</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1</m:t>
            </m:r>
          </m:sub>
        </m:sSub>
        <m:r>
          <m:rPr>
            <m:sty m:val="bi"/>
          </m:rP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train</m:t>
            </m:r>
          </m:sub>
        </m:sSub>
      </m:oMath>
      <w:r>
        <w:rPr>
          <w:rFonts w:eastAsia="SimSun" w:hAnsi="Times New Roman" w:hint="eastAsia"/>
          <w:noProof/>
          <w:szCs w:val="22"/>
          <w:lang w:eastAsia="zh-CN"/>
        </w:rPr>
        <w:t>，</w:t>
      </w:r>
    </w:p>
    <w:p w14:paraId="22CE9896" w14:textId="70908924" w:rsidR="006B19B7" w:rsidRDefault="006B19B7" w:rsidP="006B19B7">
      <w:pPr>
        <w:autoSpaceDE w:val="0"/>
        <w:autoSpaceDN w:val="0"/>
        <w:textAlignment w:val="bottom"/>
        <w:rPr>
          <w:rFonts w:eastAsia="SimSun" w:hAnsi="Times New Roman"/>
          <w:noProof/>
          <w:szCs w:val="22"/>
          <w:lang w:eastAsia="zh-CN"/>
        </w:rPr>
      </w:pPr>
      <w:r w:rsidRPr="00E5170C">
        <w:rPr>
          <w:rFonts w:eastAsia="SimSun" w:hAnsi="Times New Roman" w:hint="eastAsia"/>
          <w:noProof/>
          <w:szCs w:val="22"/>
          <w:lang w:eastAsia="zh-CN"/>
        </w:rPr>
        <w:t>即</w:t>
      </w:r>
      <w:ins w:id="509" w:author="Zheng, Ce" w:date="2022-07-12T00:43:00Z">
        <w:r w:rsidR="00EB7EEF" w:rsidRPr="00FC4FB2">
          <w:rPr>
            <w:rFonts w:eastAsia="SimSun" w:hAnsi="Times New Roman" w:hint="eastAsia"/>
            <w:noProof/>
            <w:szCs w:val="22"/>
            <w:lang w:eastAsia="zh-CN"/>
          </w:rPr>
          <w:t>中心聚合节点或</w:t>
        </w:r>
      </w:ins>
      <w:r>
        <w:rPr>
          <w:rFonts w:eastAsia="SimSun" w:hAnsi="Times New Roman" w:hint="eastAsia"/>
          <w:noProof/>
          <w:szCs w:val="22"/>
          <w:lang w:eastAsia="zh-CN"/>
        </w:rPr>
        <w:t>中心</w:t>
      </w:r>
      <w:r w:rsidR="00B742A9">
        <w:rPr>
          <w:rFonts w:eastAsia="SimSun" w:hAnsi="Times New Roman" w:hint="eastAsia"/>
          <w:noProof/>
          <w:szCs w:val="22"/>
          <w:lang w:eastAsia="zh-CN"/>
        </w:rPr>
        <w:t>UE</w:t>
      </w:r>
      <w:r w:rsidRPr="00E5170C">
        <w:rPr>
          <w:rFonts w:eastAsia="SimSun" w:hAnsi="Times New Roman" w:hint="eastAsia"/>
          <w:noProof/>
          <w:szCs w:val="22"/>
          <w:lang w:eastAsia="zh-CN"/>
        </w:rPr>
        <w:t>可参与完成本</w:t>
      </w:r>
      <w:r w:rsidR="00BC618A">
        <w:rPr>
          <w:rFonts w:eastAsia="SimSun" w:hAnsi="Times New Roman" w:hint="eastAsia"/>
          <w:noProof/>
          <w:szCs w:val="22"/>
          <w:lang w:eastAsia="zh-CN"/>
        </w:rPr>
        <w:t>次</w:t>
      </w:r>
      <w:r>
        <w:rPr>
          <w:rFonts w:eastAsia="SimSun" w:hAnsi="Times New Roman" w:hint="eastAsia"/>
          <w:noProof/>
          <w:szCs w:val="22"/>
          <w:lang w:eastAsia="zh-CN"/>
        </w:rPr>
        <w:t>全局</w:t>
      </w:r>
      <w:r w:rsidRPr="00E5170C">
        <w:rPr>
          <w:rFonts w:eastAsia="SimSun" w:hAnsi="Times New Roman" w:hint="eastAsia"/>
          <w:noProof/>
          <w:szCs w:val="22"/>
          <w:lang w:eastAsia="zh-CN"/>
        </w:rPr>
        <w:t>聚合，但其停留时间无法支持下一</w:t>
      </w:r>
      <w:r w:rsidR="00BC15BA">
        <w:rPr>
          <w:rFonts w:eastAsia="SimSun" w:hAnsi="Times New Roman" w:hint="eastAsia"/>
          <w:noProof/>
          <w:szCs w:val="22"/>
          <w:lang w:eastAsia="zh-CN"/>
        </w:rPr>
        <w:t>次</w:t>
      </w:r>
      <w:r w:rsidRPr="00E5170C">
        <w:rPr>
          <w:rFonts w:eastAsia="SimSun" w:hAnsi="Times New Roman" w:hint="eastAsia"/>
          <w:noProof/>
          <w:szCs w:val="22"/>
          <w:lang w:eastAsia="zh-CN"/>
        </w:rPr>
        <w:t>全局聚合的完成，则在</w:t>
      </w:r>
      <w:r>
        <w:rPr>
          <w:rFonts w:eastAsia="SimSun" w:hAnsi="Times New Roman" w:hint="eastAsia"/>
          <w:noProof/>
          <w:szCs w:val="22"/>
          <w:lang w:eastAsia="zh-CN"/>
        </w:rPr>
        <w:t>本</w:t>
      </w:r>
      <w:r w:rsidR="00CA5FDE">
        <w:rPr>
          <w:rFonts w:eastAsia="SimSun" w:hAnsi="Times New Roman" w:hint="eastAsia"/>
          <w:noProof/>
          <w:szCs w:val="22"/>
          <w:lang w:eastAsia="zh-CN"/>
        </w:rPr>
        <w:t>次</w:t>
      </w:r>
      <w:r>
        <w:rPr>
          <w:rFonts w:eastAsia="SimSun" w:hAnsi="Times New Roman" w:hint="eastAsia"/>
          <w:noProof/>
          <w:szCs w:val="22"/>
          <w:lang w:eastAsia="zh-CN"/>
        </w:rPr>
        <w:t>全局聚合</w:t>
      </w:r>
      <w:r w:rsidRPr="000374BC">
        <w:rPr>
          <w:rFonts w:eastAsia="SimSun" w:hAnsi="Times New Roman" w:hint="eastAsia"/>
          <w:noProof/>
          <w:szCs w:val="22"/>
          <w:highlight w:val="yellow"/>
          <w:lang w:eastAsia="zh-CN"/>
        </w:rPr>
        <w:t>模型</w:t>
      </w:r>
      <w:r>
        <w:rPr>
          <w:rFonts w:eastAsia="SimSun" w:hAnsi="Times New Roman" w:hint="eastAsia"/>
          <w:noProof/>
          <w:szCs w:val="22"/>
          <w:lang w:eastAsia="zh-CN"/>
        </w:rPr>
        <w:t>时进行切换。</w:t>
      </w:r>
    </w:p>
    <w:p w14:paraId="1D11B8B0" w14:textId="04D83DBA" w:rsidR="00581AC5" w:rsidRDefault="004620C6" w:rsidP="00581AC5">
      <w:pPr>
        <w:autoSpaceDE w:val="0"/>
        <w:autoSpaceDN w:val="0"/>
        <w:textAlignment w:val="bottom"/>
        <w:rPr>
          <w:rFonts w:eastAsia="SimSun" w:hAnsi="Times New Roman"/>
          <w:lang w:eastAsia="zh-CN"/>
        </w:rPr>
      </w:pPr>
      <w:r>
        <w:rPr>
          <w:rFonts w:eastAsia="SimSun" w:hAnsi="Times New Roman"/>
          <w:noProof/>
          <w:lang w:eastAsia="zh-CN"/>
        </w:rPr>
        <w:drawing>
          <wp:inline distT="0" distB="0" distL="0" distR="0" wp14:anchorId="76C4BA8B" wp14:editId="2BDF2150">
            <wp:extent cx="6480810" cy="2063115"/>
            <wp:effectExtent l="0" t="0" r="0" b="0"/>
            <wp:docPr id="176" name="图片 176"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descr="形状&#10;&#10;中度可信度描述已自动生成"/>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480810" cy="2063115"/>
                    </a:xfrm>
                    <a:prstGeom prst="rect">
                      <a:avLst/>
                    </a:prstGeom>
                  </pic:spPr>
                </pic:pic>
              </a:graphicData>
            </a:graphic>
          </wp:inline>
        </w:drawing>
      </w:r>
    </w:p>
    <w:p w14:paraId="5DD70618" w14:textId="5A6B9E59" w:rsidR="00581AC5" w:rsidRPr="000D6F2D" w:rsidRDefault="00581AC5" w:rsidP="000D6F2D">
      <w:pPr>
        <w:autoSpaceDE w:val="0"/>
        <w:autoSpaceDN w:val="0"/>
        <w:jc w:val="center"/>
        <w:textAlignment w:val="bottom"/>
        <w:rPr>
          <w:rFonts w:eastAsia="SimSun" w:hAnsi="Times New Roman"/>
          <w:noProof/>
          <w:sz w:val="20"/>
          <w:lang w:eastAsia="zh-CN"/>
        </w:rPr>
      </w:pPr>
      <w:r w:rsidRPr="00F55BD6">
        <w:rPr>
          <w:rFonts w:eastAsia="SimSun" w:hAnsi="Times New Roman" w:hint="eastAsia"/>
          <w:noProof/>
          <w:sz w:val="20"/>
          <w:lang w:eastAsia="zh-CN"/>
        </w:rPr>
        <w:t>图</w:t>
      </w:r>
      <w:r w:rsidR="00251751">
        <w:rPr>
          <w:rFonts w:eastAsia="SimSun" w:hAnsi="Times New Roman"/>
          <w:noProof/>
          <w:sz w:val="20"/>
          <w:lang w:eastAsia="zh-CN"/>
        </w:rPr>
        <w:t>7</w:t>
      </w:r>
      <w:r>
        <w:rPr>
          <w:rFonts w:eastAsia="SimSun" w:hAnsi="Times New Roman"/>
          <w:noProof/>
          <w:sz w:val="20"/>
          <w:lang w:eastAsia="zh-CN"/>
        </w:rPr>
        <w:t xml:space="preserve">  </w:t>
      </w:r>
      <w:ins w:id="510" w:author="Zheng, Ce" w:date="2022-07-12T00:47:00Z">
        <w:r w:rsidR="009C4A0A">
          <w:rPr>
            <w:rFonts w:eastAsia="SimSun" w:hAnsi="Times New Roman" w:hint="eastAsia"/>
            <w:noProof/>
            <w:sz w:val="20"/>
            <w:lang w:eastAsia="zh-CN"/>
          </w:rPr>
          <w:t>中心聚合节点或</w:t>
        </w:r>
      </w:ins>
      <w:r>
        <w:rPr>
          <w:rFonts w:eastAsia="SimSun" w:hAnsi="Times New Roman" w:hint="eastAsia"/>
          <w:noProof/>
          <w:sz w:val="20"/>
          <w:lang w:eastAsia="zh-CN"/>
        </w:rPr>
        <w:t>中心</w:t>
      </w:r>
      <w:r>
        <w:rPr>
          <w:rFonts w:eastAsia="SimSun" w:hAnsi="Times New Roman" w:hint="eastAsia"/>
          <w:noProof/>
          <w:sz w:val="20"/>
          <w:lang w:eastAsia="zh-CN"/>
        </w:rPr>
        <w:t>UE</w:t>
      </w:r>
      <w:r>
        <w:rPr>
          <w:rFonts w:eastAsia="SimSun" w:hAnsi="Times New Roman" w:hint="eastAsia"/>
          <w:noProof/>
          <w:sz w:val="20"/>
          <w:lang w:eastAsia="zh-CN"/>
        </w:rPr>
        <w:t>切换（</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1</m:t>
            </m:r>
          </m:sub>
        </m:sSub>
        <m:r>
          <m:rPr>
            <m:sty m:val="bi"/>
          </m:rP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train</m:t>
            </m:r>
          </m:sub>
        </m:sSub>
      </m:oMath>
      <w:r>
        <w:rPr>
          <w:rFonts w:eastAsia="SimSun" w:hAnsi="Times New Roman" w:hint="eastAsia"/>
          <w:noProof/>
          <w:sz w:val="20"/>
          <w:lang w:eastAsia="zh-CN"/>
        </w:rPr>
        <w:t>）</w:t>
      </w:r>
    </w:p>
    <w:p w14:paraId="6AC085F6" w14:textId="77777777" w:rsidR="006B19B7" w:rsidRPr="00E260F0" w:rsidRDefault="006B19B7" w:rsidP="006B19B7">
      <w:pPr>
        <w:pStyle w:val="af0"/>
        <w:numPr>
          <w:ilvl w:val="0"/>
          <w:numId w:val="29"/>
        </w:numPr>
        <w:autoSpaceDE w:val="0"/>
        <w:autoSpaceDN w:val="0"/>
        <w:ind w:firstLineChars="0"/>
        <w:textAlignment w:val="bottom"/>
        <w:rPr>
          <w:rFonts w:eastAsia="SimSun" w:hAnsi="Times New Roman"/>
          <w:lang w:eastAsia="zh-CN"/>
        </w:rPr>
      </w:pPr>
      <w:r>
        <w:rPr>
          <w:rFonts w:eastAsia="SimSun" w:hAnsi="Times New Roman" w:hint="eastAsia"/>
          <w:lang w:eastAsia="zh-CN"/>
        </w:rPr>
        <w:t>如果</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1</m:t>
            </m:r>
          </m:sub>
        </m:sSub>
      </m:oMath>
      <w:r>
        <w:rPr>
          <w:rFonts w:eastAsia="SimSun" w:hAnsi="Times New Roman" w:hint="eastAsia"/>
          <w:noProof/>
          <w:szCs w:val="22"/>
          <w:lang w:eastAsia="zh-CN"/>
        </w:rPr>
        <w:t>，</w:t>
      </w:r>
    </w:p>
    <w:p w14:paraId="1E8BD6BC" w14:textId="02F40329" w:rsidR="000939F4" w:rsidRDefault="006B19B7" w:rsidP="006B19B7">
      <w:pPr>
        <w:autoSpaceDE w:val="0"/>
        <w:autoSpaceDN w:val="0"/>
        <w:textAlignment w:val="bottom"/>
        <w:rPr>
          <w:rFonts w:eastAsia="SimSun" w:hAnsi="Times New Roman"/>
          <w:lang w:eastAsia="zh-CN"/>
        </w:rPr>
      </w:pPr>
      <w:r>
        <w:rPr>
          <w:rFonts w:eastAsia="SimSun" w:hAnsi="Times New Roman" w:hint="eastAsia"/>
          <w:lang w:eastAsia="zh-CN"/>
        </w:rPr>
        <w:t>即</w:t>
      </w:r>
      <w:ins w:id="511" w:author="Zheng, Ce" w:date="2022-07-12T00:44:00Z">
        <w:r w:rsidR="00FC4FB2" w:rsidRPr="00FC4FB2">
          <w:rPr>
            <w:rFonts w:eastAsia="SimSun" w:hAnsi="Times New Roman" w:hint="eastAsia"/>
            <w:noProof/>
            <w:szCs w:val="22"/>
            <w:lang w:eastAsia="zh-CN"/>
          </w:rPr>
          <w:t>中心聚合节点</w:t>
        </w:r>
        <w:r w:rsidR="00372DC0">
          <w:rPr>
            <w:rFonts w:eastAsia="SimSun" w:hAnsi="Times New Roman" w:hint="eastAsia"/>
            <w:szCs w:val="22"/>
            <w:lang w:eastAsia="zh-CN"/>
          </w:rPr>
          <w:t>Node</w:t>
        </w:r>
        <w:r w:rsidR="00372DC0">
          <w:rPr>
            <w:rFonts w:eastAsia="SimSun" w:hAnsi="Times New Roman"/>
            <w:szCs w:val="22"/>
            <w:lang w:eastAsia="zh-CN"/>
          </w:rPr>
          <w:t>#i</w:t>
        </w:r>
        <w:r w:rsidR="00FC4FB2" w:rsidRPr="00FC4FB2">
          <w:rPr>
            <w:rFonts w:eastAsia="SimSun" w:hAnsi="Times New Roman" w:hint="eastAsia"/>
            <w:noProof/>
            <w:szCs w:val="22"/>
            <w:lang w:eastAsia="zh-CN"/>
          </w:rPr>
          <w:t>或</w:t>
        </w:r>
      </w:ins>
      <w:r>
        <w:rPr>
          <w:rFonts w:eastAsia="SimSun" w:hAnsi="Times New Roman" w:hint="eastAsia"/>
          <w:lang w:eastAsia="zh-CN"/>
        </w:rPr>
        <w:t>中心</w:t>
      </w:r>
      <w:r w:rsidR="000C7CEC">
        <w:rPr>
          <w:rFonts w:eastAsia="SimSun" w:hAnsi="Times New Roman" w:hint="eastAsia"/>
          <w:lang w:eastAsia="zh-CN"/>
        </w:rPr>
        <w:t>UE</w:t>
      </w:r>
      <w:del w:id="512" w:author="Zheng, Ce" w:date="2022-07-12T00:43:00Z">
        <w:r w:rsidR="00707F54" w:rsidDel="00F958B0">
          <w:rPr>
            <w:rFonts w:eastAsia="SimSun" w:hAnsi="Times New Roman"/>
            <w:lang w:eastAsia="zh-CN"/>
          </w:rPr>
          <w:delText>#i</w:delText>
        </w:r>
      </w:del>
      <w:r>
        <w:rPr>
          <w:rFonts w:eastAsia="SimSun" w:hAnsi="Times New Roman" w:hint="eastAsia"/>
          <w:lang w:eastAsia="zh-CN"/>
        </w:rPr>
        <w:t>无法正常完成本</w:t>
      </w:r>
      <w:r w:rsidR="00712853">
        <w:rPr>
          <w:rFonts w:eastAsia="SimSun" w:hAnsi="Times New Roman" w:hint="eastAsia"/>
          <w:lang w:eastAsia="zh-CN"/>
        </w:rPr>
        <w:t>次</w:t>
      </w:r>
      <w:r>
        <w:rPr>
          <w:rFonts w:eastAsia="SimSun" w:hAnsi="Times New Roman" w:hint="eastAsia"/>
          <w:lang w:eastAsia="zh-CN"/>
        </w:rPr>
        <w:t>全局聚合，</w:t>
      </w:r>
      <w:r w:rsidR="00193AD8">
        <w:rPr>
          <w:rFonts w:eastAsia="SimSun" w:hAnsi="Times New Roman" w:hint="eastAsia"/>
          <w:lang w:eastAsia="zh-CN"/>
        </w:rPr>
        <w:t>则立即切换</w:t>
      </w:r>
      <w:r w:rsidR="00B70A58">
        <w:rPr>
          <w:rFonts w:eastAsia="SimSun" w:hAnsi="Times New Roman" w:hint="eastAsia"/>
          <w:lang w:eastAsia="zh-CN"/>
        </w:rPr>
        <w:t>。</w:t>
      </w:r>
    </w:p>
    <w:p w14:paraId="2C45578B" w14:textId="08FA36EE" w:rsidR="00FC7290" w:rsidRDefault="00917E49" w:rsidP="006B19B7">
      <w:pPr>
        <w:autoSpaceDE w:val="0"/>
        <w:autoSpaceDN w:val="0"/>
        <w:textAlignment w:val="bottom"/>
        <w:rPr>
          <w:rFonts w:eastAsia="SimSun" w:hAnsi="Times New Roman"/>
          <w:lang w:eastAsia="zh-CN"/>
        </w:rPr>
      </w:pPr>
      <w:r>
        <w:rPr>
          <w:rFonts w:eastAsia="SimSun" w:hAnsi="Times New Roman" w:hint="eastAsia"/>
          <w:lang w:eastAsia="zh-CN"/>
        </w:rPr>
        <w:lastRenderedPageBreak/>
        <w:t>对于</w:t>
      </w:r>
      <w:r w:rsidR="00FC7290">
        <w:rPr>
          <w:rFonts w:eastAsia="SimSun" w:hAnsi="Times New Roman" w:hint="eastAsia"/>
          <w:lang w:eastAsia="zh-CN"/>
        </w:rPr>
        <w:t>切换前已上传</w:t>
      </w:r>
      <w:r w:rsidR="000939F4">
        <w:rPr>
          <w:rFonts w:eastAsia="SimSun" w:hAnsi="Times New Roman" w:hint="eastAsia"/>
          <w:lang w:eastAsia="zh-CN"/>
        </w:rPr>
        <w:t>本地模型</w:t>
      </w:r>
      <w:r w:rsidR="00FC7290">
        <w:rPr>
          <w:rFonts w:eastAsia="SimSun" w:hAnsi="Times New Roman" w:hint="eastAsia"/>
          <w:lang w:eastAsia="zh-CN"/>
        </w:rPr>
        <w:t>至</w:t>
      </w:r>
      <w:ins w:id="513" w:author="Zheng, Ce" w:date="2022-07-12T00:44:00Z">
        <w:r w:rsidR="0067327B">
          <w:rPr>
            <w:rFonts w:eastAsia="SimSun" w:hAnsi="Times New Roman" w:hint="eastAsia"/>
            <w:szCs w:val="22"/>
            <w:lang w:eastAsia="zh-CN"/>
          </w:rPr>
          <w:t>Node</w:t>
        </w:r>
        <w:r w:rsidR="0067327B">
          <w:rPr>
            <w:rFonts w:eastAsia="SimSun" w:hAnsi="Times New Roman"/>
            <w:szCs w:val="22"/>
            <w:lang w:eastAsia="zh-CN"/>
          </w:rPr>
          <w:t>#</w:t>
        </w:r>
        <w:r w:rsidR="00D34EED">
          <w:rPr>
            <w:rFonts w:eastAsia="SimSun" w:hAnsi="Times New Roman"/>
            <w:szCs w:val="22"/>
            <w:lang w:eastAsia="zh-CN"/>
          </w:rPr>
          <w:t>i</w:t>
        </w:r>
        <w:r w:rsidR="00D34EED">
          <w:rPr>
            <w:rFonts w:eastAsia="SimSun" w:hAnsi="Times New Roman" w:hint="eastAsia"/>
            <w:szCs w:val="22"/>
            <w:lang w:eastAsia="zh-CN"/>
          </w:rPr>
          <w:t>或</w:t>
        </w:r>
      </w:ins>
      <w:r w:rsidR="00FC7290">
        <w:rPr>
          <w:rFonts w:eastAsia="SimSun" w:hAnsi="Times New Roman" w:hint="eastAsia"/>
          <w:lang w:eastAsia="zh-CN"/>
        </w:rPr>
        <w:t>UE</w:t>
      </w:r>
      <w:r w:rsidR="00FC7290">
        <w:rPr>
          <w:rFonts w:eastAsia="SimSun" w:hAnsi="Times New Roman"/>
          <w:lang w:eastAsia="zh-CN"/>
        </w:rPr>
        <w:t>#</w:t>
      </w:r>
      <w:r w:rsidR="00FC7290">
        <w:rPr>
          <w:rFonts w:eastAsia="SimSun" w:hAnsi="Times New Roman" w:hint="eastAsia"/>
          <w:lang w:eastAsia="zh-CN"/>
        </w:rPr>
        <w:t>i</w:t>
      </w:r>
      <w:r w:rsidR="001169EC">
        <w:rPr>
          <w:rFonts w:eastAsia="SimSun" w:hAnsi="Times New Roman"/>
          <w:lang w:eastAsia="zh-CN"/>
        </w:rPr>
        <w:t xml:space="preserve"> </w:t>
      </w:r>
      <w:r w:rsidR="00FC7290">
        <w:rPr>
          <w:rFonts w:eastAsia="SimSun" w:hAnsi="Times New Roman" w:hint="eastAsia"/>
          <w:lang w:eastAsia="zh-CN"/>
        </w:rPr>
        <w:t>和</w:t>
      </w:r>
      <w:r w:rsidR="001169EC">
        <w:rPr>
          <w:rFonts w:eastAsia="SimSun" w:hAnsi="Times New Roman" w:hint="eastAsia"/>
          <w:lang w:eastAsia="zh-CN"/>
        </w:rPr>
        <w:t xml:space="preserve"> </w:t>
      </w:r>
      <w:r w:rsidR="00FC7290">
        <w:rPr>
          <w:rFonts w:eastAsia="SimSun" w:hAnsi="Times New Roman" w:hint="eastAsia"/>
          <w:lang w:eastAsia="zh-CN"/>
        </w:rPr>
        <w:t>正在上传本地模型至</w:t>
      </w:r>
      <w:ins w:id="514" w:author="Zheng, Ce" w:date="2022-07-12T00:44:00Z">
        <w:r w:rsidR="009D1F71">
          <w:rPr>
            <w:rFonts w:eastAsia="SimSun" w:hAnsi="Times New Roman" w:hint="eastAsia"/>
            <w:szCs w:val="22"/>
            <w:lang w:eastAsia="zh-CN"/>
          </w:rPr>
          <w:t>Node</w:t>
        </w:r>
        <w:r w:rsidR="009D1F71">
          <w:rPr>
            <w:rFonts w:eastAsia="SimSun" w:hAnsi="Times New Roman"/>
            <w:szCs w:val="22"/>
            <w:lang w:eastAsia="zh-CN"/>
          </w:rPr>
          <w:t>#</w:t>
        </w:r>
        <w:r w:rsidR="009D1F71">
          <w:rPr>
            <w:rFonts w:eastAsia="SimSun" w:hAnsi="Times New Roman" w:hint="eastAsia"/>
            <w:szCs w:val="22"/>
            <w:lang w:eastAsia="zh-CN"/>
          </w:rPr>
          <w:t>i</w:t>
        </w:r>
        <w:r w:rsidR="009D1F71">
          <w:rPr>
            <w:rFonts w:eastAsia="SimSun" w:hAnsi="Times New Roman" w:hint="eastAsia"/>
            <w:szCs w:val="22"/>
            <w:lang w:eastAsia="zh-CN"/>
          </w:rPr>
          <w:t>或</w:t>
        </w:r>
      </w:ins>
      <w:r w:rsidR="00FC7290">
        <w:rPr>
          <w:rFonts w:eastAsia="SimSun" w:hAnsi="Times New Roman" w:hint="eastAsia"/>
          <w:lang w:eastAsia="zh-CN"/>
        </w:rPr>
        <w:t>UE</w:t>
      </w:r>
      <w:r w:rsidR="00FC7290">
        <w:rPr>
          <w:rFonts w:eastAsia="SimSun" w:hAnsi="Times New Roman"/>
          <w:lang w:eastAsia="zh-CN"/>
        </w:rPr>
        <w:t>#</w:t>
      </w:r>
      <w:r w:rsidR="00FC7290">
        <w:rPr>
          <w:rFonts w:eastAsia="SimSun" w:hAnsi="Times New Roman" w:hint="eastAsia"/>
          <w:lang w:eastAsia="zh-CN"/>
        </w:rPr>
        <w:t>i</w:t>
      </w:r>
      <w:r w:rsidR="00FC7290">
        <w:rPr>
          <w:rFonts w:eastAsia="SimSun" w:hAnsi="Times New Roman" w:hint="eastAsia"/>
          <w:lang w:eastAsia="zh-CN"/>
        </w:rPr>
        <w:t>的计算</w:t>
      </w:r>
      <w:r w:rsidR="00FC7290">
        <w:rPr>
          <w:rFonts w:eastAsia="SimSun" w:hAnsi="Times New Roman" w:hint="eastAsia"/>
          <w:lang w:eastAsia="zh-CN"/>
        </w:rPr>
        <w:t>UE</w:t>
      </w:r>
      <w:r w:rsidR="006E7265">
        <w:rPr>
          <w:rFonts w:eastAsia="SimSun" w:hAnsi="Times New Roman" w:hint="eastAsia"/>
          <w:lang w:eastAsia="zh-CN"/>
        </w:rPr>
        <w:t>，需要将</w:t>
      </w:r>
      <w:r w:rsidR="00D40AA7">
        <w:rPr>
          <w:rFonts w:eastAsia="SimSun" w:hAnsi="Times New Roman" w:hint="eastAsia"/>
          <w:lang w:eastAsia="zh-CN"/>
        </w:rPr>
        <w:t>本地模型重选上传至</w:t>
      </w:r>
      <w:r w:rsidR="003F27D4">
        <w:rPr>
          <w:rFonts w:eastAsia="SimSun" w:hAnsi="Times New Roman" w:hint="eastAsia"/>
          <w:lang w:eastAsia="zh-CN"/>
        </w:rPr>
        <w:t>切换后的新</w:t>
      </w:r>
      <w:ins w:id="515" w:author="Zheng, Ce" w:date="2022-07-12T00:46:00Z">
        <w:r w:rsidR="00903DC1" w:rsidRPr="00FC4FB2">
          <w:rPr>
            <w:rFonts w:eastAsia="SimSun" w:hAnsi="Times New Roman" w:hint="eastAsia"/>
            <w:noProof/>
            <w:szCs w:val="22"/>
            <w:lang w:eastAsia="zh-CN"/>
          </w:rPr>
          <w:t>中心聚合节点</w:t>
        </w:r>
      </w:ins>
      <w:ins w:id="516" w:author="Zheng, Ce" w:date="2022-07-12T00:44:00Z">
        <w:r w:rsidR="00F30EE4">
          <w:rPr>
            <w:rFonts w:eastAsia="SimSun" w:hAnsi="Times New Roman" w:hint="eastAsia"/>
            <w:szCs w:val="22"/>
            <w:lang w:eastAsia="zh-CN"/>
          </w:rPr>
          <w:t>Node</w:t>
        </w:r>
        <w:r w:rsidR="00F30EE4">
          <w:rPr>
            <w:rFonts w:eastAsia="SimSun" w:hAnsi="Times New Roman"/>
            <w:szCs w:val="22"/>
            <w:lang w:eastAsia="zh-CN"/>
          </w:rPr>
          <w:t>#</w:t>
        </w:r>
      </w:ins>
      <w:ins w:id="517" w:author="Zheng, Ce" w:date="2022-07-12T00:46:00Z">
        <w:r w:rsidR="00B05C94">
          <w:rPr>
            <w:rFonts w:eastAsia="SimSun" w:hAnsi="Times New Roman"/>
            <w:szCs w:val="22"/>
            <w:lang w:eastAsia="zh-CN"/>
          </w:rPr>
          <w:t>j</w:t>
        </w:r>
      </w:ins>
      <w:ins w:id="518" w:author="Zheng, Ce" w:date="2022-07-12T00:45:00Z">
        <w:r w:rsidR="0039352B">
          <w:rPr>
            <w:rFonts w:eastAsia="SimSun" w:hAnsi="Times New Roman" w:hint="eastAsia"/>
            <w:szCs w:val="22"/>
            <w:lang w:eastAsia="zh-CN"/>
          </w:rPr>
          <w:t>或</w:t>
        </w:r>
      </w:ins>
      <w:ins w:id="519" w:author="Zheng, Ce" w:date="2022-07-12T00:46:00Z">
        <w:r w:rsidR="00903DC1" w:rsidRPr="00FC4FB2">
          <w:rPr>
            <w:rFonts w:eastAsia="SimSun" w:hAnsi="Times New Roman" w:hint="eastAsia"/>
            <w:noProof/>
            <w:szCs w:val="22"/>
            <w:lang w:eastAsia="zh-CN"/>
          </w:rPr>
          <w:t>中心</w:t>
        </w:r>
      </w:ins>
      <w:r w:rsidR="003F27D4">
        <w:rPr>
          <w:rFonts w:eastAsia="SimSun" w:hAnsi="Times New Roman" w:hint="eastAsia"/>
          <w:lang w:eastAsia="zh-CN"/>
        </w:rPr>
        <w:t>UE</w:t>
      </w:r>
      <w:r w:rsidR="003F27D4">
        <w:rPr>
          <w:rFonts w:eastAsia="SimSun" w:hAnsi="Times New Roman"/>
          <w:lang w:eastAsia="zh-CN"/>
        </w:rPr>
        <w:t>#j</w:t>
      </w:r>
      <w:r w:rsidR="00AB7129">
        <w:rPr>
          <w:rFonts w:eastAsia="SimSun" w:hAnsi="Times New Roman" w:hint="eastAsia"/>
          <w:lang w:eastAsia="zh-CN"/>
        </w:rPr>
        <w:t>。</w:t>
      </w:r>
      <w:r w:rsidR="00AC180D">
        <w:rPr>
          <w:rFonts w:eastAsia="SimSun" w:hAnsi="Times New Roman" w:hint="eastAsia"/>
          <w:lang w:eastAsia="zh-CN"/>
        </w:rPr>
        <w:t>即</w:t>
      </w:r>
      <w:r w:rsidR="00033E53">
        <w:rPr>
          <w:rFonts w:eastAsia="SimSun" w:hAnsi="Times New Roman" w:hint="eastAsia"/>
          <w:lang w:eastAsia="zh-CN"/>
        </w:rPr>
        <w:t>：</w:t>
      </w:r>
    </w:p>
    <w:p w14:paraId="17587203" w14:textId="5AEF80BF" w:rsidR="005F75D3" w:rsidRDefault="002C365C" w:rsidP="006B19B7">
      <w:pPr>
        <w:autoSpaceDE w:val="0"/>
        <w:autoSpaceDN w:val="0"/>
        <w:textAlignment w:val="bottom"/>
        <w:rPr>
          <w:rFonts w:eastAsia="SimSun" w:hAnsi="Times New Roman"/>
          <w:lang w:eastAsia="zh-CN"/>
        </w:rPr>
      </w:pPr>
      <w:r>
        <w:rPr>
          <w:rFonts w:eastAsia="SimSun" w:hAnsi="Times New Roman" w:hint="eastAsia"/>
          <w:lang w:eastAsia="zh-CN"/>
        </w:rPr>
        <w:t>切换后新的</w:t>
      </w:r>
      <w:ins w:id="520" w:author="Zheng, Ce" w:date="2022-07-12T00:46:00Z">
        <w:r w:rsidR="002A4F01" w:rsidRPr="00FC4FB2">
          <w:rPr>
            <w:rFonts w:eastAsia="SimSun" w:hAnsi="Times New Roman" w:hint="eastAsia"/>
            <w:noProof/>
            <w:szCs w:val="22"/>
            <w:lang w:eastAsia="zh-CN"/>
          </w:rPr>
          <w:t>中心聚合节点</w:t>
        </w:r>
        <w:r w:rsidR="002A4F01">
          <w:rPr>
            <w:rFonts w:eastAsia="SimSun" w:hAnsi="Times New Roman" w:hint="eastAsia"/>
            <w:szCs w:val="22"/>
            <w:lang w:eastAsia="zh-CN"/>
          </w:rPr>
          <w:t>Node</w:t>
        </w:r>
        <w:r w:rsidR="002A4F01">
          <w:rPr>
            <w:rFonts w:eastAsia="SimSun" w:hAnsi="Times New Roman"/>
            <w:szCs w:val="22"/>
            <w:lang w:eastAsia="zh-CN"/>
          </w:rPr>
          <w:t>#</w:t>
        </w:r>
        <w:r w:rsidR="00B05C94">
          <w:rPr>
            <w:rFonts w:eastAsia="SimSun" w:hAnsi="Times New Roman" w:hint="eastAsia"/>
            <w:szCs w:val="22"/>
            <w:lang w:eastAsia="zh-CN"/>
          </w:rPr>
          <w:t>j</w:t>
        </w:r>
      </w:ins>
      <w:ins w:id="521" w:author="Zheng, Ce" w:date="2022-07-12T00:47:00Z">
        <w:r w:rsidR="00B6462B">
          <w:rPr>
            <w:rFonts w:eastAsia="SimSun" w:hAnsi="Times New Roman" w:hint="eastAsia"/>
            <w:szCs w:val="22"/>
            <w:lang w:eastAsia="zh-CN"/>
          </w:rPr>
          <w:t>或</w:t>
        </w:r>
      </w:ins>
      <w:r w:rsidR="006B19B7">
        <w:rPr>
          <w:rFonts w:eastAsia="SimSun" w:hAnsi="Times New Roman" w:hint="eastAsia"/>
          <w:lang w:eastAsia="zh-CN"/>
        </w:rPr>
        <w:t>中心</w:t>
      </w:r>
      <w:r w:rsidR="00D35668">
        <w:rPr>
          <w:rFonts w:eastAsia="SimSun" w:hAnsi="Times New Roman" w:hint="eastAsia"/>
          <w:lang w:eastAsia="zh-CN"/>
        </w:rPr>
        <w:t>U</w:t>
      </w:r>
      <w:r w:rsidR="00D35668">
        <w:rPr>
          <w:rFonts w:eastAsia="SimSun" w:hAnsi="Times New Roman"/>
          <w:lang w:eastAsia="zh-CN"/>
        </w:rPr>
        <w:t>E</w:t>
      </w:r>
      <w:r w:rsidR="00943DE6">
        <w:rPr>
          <w:rFonts w:eastAsia="SimSun" w:hAnsi="Times New Roman"/>
          <w:lang w:eastAsia="zh-CN"/>
        </w:rPr>
        <w:t>#j</w:t>
      </w:r>
      <w:r w:rsidR="006B19B7">
        <w:rPr>
          <w:rFonts w:eastAsia="SimSun" w:hAnsi="Times New Roman" w:hint="eastAsia"/>
          <w:lang w:eastAsia="zh-CN"/>
        </w:rPr>
        <w:t>向</w:t>
      </w:r>
      <w:r w:rsidR="00BD432C">
        <w:rPr>
          <w:rFonts w:eastAsia="SimSun" w:hAnsi="Times New Roman" w:hint="eastAsia"/>
          <w:lang w:eastAsia="zh-CN"/>
        </w:rPr>
        <w:t>各</w:t>
      </w:r>
      <w:r w:rsidR="006B19B7">
        <w:rPr>
          <w:rFonts w:eastAsia="SimSun" w:hAnsi="Times New Roman" w:hint="eastAsia"/>
          <w:lang w:eastAsia="zh-CN"/>
        </w:rPr>
        <w:t>计算</w:t>
      </w:r>
      <w:r w:rsidR="00712853">
        <w:rPr>
          <w:rFonts w:eastAsia="SimSun" w:hAnsi="Times New Roman" w:hint="eastAsia"/>
          <w:lang w:eastAsia="zh-CN"/>
        </w:rPr>
        <w:t>UE</w:t>
      </w:r>
      <w:r w:rsidR="006B19B7">
        <w:rPr>
          <w:rFonts w:eastAsia="SimSun" w:hAnsi="Times New Roman" w:hint="eastAsia"/>
          <w:lang w:eastAsia="zh-CN"/>
        </w:rPr>
        <w:t>广播</w:t>
      </w:r>
      <w:r w:rsidR="00B71DDA">
        <w:rPr>
          <w:rFonts w:eastAsia="SimSun" w:hAnsi="Times New Roman" w:hint="eastAsia"/>
          <w:lang w:eastAsia="zh-CN"/>
        </w:rPr>
        <w:t>下发指令</w:t>
      </w:r>
      <w:r w:rsidR="006B19B7">
        <w:rPr>
          <w:rFonts w:eastAsia="SimSun" w:hAnsi="Times New Roman" w:hint="eastAsia"/>
          <w:lang w:eastAsia="zh-CN"/>
        </w:rPr>
        <w:t>，要求</w:t>
      </w:r>
      <w:r w:rsidR="00DE5C85">
        <w:rPr>
          <w:rFonts w:eastAsia="SimSun" w:hAnsi="Times New Roman" w:hint="eastAsia"/>
          <w:lang w:eastAsia="zh-CN"/>
        </w:rPr>
        <w:t>各</w:t>
      </w:r>
      <w:r w:rsidR="00EB61C2">
        <w:rPr>
          <w:rFonts w:eastAsia="SimSun" w:hAnsi="Times New Roman" w:hint="eastAsia"/>
          <w:lang w:eastAsia="zh-CN"/>
        </w:rPr>
        <w:t>计算</w:t>
      </w:r>
      <w:r w:rsidR="00EB61C2">
        <w:rPr>
          <w:rFonts w:eastAsia="SimSun" w:hAnsi="Times New Roman" w:hint="eastAsia"/>
          <w:lang w:eastAsia="zh-CN"/>
        </w:rPr>
        <w:t>UE</w:t>
      </w:r>
      <w:r w:rsidR="006B19B7">
        <w:rPr>
          <w:rFonts w:eastAsia="SimSun" w:hAnsi="Times New Roman" w:hint="eastAsia"/>
          <w:lang w:eastAsia="zh-CN"/>
        </w:rPr>
        <w:t>上报本地模型。</w:t>
      </w:r>
      <w:r w:rsidR="00E87701">
        <w:rPr>
          <w:rFonts w:eastAsia="SimSun" w:hAnsi="Times New Roman" w:hint="eastAsia"/>
          <w:lang w:eastAsia="zh-CN"/>
        </w:rPr>
        <w:t>这包括</w:t>
      </w:r>
      <w:r w:rsidR="00E87701">
        <w:rPr>
          <w:rFonts w:eastAsia="SimSun" w:hAnsi="Times New Roman" w:hint="eastAsia"/>
          <w:lang w:eastAsia="zh-CN"/>
        </w:rPr>
        <w:t xml:space="preserve"> </w:t>
      </w:r>
    </w:p>
    <w:p w14:paraId="76E0158A" w14:textId="2C1E23DA" w:rsidR="006B19B7" w:rsidRDefault="00E87701" w:rsidP="005F75D3">
      <w:pPr>
        <w:pStyle w:val="af0"/>
        <w:numPr>
          <w:ilvl w:val="0"/>
          <w:numId w:val="38"/>
        </w:numPr>
        <w:autoSpaceDE w:val="0"/>
        <w:autoSpaceDN w:val="0"/>
        <w:ind w:firstLineChars="0"/>
        <w:textAlignment w:val="bottom"/>
        <w:rPr>
          <w:rFonts w:eastAsia="SimSun" w:hAnsi="Times New Roman"/>
          <w:lang w:eastAsia="zh-CN"/>
        </w:rPr>
      </w:pPr>
      <w:r w:rsidRPr="005F75D3">
        <w:rPr>
          <w:rFonts w:eastAsia="SimSun" w:hAnsi="Times New Roman" w:hint="eastAsia"/>
          <w:lang w:eastAsia="zh-CN"/>
        </w:rPr>
        <w:t>已上传本地模型至</w:t>
      </w:r>
      <w:ins w:id="522" w:author="Zheng, Ce" w:date="2022-07-12T00:46:00Z">
        <w:r w:rsidR="00873C9C">
          <w:rPr>
            <w:rFonts w:eastAsia="SimSun" w:hAnsi="Times New Roman" w:hint="eastAsia"/>
            <w:szCs w:val="22"/>
            <w:lang w:eastAsia="zh-CN"/>
          </w:rPr>
          <w:t>Node</w:t>
        </w:r>
        <w:r w:rsidR="00873C9C">
          <w:rPr>
            <w:rFonts w:eastAsia="SimSun" w:hAnsi="Times New Roman"/>
            <w:szCs w:val="22"/>
            <w:lang w:eastAsia="zh-CN"/>
          </w:rPr>
          <w:t>#i</w:t>
        </w:r>
        <w:r w:rsidR="00873C9C">
          <w:rPr>
            <w:rFonts w:eastAsia="SimSun" w:hAnsi="Times New Roman" w:hint="eastAsia"/>
            <w:szCs w:val="22"/>
            <w:lang w:eastAsia="zh-CN"/>
          </w:rPr>
          <w:t>或</w:t>
        </w:r>
      </w:ins>
      <w:r w:rsidRPr="005F75D3">
        <w:rPr>
          <w:rFonts w:eastAsia="SimSun" w:hAnsi="Times New Roman" w:hint="eastAsia"/>
          <w:lang w:eastAsia="zh-CN"/>
        </w:rPr>
        <w:t>UE</w:t>
      </w:r>
      <w:r w:rsidRPr="005F75D3">
        <w:rPr>
          <w:rFonts w:eastAsia="SimSun" w:hAnsi="Times New Roman"/>
          <w:lang w:eastAsia="zh-CN"/>
        </w:rPr>
        <w:t>#</w:t>
      </w:r>
      <w:r w:rsidRPr="005F75D3">
        <w:rPr>
          <w:rFonts w:eastAsia="SimSun" w:hAnsi="Times New Roman" w:hint="eastAsia"/>
          <w:lang w:eastAsia="zh-CN"/>
        </w:rPr>
        <w:t>i</w:t>
      </w:r>
      <w:r w:rsidRPr="005F75D3">
        <w:rPr>
          <w:rFonts w:eastAsia="SimSun" w:hAnsi="Times New Roman"/>
          <w:lang w:eastAsia="zh-CN"/>
        </w:rPr>
        <w:t xml:space="preserve"> </w:t>
      </w:r>
      <w:r w:rsidRPr="005F75D3">
        <w:rPr>
          <w:rFonts w:eastAsia="SimSun" w:hAnsi="Times New Roman" w:hint="eastAsia"/>
          <w:lang w:eastAsia="zh-CN"/>
        </w:rPr>
        <w:t>和</w:t>
      </w:r>
      <w:r w:rsidRPr="005F75D3">
        <w:rPr>
          <w:rFonts w:eastAsia="SimSun" w:hAnsi="Times New Roman" w:hint="eastAsia"/>
          <w:lang w:eastAsia="zh-CN"/>
        </w:rPr>
        <w:t xml:space="preserve"> </w:t>
      </w:r>
      <w:r w:rsidRPr="005F75D3">
        <w:rPr>
          <w:rFonts w:eastAsia="SimSun" w:hAnsi="Times New Roman" w:hint="eastAsia"/>
          <w:lang w:eastAsia="zh-CN"/>
        </w:rPr>
        <w:t>正在上传本地模型至</w:t>
      </w:r>
      <w:ins w:id="523" w:author="Zheng, Ce" w:date="2022-07-12T00:46:00Z">
        <w:r w:rsidR="00873C9C">
          <w:rPr>
            <w:rFonts w:eastAsia="SimSun" w:hAnsi="Times New Roman" w:hint="eastAsia"/>
            <w:szCs w:val="22"/>
            <w:lang w:eastAsia="zh-CN"/>
          </w:rPr>
          <w:t>Node</w:t>
        </w:r>
        <w:r w:rsidR="00873C9C">
          <w:rPr>
            <w:rFonts w:eastAsia="SimSun" w:hAnsi="Times New Roman"/>
            <w:szCs w:val="22"/>
            <w:lang w:eastAsia="zh-CN"/>
          </w:rPr>
          <w:t>#</w:t>
        </w:r>
        <w:r w:rsidR="00873C9C">
          <w:rPr>
            <w:rFonts w:eastAsia="SimSun" w:hAnsi="Times New Roman" w:hint="eastAsia"/>
            <w:szCs w:val="22"/>
            <w:lang w:eastAsia="zh-CN"/>
          </w:rPr>
          <w:t>i</w:t>
        </w:r>
        <w:r w:rsidR="00873C9C">
          <w:rPr>
            <w:rFonts w:eastAsia="SimSun" w:hAnsi="Times New Roman" w:hint="eastAsia"/>
            <w:szCs w:val="22"/>
            <w:lang w:eastAsia="zh-CN"/>
          </w:rPr>
          <w:t>或</w:t>
        </w:r>
      </w:ins>
      <w:r w:rsidRPr="005F75D3">
        <w:rPr>
          <w:rFonts w:eastAsia="SimSun" w:hAnsi="Times New Roman" w:hint="eastAsia"/>
          <w:lang w:eastAsia="zh-CN"/>
        </w:rPr>
        <w:t>UE</w:t>
      </w:r>
      <w:r w:rsidRPr="005F75D3">
        <w:rPr>
          <w:rFonts w:eastAsia="SimSun" w:hAnsi="Times New Roman"/>
          <w:lang w:eastAsia="zh-CN"/>
        </w:rPr>
        <w:t>#</w:t>
      </w:r>
      <w:r w:rsidRPr="005F75D3">
        <w:rPr>
          <w:rFonts w:eastAsia="SimSun" w:hAnsi="Times New Roman" w:hint="eastAsia"/>
          <w:lang w:eastAsia="zh-CN"/>
        </w:rPr>
        <w:t>i</w:t>
      </w:r>
      <w:r w:rsidRPr="005F75D3">
        <w:rPr>
          <w:rFonts w:eastAsia="SimSun" w:hAnsi="Times New Roman" w:hint="eastAsia"/>
          <w:lang w:eastAsia="zh-CN"/>
        </w:rPr>
        <w:t>的计算</w:t>
      </w:r>
      <w:r w:rsidRPr="005F75D3">
        <w:rPr>
          <w:rFonts w:eastAsia="SimSun" w:hAnsi="Times New Roman" w:hint="eastAsia"/>
          <w:lang w:eastAsia="zh-CN"/>
        </w:rPr>
        <w:t>UE</w:t>
      </w:r>
      <w:r w:rsidR="005F75D3" w:rsidRPr="005F75D3">
        <w:rPr>
          <w:rFonts w:eastAsia="SimSun" w:hAnsi="Times New Roman"/>
          <w:lang w:eastAsia="zh-CN"/>
        </w:rPr>
        <w:t xml:space="preserve"> </w:t>
      </w:r>
      <w:r w:rsidR="005F75D3">
        <w:rPr>
          <w:rFonts w:eastAsia="SimSun" w:hAnsi="Times New Roman" w:hint="eastAsia"/>
          <w:lang w:eastAsia="zh-CN"/>
        </w:rPr>
        <w:t>重新上传本地模型至</w:t>
      </w:r>
      <w:ins w:id="524" w:author="Zheng, Ce" w:date="2022-07-12T00:47:00Z">
        <w:r w:rsidR="00B6462B" w:rsidRPr="00FC4FB2">
          <w:rPr>
            <w:rFonts w:eastAsia="SimSun" w:hAnsi="Times New Roman" w:hint="eastAsia"/>
            <w:noProof/>
            <w:szCs w:val="22"/>
            <w:lang w:eastAsia="zh-CN"/>
          </w:rPr>
          <w:t>中心聚合节点</w:t>
        </w:r>
        <w:r w:rsidR="00B6462B">
          <w:rPr>
            <w:rFonts w:eastAsia="SimSun" w:hAnsi="Times New Roman" w:hint="eastAsia"/>
            <w:szCs w:val="22"/>
            <w:lang w:eastAsia="zh-CN"/>
          </w:rPr>
          <w:t>Node</w:t>
        </w:r>
        <w:r w:rsidR="00B6462B">
          <w:rPr>
            <w:rFonts w:eastAsia="SimSun" w:hAnsi="Times New Roman"/>
            <w:szCs w:val="22"/>
            <w:lang w:eastAsia="zh-CN"/>
          </w:rPr>
          <w:t>#j</w:t>
        </w:r>
        <w:r w:rsidR="00B6462B">
          <w:rPr>
            <w:rFonts w:eastAsia="SimSun" w:hAnsi="Times New Roman" w:hint="eastAsia"/>
            <w:szCs w:val="22"/>
            <w:lang w:eastAsia="zh-CN"/>
          </w:rPr>
          <w:t>或</w:t>
        </w:r>
      </w:ins>
      <w:r w:rsidR="005F75D3">
        <w:rPr>
          <w:rFonts w:eastAsia="SimSun" w:hAnsi="Times New Roman" w:hint="eastAsia"/>
          <w:lang w:eastAsia="zh-CN"/>
        </w:rPr>
        <w:t>中心</w:t>
      </w:r>
      <w:r w:rsidR="005F75D3">
        <w:rPr>
          <w:rFonts w:eastAsia="SimSun" w:hAnsi="Times New Roman" w:hint="eastAsia"/>
          <w:lang w:eastAsia="zh-CN"/>
        </w:rPr>
        <w:t>UE</w:t>
      </w:r>
      <w:r w:rsidR="005F75D3">
        <w:rPr>
          <w:rFonts w:eastAsia="SimSun" w:hAnsi="Times New Roman"/>
          <w:lang w:eastAsia="zh-CN"/>
        </w:rPr>
        <w:t>#j</w:t>
      </w:r>
      <w:r w:rsidR="004F5D94">
        <w:rPr>
          <w:rFonts w:eastAsia="SimSun" w:hAnsi="Times New Roman" w:hint="eastAsia"/>
          <w:lang w:eastAsia="zh-CN"/>
        </w:rPr>
        <w:t>；</w:t>
      </w:r>
    </w:p>
    <w:p w14:paraId="28DFEE3D" w14:textId="2E0C3E33" w:rsidR="005F75D3" w:rsidRPr="005F75D3" w:rsidRDefault="005F75D3" w:rsidP="005F75D3">
      <w:pPr>
        <w:pStyle w:val="af0"/>
        <w:numPr>
          <w:ilvl w:val="0"/>
          <w:numId w:val="38"/>
        </w:numPr>
        <w:autoSpaceDE w:val="0"/>
        <w:autoSpaceDN w:val="0"/>
        <w:ind w:firstLineChars="0"/>
        <w:textAlignment w:val="bottom"/>
        <w:rPr>
          <w:rFonts w:eastAsia="SimSun" w:hAnsi="Times New Roman"/>
          <w:lang w:eastAsia="zh-CN"/>
        </w:rPr>
      </w:pPr>
      <w:r>
        <w:rPr>
          <w:rFonts w:eastAsia="SimSun" w:hAnsi="Times New Roman" w:hint="eastAsia"/>
          <w:lang w:eastAsia="zh-CN"/>
        </w:rPr>
        <w:t>未上传的计算</w:t>
      </w:r>
      <w:r>
        <w:rPr>
          <w:rFonts w:eastAsia="SimSun" w:hAnsi="Times New Roman" w:hint="eastAsia"/>
          <w:lang w:eastAsia="zh-CN"/>
        </w:rPr>
        <w:t>UE</w:t>
      </w:r>
      <w:r>
        <w:rPr>
          <w:rFonts w:eastAsia="SimSun" w:hAnsi="Times New Roman" w:hint="eastAsia"/>
          <w:lang w:eastAsia="zh-CN"/>
        </w:rPr>
        <w:t>上传本地模型至中心</w:t>
      </w:r>
      <w:r>
        <w:rPr>
          <w:rFonts w:eastAsia="SimSun" w:hAnsi="Times New Roman" w:hint="eastAsia"/>
          <w:lang w:eastAsia="zh-CN"/>
        </w:rPr>
        <w:t>UE</w:t>
      </w:r>
      <w:r>
        <w:rPr>
          <w:rFonts w:eastAsia="SimSun" w:hAnsi="Times New Roman"/>
          <w:lang w:eastAsia="zh-CN"/>
        </w:rPr>
        <w:t>#j</w:t>
      </w:r>
      <w:r w:rsidR="004F5D94">
        <w:rPr>
          <w:rFonts w:eastAsia="SimSun" w:hAnsi="Times New Roman" w:hint="eastAsia"/>
          <w:lang w:eastAsia="zh-CN"/>
        </w:rPr>
        <w:t>。</w:t>
      </w:r>
    </w:p>
    <w:p w14:paraId="053CDFEA" w14:textId="21604F39" w:rsidR="001A3F7E" w:rsidRDefault="005A244C" w:rsidP="006B19B7">
      <w:pPr>
        <w:autoSpaceDE w:val="0"/>
        <w:autoSpaceDN w:val="0"/>
        <w:textAlignment w:val="bottom"/>
        <w:rPr>
          <w:rFonts w:eastAsia="SimSun" w:hAnsi="Times New Roman"/>
          <w:lang w:eastAsia="zh-CN"/>
        </w:rPr>
      </w:pPr>
      <w:r>
        <w:rPr>
          <w:rFonts w:eastAsia="SimSun" w:hAnsi="Times New Roman"/>
          <w:noProof/>
          <w:lang w:eastAsia="zh-CN"/>
        </w:rPr>
        <w:drawing>
          <wp:inline distT="0" distB="0" distL="0" distR="0" wp14:anchorId="06CC0305" wp14:editId="38696A99">
            <wp:extent cx="6480810" cy="2026920"/>
            <wp:effectExtent l="0" t="0" r="0" b="0"/>
            <wp:docPr id="177" name="图片 177"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7" descr="形状&#10;&#10;中度可信度描述已自动生成"/>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480810" cy="2026920"/>
                    </a:xfrm>
                    <a:prstGeom prst="rect">
                      <a:avLst/>
                    </a:prstGeom>
                  </pic:spPr>
                </pic:pic>
              </a:graphicData>
            </a:graphic>
          </wp:inline>
        </w:drawing>
      </w:r>
    </w:p>
    <w:p w14:paraId="41D9207F" w14:textId="1B60F6D4" w:rsidR="00D06039" w:rsidRPr="00DA00B9" w:rsidRDefault="006F2AEF" w:rsidP="00D75BC4">
      <w:pPr>
        <w:autoSpaceDE w:val="0"/>
        <w:autoSpaceDN w:val="0"/>
        <w:jc w:val="center"/>
        <w:textAlignment w:val="bottom"/>
        <w:rPr>
          <w:rFonts w:eastAsia="SimSun" w:hAnsi="Times New Roman"/>
          <w:noProof/>
          <w:sz w:val="20"/>
          <w:lang w:eastAsia="zh-CN"/>
        </w:rPr>
      </w:pPr>
      <w:r w:rsidRPr="00F55BD6">
        <w:rPr>
          <w:rFonts w:eastAsia="SimSun" w:hAnsi="Times New Roman" w:hint="eastAsia"/>
          <w:noProof/>
          <w:sz w:val="20"/>
          <w:lang w:eastAsia="zh-CN"/>
        </w:rPr>
        <w:t>图</w:t>
      </w:r>
      <w:r w:rsidR="00E752C1">
        <w:rPr>
          <w:rFonts w:eastAsia="SimSun" w:hAnsi="Times New Roman"/>
          <w:noProof/>
          <w:sz w:val="20"/>
          <w:lang w:eastAsia="zh-CN"/>
        </w:rPr>
        <w:t>8</w:t>
      </w:r>
      <w:r>
        <w:rPr>
          <w:rFonts w:eastAsia="SimSun" w:hAnsi="Times New Roman"/>
          <w:noProof/>
          <w:sz w:val="20"/>
          <w:lang w:eastAsia="zh-CN"/>
        </w:rPr>
        <w:t xml:space="preserve">  </w:t>
      </w:r>
      <w:ins w:id="525" w:author="Zheng, Ce" w:date="2022-07-12T00:47:00Z">
        <w:r w:rsidR="00286F3F">
          <w:rPr>
            <w:rFonts w:eastAsia="SimSun" w:hAnsi="Times New Roman" w:hint="eastAsia"/>
            <w:noProof/>
            <w:sz w:val="20"/>
            <w:lang w:eastAsia="zh-CN"/>
          </w:rPr>
          <w:t>中心聚合节点或</w:t>
        </w:r>
      </w:ins>
      <w:r>
        <w:rPr>
          <w:rFonts w:eastAsia="SimSun" w:hAnsi="Times New Roman" w:hint="eastAsia"/>
          <w:noProof/>
          <w:sz w:val="20"/>
          <w:lang w:eastAsia="zh-CN"/>
        </w:rPr>
        <w:t>中心</w:t>
      </w:r>
      <w:r>
        <w:rPr>
          <w:rFonts w:eastAsia="SimSun" w:hAnsi="Times New Roman" w:hint="eastAsia"/>
          <w:noProof/>
          <w:sz w:val="20"/>
          <w:lang w:eastAsia="zh-CN"/>
        </w:rPr>
        <w:t>UE</w:t>
      </w:r>
      <w:r>
        <w:rPr>
          <w:rFonts w:eastAsia="SimSun" w:hAnsi="Times New Roman" w:hint="eastAsia"/>
          <w:noProof/>
          <w:sz w:val="20"/>
          <w:lang w:eastAsia="zh-CN"/>
        </w:rPr>
        <w:t>切换（</w:t>
      </w:r>
      <m:oMath>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min</m:t>
            </m:r>
          </m:sub>
        </m:sSub>
        <m:r>
          <w:rPr>
            <w:rFonts w:ascii="Cambria Math" w:eastAsia="SimSun" w:hAnsi="Cambria Math"/>
            <w:noProof/>
            <w:szCs w:val="22"/>
            <w:lang w:eastAsia="zh-CN"/>
          </w:rPr>
          <m:t>&lt;</m:t>
        </m:r>
        <m:sSub>
          <m:sSubPr>
            <m:ctrlPr>
              <w:rPr>
                <w:rFonts w:ascii="Cambria Math" w:eastAsia="SimSun" w:hAnsi="Cambria Math"/>
                <w:i/>
                <w:noProof/>
                <w:szCs w:val="22"/>
                <w:lang w:eastAsia="zh-CN"/>
              </w:rPr>
            </m:ctrlPr>
          </m:sSubPr>
          <m:e>
            <m:r>
              <w:rPr>
                <w:rFonts w:ascii="Cambria Math" w:eastAsia="SimSun" w:hAnsi="Cambria Math"/>
                <w:noProof/>
                <w:szCs w:val="22"/>
                <w:lang w:eastAsia="zh-CN"/>
              </w:rPr>
              <m:t>T</m:t>
            </m:r>
          </m:e>
          <m:sub>
            <m:r>
              <w:rPr>
                <w:rFonts w:ascii="Cambria Math" w:eastAsia="SimSun" w:hAnsi="Cambria Math"/>
                <w:noProof/>
                <w:szCs w:val="22"/>
                <w:lang w:eastAsia="zh-CN"/>
              </w:rPr>
              <m:t>1</m:t>
            </m:r>
          </m:sub>
        </m:sSub>
      </m:oMath>
      <w:r>
        <w:rPr>
          <w:rFonts w:eastAsia="SimSun" w:hAnsi="Times New Roman" w:hint="eastAsia"/>
          <w:noProof/>
          <w:sz w:val="20"/>
          <w:lang w:eastAsia="zh-CN"/>
        </w:rPr>
        <w:t>）</w:t>
      </w:r>
    </w:p>
    <w:p w14:paraId="361BB434" w14:textId="1F4873D6" w:rsidR="00337F1A" w:rsidRDefault="00337F1A" w:rsidP="00AB3107">
      <w:pPr>
        <w:pStyle w:val="af0"/>
        <w:numPr>
          <w:ilvl w:val="6"/>
          <w:numId w:val="19"/>
        </w:numPr>
        <w:autoSpaceDE w:val="0"/>
        <w:autoSpaceDN w:val="0"/>
        <w:ind w:firstLineChars="0"/>
        <w:textAlignment w:val="bottom"/>
        <w:rPr>
          <w:rFonts w:eastAsia="SimSun" w:hAnsi="Times New Roman"/>
          <w:b/>
          <w:bCs/>
          <w:szCs w:val="22"/>
          <w:lang w:eastAsia="zh-CN"/>
        </w:rPr>
      </w:pPr>
      <w:r w:rsidRPr="00337F1A">
        <w:rPr>
          <w:rFonts w:eastAsia="SimSun" w:hAnsi="Times New Roman" w:hint="eastAsia"/>
          <w:b/>
          <w:bCs/>
          <w:szCs w:val="22"/>
          <w:lang w:eastAsia="zh-CN"/>
        </w:rPr>
        <w:t>新计算</w:t>
      </w:r>
      <w:r w:rsidRPr="00337F1A">
        <w:rPr>
          <w:rFonts w:eastAsia="SimSun" w:hAnsi="Times New Roman"/>
          <w:b/>
          <w:bCs/>
          <w:szCs w:val="22"/>
          <w:lang w:eastAsia="zh-CN"/>
        </w:rPr>
        <w:t>UE</w:t>
      </w:r>
      <w:r w:rsidRPr="00337F1A">
        <w:rPr>
          <w:rFonts w:eastAsia="SimSun" w:hAnsi="Times New Roman" w:hint="eastAsia"/>
          <w:b/>
          <w:bCs/>
          <w:szCs w:val="22"/>
          <w:lang w:eastAsia="zh-CN"/>
        </w:rPr>
        <w:t>加入</w:t>
      </w:r>
      <w:r w:rsidRPr="00337F1A">
        <w:rPr>
          <w:rFonts w:eastAsia="SimSun" w:hAnsi="Times New Roman"/>
          <w:b/>
          <w:bCs/>
          <w:szCs w:val="22"/>
          <w:lang w:eastAsia="zh-CN"/>
        </w:rPr>
        <w:t>FL</w:t>
      </w:r>
    </w:p>
    <w:p w14:paraId="2C2449F6" w14:textId="3AB2196D" w:rsidR="005243AC" w:rsidRPr="00690CF5" w:rsidRDefault="00A80360" w:rsidP="005243AC">
      <w:pPr>
        <w:rPr>
          <w:rFonts w:ascii="SimSun" w:eastAsia="SimSun" w:hAnsi="SimSun"/>
          <w:noProof/>
          <w:szCs w:val="22"/>
          <w:lang w:eastAsia="zh-CN"/>
        </w:rPr>
      </w:pPr>
      <m:oMath>
        <m:sSubSup>
          <m:sSubSupPr>
            <m:ctrlPr>
              <w:rPr>
                <w:rFonts w:ascii="Cambria Math" w:eastAsia="SimSun" w:hAnsi="Cambria Math"/>
                <w:b/>
                <w:i/>
                <w:noProof/>
                <w:szCs w:val="22"/>
                <w:lang w:eastAsia="zh-CN"/>
              </w:rPr>
            </m:ctrlPr>
          </m:sSubSupPr>
          <m:e>
            <m:r>
              <m:rPr>
                <m:sty m:val="bi"/>
              </m:rPr>
              <w:rPr>
                <w:rFonts w:ascii="Cambria Math" w:eastAsia="SimSun" w:hAnsi="Cambria Math"/>
                <w:noProof/>
                <w:szCs w:val="22"/>
                <w:lang w:eastAsia="zh-CN"/>
              </w:rPr>
              <m:t>T</m:t>
            </m:r>
          </m:e>
          <m:sub>
            <m:r>
              <m:rPr>
                <m:sty m:val="bi"/>
              </m:rPr>
              <w:rPr>
                <w:rFonts w:ascii="Cambria Math" w:eastAsia="SimSun" w:hAnsi="Cambria Math" w:hint="eastAsia"/>
                <w:noProof/>
                <w:szCs w:val="22"/>
                <w:lang w:eastAsia="zh-CN"/>
              </w:rPr>
              <m:t>endure</m:t>
            </m:r>
          </m:sub>
          <m:sup>
            <m:r>
              <m:rPr>
                <m:sty m:val="bi"/>
              </m:rPr>
              <w:rPr>
                <w:rFonts w:ascii="Cambria Math" w:eastAsia="SimSun" w:hAnsi="Cambria Math" w:hint="eastAsia"/>
                <w:noProof/>
                <w:szCs w:val="22"/>
                <w:lang w:eastAsia="zh-CN"/>
              </w:rPr>
              <m:t>i</m:t>
            </m:r>
          </m:sup>
        </m:sSubSup>
      </m:oMath>
      <w:r w:rsidR="005243AC">
        <w:rPr>
          <w:rFonts w:ascii="SimSun" w:eastAsia="SimSun" w:hAnsi="SimSun"/>
          <w:noProof/>
          <w:szCs w:val="22"/>
          <w:lang w:eastAsia="zh-CN"/>
        </w:rPr>
        <w:t xml:space="preserve">– </w:t>
      </w:r>
      <w:r w:rsidR="00450244">
        <w:rPr>
          <w:rFonts w:ascii="SimSun" w:eastAsia="SimSun" w:hAnsi="SimSun" w:hint="eastAsia"/>
          <w:noProof/>
          <w:szCs w:val="22"/>
          <w:lang w:eastAsia="zh-CN"/>
        </w:rPr>
        <w:t>即将加入</w:t>
      </w:r>
      <w:r w:rsidR="008870DC" w:rsidRPr="00102F5F">
        <w:rPr>
          <w:rFonts w:eastAsia="SimSun" w:hAnsi="Times New Roman"/>
          <w:noProof/>
          <w:szCs w:val="22"/>
          <w:lang w:eastAsia="zh-CN"/>
        </w:rPr>
        <w:t>FL</w:t>
      </w:r>
      <w:r w:rsidR="008870DC">
        <w:rPr>
          <w:rFonts w:ascii="SimSun" w:eastAsia="SimSun" w:hAnsi="SimSun" w:hint="eastAsia"/>
          <w:noProof/>
          <w:szCs w:val="22"/>
          <w:lang w:eastAsia="zh-CN"/>
        </w:rPr>
        <w:t>的</w:t>
      </w:r>
      <w:r w:rsidR="0036149D">
        <w:rPr>
          <w:rFonts w:ascii="SimSun" w:eastAsia="SimSun" w:hAnsi="SimSun" w:hint="eastAsia"/>
          <w:noProof/>
          <w:szCs w:val="22"/>
          <w:lang w:eastAsia="zh-CN"/>
        </w:rPr>
        <w:t>计算</w:t>
      </w:r>
      <w:r w:rsidR="0036149D" w:rsidRPr="0036149D">
        <w:rPr>
          <w:rFonts w:eastAsia="SimSun" w:hAnsi="Times New Roman"/>
          <w:noProof/>
          <w:szCs w:val="22"/>
          <w:lang w:eastAsia="zh-CN"/>
        </w:rPr>
        <w:t>UE</w:t>
      </w:r>
      <w:r w:rsidR="0036149D">
        <w:rPr>
          <w:rFonts w:eastAsia="SimSun" w:hAnsi="Times New Roman"/>
          <w:noProof/>
          <w:szCs w:val="22"/>
          <w:lang w:eastAsia="zh-CN"/>
        </w:rPr>
        <w:t>#</w:t>
      </w:r>
      <w:r w:rsidR="00375E9A">
        <w:rPr>
          <w:rFonts w:eastAsia="SimSun" w:hAnsi="Times New Roman"/>
          <w:noProof/>
          <w:szCs w:val="22"/>
          <w:lang w:eastAsia="zh-CN"/>
        </w:rPr>
        <w:t>i</w:t>
      </w:r>
      <w:r w:rsidR="005243AC">
        <w:rPr>
          <w:rFonts w:ascii="SimSun" w:eastAsia="SimSun" w:hAnsi="SimSun" w:hint="eastAsia"/>
          <w:noProof/>
          <w:szCs w:val="22"/>
          <w:lang w:eastAsia="zh-CN"/>
        </w:rPr>
        <w:t>可以接受的最长等待时间</w:t>
      </w:r>
    </w:p>
    <w:p w14:paraId="2DD6523E" w14:textId="418F19EF" w:rsidR="00E04ED2" w:rsidRDefault="00E04ED2" w:rsidP="00E04ED2">
      <w:pPr>
        <w:autoSpaceDE w:val="0"/>
        <w:autoSpaceDN w:val="0"/>
        <w:jc w:val="left"/>
        <w:textAlignment w:val="bottom"/>
        <w:rPr>
          <w:rFonts w:ascii="SimSun" w:eastAsia="SimSun" w:hAnsi="SimSun"/>
          <w:noProof/>
          <w:szCs w:val="22"/>
          <w:lang w:eastAsia="zh-CN"/>
        </w:rPr>
      </w:pPr>
      <w:r>
        <w:rPr>
          <w:rFonts w:ascii="SimSun" w:eastAsia="SimSun" w:hAnsi="SimSun" w:hint="eastAsia"/>
          <w:noProof/>
          <w:szCs w:val="22"/>
          <w:lang w:eastAsia="zh-CN"/>
        </w:rPr>
        <w:t>1</w:t>
      </w:r>
      <w:r w:rsidRPr="006B7582">
        <w:rPr>
          <w:rFonts w:eastAsia="SimSun" w:hAnsi="Times New Roman" w:hint="eastAsia"/>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hint="eastAsia"/>
                <w:noProof/>
                <w:szCs w:val="22"/>
                <w:lang w:eastAsia="zh-CN"/>
              </w:rPr>
              <m:t>endure</m:t>
            </m:r>
          </m:sub>
          <m:sup>
            <m:r>
              <w:rPr>
                <w:rFonts w:ascii="Cambria Math" w:eastAsia="SimSun" w:hAnsi="Cambria Math"/>
                <w:noProof/>
                <w:szCs w:val="22"/>
                <w:lang w:eastAsia="zh-CN"/>
              </w:rPr>
              <m:t>i</m:t>
            </m:r>
          </m:sup>
        </m:sSubSup>
        <m:r>
          <m:rPr>
            <m:sty m:val="p"/>
          </m:rPr>
          <w:rPr>
            <w:rFonts w:ascii="Cambria Math" w:eastAsia="SimSun" w:hAnsi="Cambria Math"/>
            <w:lang w:eastAsia="zh-CN"/>
          </w:rPr>
          <m:t>&gt;</m:t>
        </m:r>
        <m:sSub>
          <m:sSubPr>
            <m:ctrlPr>
              <w:rPr>
                <w:rFonts w:ascii="Cambria Math" w:eastAsia="SimSun" w:hAnsi="Cambria Math"/>
                <w:lang w:eastAsia="zh-CN"/>
              </w:rPr>
            </m:ctrlPr>
          </m:sSubPr>
          <m:e>
            <m:r>
              <w:rPr>
                <w:rFonts w:ascii="Cambria Math" w:eastAsia="SimSun" w:hAnsi="Cambria Math"/>
                <w:lang w:eastAsia="zh-CN"/>
              </w:rPr>
              <m:t>T</m:t>
            </m:r>
          </m:e>
          <m:sub>
            <m:r>
              <m:rPr>
                <m:sty m:val="p"/>
              </m:rPr>
              <w:rPr>
                <w:rFonts w:ascii="Cambria Math" w:eastAsia="SimSun" w:hAnsi="Cambria Math"/>
                <w:lang w:eastAsia="zh-CN"/>
              </w:rPr>
              <m:t>1</m:t>
            </m:r>
          </m:sub>
        </m:sSub>
      </m:oMath>
      <w:r>
        <w:rPr>
          <w:rFonts w:ascii="SimSun" w:eastAsia="SimSun" w:hAnsi="SimSun" w:hint="eastAsia"/>
          <w:noProof/>
          <w:szCs w:val="22"/>
          <w:lang w:eastAsia="zh-CN"/>
        </w:rPr>
        <w:t>时，</w:t>
      </w:r>
    </w:p>
    <w:p w14:paraId="121DEF31" w14:textId="48C45474" w:rsidR="00E04ED2" w:rsidRDefault="00E04ED2" w:rsidP="006E110F">
      <w:pPr>
        <w:autoSpaceDE w:val="0"/>
        <w:autoSpaceDN w:val="0"/>
        <w:textAlignment w:val="bottom"/>
        <w:rPr>
          <w:rFonts w:ascii="SimSun" w:eastAsia="SimSun" w:hAnsi="SimSun"/>
          <w:noProof/>
          <w:szCs w:val="22"/>
          <w:lang w:eastAsia="zh-CN"/>
        </w:rPr>
      </w:pPr>
      <w:r>
        <w:rPr>
          <w:rFonts w:ascii="SimSun" w:eastAsia="SimSun" w:hAnsi="SimSun" w:hint="eastAsia"/>
          <w:noProof/>
          <w:szCs w:val="22"/>
          <w:lang w:eastAsia="zh-CN"/>
        </w:rPr>
        <w:t>即</w:t>
      </w:r>
      <w:r w:rsidR="009872DE">
        <w:rPr>
          <w:rFonts w:ascii="SimSun" w:eastAsia="SimSun" w:hAnsi="SimSun" w:hint="eastAsia"/>
          <w:noProof/>
          <w:szCs w:val="22"/>
          <w:lang w:eastAsia="zh-CN"/>
        </w:rPr>
        <w:t>计算</w:t>
      </w:r>
      <w:r w:rsidR="00903135" w:rsidRPr="0036149D">
        <w:rPr>
          <w:rFonts w:eastAsia="SimSun" w:hAnsi="Times New Roman"/>
          <w:noProof/>
          <w:szCs w:val="22"/>
          <w:lang w:eastAsia="zh-CN"/>
        </w:rPr>
        <w:t>UE</w:t>
      </w:r>
      <w:r w:rsidR="00903135">
        <w:rPr>
          <w:rFonts w:eastAsia="SimSun" w:hAnsi="Times New Roman"/>
          <w:noProof/>
          <w:szCs w:val="22"/>
          <w:lang w:eastAsia="zh-CN"/>
        </w:rPr>
        <w:t>#</w:t>
      </w:r>
      <w:r w:rsidR="00A716C9">
        <w:rPr>
          <w:rFonts w:eastAsia="SimSun" w:hAnsi="Times New Roman"/>
          <w:noProof/>
          <w:szCs w:val="22"/>
          <w:lang w:eastAsia="zh-CN"/>
        </w:rPr>
        <w:t>i</w:t>
      </w:r>
      <w:r>
        <w:rPr>
          <w:rFonts w:ascii="SimSun" w:eastAsia="SimSun" w:hAnsi="SimSun" w:hint="eastAsia"/>
          <w:noProof/>
          <w:szCs w:val="22"/>
          <w:lang w:eastAsia="zh-CN"/>
        </w:rPr>
        <w:t>可以</w:t>
      </w:r>
      <w:r w:rsidR="005A600C">
        <w:rPr>
          <w:rFonts w:ascii="SimSun" w:eastAsia="SimSun" w:hAnsi="SimSun" w:hint="eastAsia"/>
          <w:noProof/>
          <w:szCs w:val="22"/>
          <w:lang w:eastAsia="zh-CN"/>
        </w:rPr>
        <w:t>容忍</w:t>
      </w:r>
      <w:r>
        <w:rPr>
          <w:rFonts w:ascii="SimSun" w:eastAsia="SimSun" w:hAnsi="SimSun" w:hint="eastAsia"/>
          <w:noProof/>
          <w:szCs w:val="22"/>
          <w:lang w:eastAsia="zh-CN"/>
        </w:rPr>
        <w:t>等到本</w:t>
      </w:r>
      <w:r w:rsidR="00C25A9E">
        <w:rPr>
          <w:rFonts w:ascii="SimSun" w:eastAsia="SimSun" w:hAnsi="SimSun" w:hint="eastAsia"/>
          <w:noProof/>
          <w:szCs w:val="22"/>
          <w:lang w:eastAsia="zh-CN"/>
        </w:rPr>
        <w:t>次</w:t>
      </w:r>
      <w:r>
        <w:rPr>
          <w:rFonts w:ascii="SimSun" w:eastAsia="SimSun" w:hAnsi="SimSun" w:hint="eastAsia"/>
          <w:noProof/>
          <w:szCs w:val="22"/>
          <w:lang w:eastAsia="zh-CN"/>
        </w:rPr>
        <w:t>全局聚合结束</w:t>
      </w:r>
      <w:r w:rsidR="00755EF5">
        <w:rPr>
          <w:rFonts w:ascii="SimSun" w:eastAsia="SimSun" w:hAnsi="SimSun" w:hint="eastAsia"/>
          <w:noProof/>
          <w:szCs w:val="22"/>
          <w:lang w:eastAsia="zh-CN"/>
        </w:rPr>
        <w:t>。</w:t>
      </w:r>
      <w:r>
        <w:rPr>
          <w:rFonts w:ascii="SimSun" w:eastAsia="SimSun" w:hAnsi="SimSun" w:hint="eastAsia"/>
          <w:noProof/>
          <w:szCs w:val="22"/>
          <w:lang w:eastAsia="zh-CN"/>
        </w:rPr>
        <w:t>则在本轮全局聚合</w:t>
      </w:r>
      <w:commentRangeStart w:id="526"/>
      <w:r>
        <w:rPr>
          <w:rFonts w:ascii="SimSun" w:eastAsia="SimSun" w:hAnsi="SimSun" w:hint="eastAsia"/>
          <w:noProof/>
          <w:szCs w:val="22"/>
          <w:lang w:eastAsia="zh-CN"/>
        </w:rPr>
        <w:t>结束</w:t>
      </w:r>
      <w:commentRangeEnd w:id="526"/>
      <w:r w:rsidR="00D419EF">
        <w:rPr>
          <w:rStyle w:val="af3"/>
          <w:rFonts w:eastAsia="SimSun" w:hAnsi="Times New Roman"/>
          <w:lang w:val="en-GB" w:eastAsia="en-US"/>
        </w:rPr>
        <w:commentReference w:id="526"/>
      </w:r>
      <w:r>
        <w:rPr>
          <w:rFonts w:ascii="SimSun" w:eastAsia="SimSun" w:hAnsi="SimSun" w:hint="eastAsia"/>
          <w:noProof/>
          <w:szCs w:val="22"/>
          <w:lang w:eastAsia="zh-CN"/>
        </w:rPr>
        <w:t>时加入。此时，</w:t>
      </w:r>
      <w:r w:rsidR="00491378" w:rsidRPr="0036149D">
        <w:rPr>
          <w:rFonts w:eastAsia="SimSun" w:hAnsi="Times New Roman"/>
          <w:noProof/>
          <w:szCs w:val="22"/>
          <w:lang w:eastAsia="zh-CN"/>
        </w:rPr>
        <w:t>UE</w:t>
      </w:r>
      <w:r w:rsidR="00491378">
        <w:rPr>
          <w:rFonts w:eastAsia="SimSun" w:hAnsi="Times New Roman"/>
          <w:noProof/>
          <w:szCs w:val="22"/>
          <w:lang w:eastAsia="zh-CN"/>
        </w:rPr>
        <w:t>#</w:t>
      </w:r>
      <w:r w:rsidR="00731211">
        <w:rPr>
          <w:rFonts w:eastAsia="SimSun" w:hAnsi="Times New Roman"/>
          <w:noProof/>
          <w:szCs w:val="22"/>
          <w:lang w:eastAsia="zh-CN"/>
        </w:rPr>
        <w:t>i</w:t>
      </w:r>
      <w:r w:rsidR="00F95C07">
        <w:rPr>
          <w:rFonts w:ascii="SimSun" w:eastAsia="SimSun" w:hAnsi="SimSun" w:hint="eastAsia"/>
          <w:noProof/>
          <w:szCs w:val="22"/>
          <w:lang w:eastAsia="zh-CN"/>
        </w:rPr>
        <w:t>通过</w:t>
      </w:r>
      <w:ins w:id="527" w:author="Zheng, Ce" w:date="2022-07-12T00:47:00Z">
        <w:r w:rsidR="00BD7B5F" w:rsidRPr="00FC4FB2">
          <w:rPr>
            <w:rFonts w:eastAsia="SimSun" w:hAnsi="Times New Roman" w:hint="eastAsia"/>
            <w:noProof/>
            <w:szCs w:val="22"/>
            <w:lang w:eastAsia="zh-CN"/>
          </w:rPr>
          <w:t>中心聚合节点</w:t>
        </w:r>
        <w:r w:rsidR="00BD7B5F">
          <w:rPr>
            <w:rFonts w:eastAsia="SimSun" w:hAnsi="Times New Roman" w:hint="eastAsia"/>
            <w:noProof/>
            <w:szCs w:val="22"/>
            <w:lang w:eastAsia="zh-CN"/>
          </w:rPr>
          <w:t>或</w:t>
        </w:r>
      </w:ins>
      <w:r>
        <w:rPr>
          <w:rFonts w:ascii="SimSun" w:eastAsia="SimSun" w:hAnsi="SimSun" w:hint="eastAsia"/>
          <w:noProof/>
          <w:szCs w:val="22"/>
          <w:lang w:eastAsia="zh-CN"/>
        </w:rPr>
        <w:t>中心</w:t>
      </w:r>
      <w:r w:rsidR="00B650ED" w:rsidRPr="00B650ED">
        <w:rPr>
          <w:rFonts w:eastAsia="SimSun" w:hAnsi="Times New Roman"/>
          <w:noProof/>
          <w:szCs w:val="22"/>
          <w:lang w:eastAsia="zh-CN"/>
        </w:rPr>
        <w:t>UE</w:t>
      </w:r>
      <w:r w:rsidR="00F95C07">
        <w:rPr>
          <w:rFonts w:eastAsia="SimSun" w:hAnsi="Times New Roman" w:hint="eastAsia"/>
          <w:noProof/>
          <w:szCs w:val="22"/>
          <w:lang w:eastAsia="zh-CN"/>
        </w:rPr>
        <w:t>的广播下发</w:t>
      </w:r>
      <w:r>
        <w:rPr>
          <w:rFonts w:ascii="SimSun" w:eastAsia="SimSun" w:hAnsi="SimSun" w:hint="eastAsia"/>
          <w:noProof/>
          <w:szCs w:val="22"/>
          <w:lang w:eastAsia="zh-CN"/>
        </w:rPr>
        <w:t>获取全局模型。</w:t>
      </w:r>
      <w:r w:rsidR="00037352">
        <w:rPr>
          <w:rFonts w:ascii="SimSun" w:eastAsia="SimSun" w:hAnsi="SimSun" w:hint="eastAsia"/>
          <w:noProof/>
          <w:szCs w:val="22"/>
          <w:lang w:eastAsia="zh-CN"/>
        </w:rPr>
        <w:t>如图9所示</w:t>
      </w:r>
      <w:r w:rsidR="00231145">
        <w:rPr>
          <w:rFonts w:ascii="SimSun" w:eastAsia="SimSun" w:hAnsi="SimSun" w:hint="eastAsia"/>
          <w:noProof/>
          <w:szCs w:val="22"/>
          <w:lang w:eastAsia="zh-CN"/>
        </w:rPr>
        <w:t>。</w:t>
      </w:r>
    </w:p>
    <w:p w14:paraId="7C66DE18" w14:textId="2D21CAE3" w:rsidR="0084706F" w:rsidRDefault="00BF3E39" w:rsidP="006E110F">
      <w:pPr>
        <w:autoSpaceDE w:val="0"/>
        <w:autoSpaceDN w:val="0"/>
        <w:textAlignment w:val="bottom"/>
        <w:rPr>
          <w:rFonts w:ascii="SimSun" w:eastAsia="SimSun" w:hAnsi="SimSun"/>
          <w:noProof/>
          <w:szCs w:val="22"/>
          <w:lang w:eastAsia="zh-CN"/>
        </w:rPr>
      </w:pPr>
      <w:r>
        <w:rPr>
          <w:rFonts w:ascii="SimSun" w:eastAsia="SimSun" w:hAnsi="SimSun"/>
          <w:noProof/>
          <w:szCs w:val="22"/>
          <w:lang w:eastAsia="zh-CN"/>
        </w:rPr>
        <w:drawing>
          <wp:inline distT="0" distB="0" distL="0" distR="0" wp14:anchorId="04712209" wp14:editId="31596DE6">
            <wp:extent cx="6480810" cy="1852930"/>
            <wp:effectExtent l="0" t="0" r="0" b="0"/>
            <wp:docPr id="186" name="图片 186"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形状&#10;&#10;中度可信度描述已自动生成"/>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480810" cy="1852930"/>
                    </a:xfrm>
                    <a:prstGeom prst="rect">
                      <a:avLst/>
                    </a:prstGeom>
                  </pic:spPr>
                </pic:pic>
              </a:graphicData>
            </a:graphic>
          </wp:inline>
        </w:drawing>
      </w:r>
    </w:p>
    <w:p w14:paraId="691658E0" w14:textId="5B968C0A" w:rsidR="006030CF" w:rsidRPr="00D75BC4" w:rsidRDefault="006030CF" w:rsidP="00D75BC4">
      <w:pPr>
        <w:autoSpaceDE w:val="0"/>
        <w:autoSpaceDN w:val="0"/>
        <w:jc w:val="center"/>
        <w:textAlignment w:val="bottom"/>
        <w:rPr>
          <w:rFonts w:eastAsia="SimSun" w:hAnsi="Times New Roman"/>
          <w:noProof/>
          <w:sz w:val="20"/>
          <w:lang w:eastAsia="zh-CN"/>
        </w:rPr>
      </w:pPr>
      <w:r w:rsidRPr="00F55BD6">
        <w:rPr>
          <w:rFonts w:eastAsia="SimSun" w:hAnsi="Times New Roman" w:hint="eastAsia"/>
          <w:noProof/>
          <w:sz w:val="20"/>
          <w:lang w:eastAsia="zh-CN"/>
        </w:rPr>
        <w:t>图</w:t>
      </w:r>
      <w:r w:rsidR="00B75DCA">
        <w:rPr>
          <w:rFonts w:eastAsia="SimSun" w:hAnsi="Times New Roman"/>
          <w:noProof/>
          <w:sz w:val="20"/>
          <w:lang w:eastAsia="zh-CN"/>
        </w:rPr>
        <w:t>9</w:t>
      </w:r>
      <w:r>
        <w:rPr>
          <w:rFonts w:eastAsia="SimSun" w:hAnsi="Times New Roman"/>
          <w:noProof/>
          <w:sz w:val="20"/>
          <w:lang w:eastAsia="zh-CN"/>
        </w:rPr>
        <w:t xml:space="preserve">  </w:t>
      </w:r>
      <w:r w:rsidR="00DB7667">
        <w:rPr>
          <w:rFonts w:eastAsia="SimSun" w:hAnsi="Times New Roman" w:hint="eastAsia"/>
          <w:noProof/>
          <w:sz w:val="20"/>
          <w:lang w:eastAsia="zh-CN"/>
        </w:rPr>
        <w:t>新</w:t>
      </w:r>
      <w:r w:rsidR="00CE6632">
        <w:rPr>
          <w:rFonts w:eastAsia="SimSun" w:hAnsi="Times New Roman" w:hint="eastAsia"/>
          <w:noProof/>
          <w:sz w:val="20"/>
          <w:lang w:eastAsia="zh-CN"/>
        </w:rPr>
        <w:t>计算</w:t>
      </w:r>
      <w:r>
        <w:rPr>
          <w:rFonts w:eastAsia="SimSun" w:hAnsi="Times New Roman" w:hint="eastAsia"/>
          <w:noProof/>
          <w:sz w:val="20"/>
          <w:lang w:eastAsia="zh-CN"/>
        </w:rPr>
        <w:t>UE</w:t>
      </w:r>
      <w:r w:rsidR="00CE6632">
        <w:rPr>
          <w:rFonts w:eastAsia="SimSun" w:hAnsi="Times New Roman" w:hint="eastAsia"/>
          <w:noProof/>
          <w:sz w:val="20"/>
          <w:lang w:eastAsia="zh-CN"/>
        </w:rPr>
        <w:t>加入</w:t>
      </w:r>
      <w:r w:rsidR="00CE6632">
        <w:rPr>
          <w:rFonts w:eastAsia="SimSun" w:hAnsi="Times New Roman" w:hint="eastAsia"/>
          <w:noProof/>
          <w:sz w:val="20"/>
          <w:lang w:eastAsia="zh-CN"/>
        </w:rPr>
        <w:t>FL</w:t>
      </w:r>
      <w:r>
        <w:rPr>
          <w:rFonts w:eastAsia="SimSun" w:hAnsi="Times New Roman" w:hint="eastAsia"/>
          <w:noProof/>
          <w:sz w:val="20"/>
          <w:lang w:eastAsia="zh-CN"/>
        </w:rPr>
        <w:t>（</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hint="eastAsia"/>
                <w:noProof/>
                <w:szCs w:val="22"/>
                <w:lang w:eastAsia="zh-CN"/>
              </w:rPr>
              <m:t>endure</m:t>
            </m:r>
          </m:sub>
          <m:sup>
            <m:r>
              <w:rPr>
                <w:rFonts w:ascii="Cambria Math" w:eastAsia="SimSun" w:hAnsi="Cambria Math"/>
                <w:noProof/>
                <w:szCs w:val="22"/>
                <w:lang w:eastAsia="zh-CN"/>
              </w:rPr>
              <m:t>i</m:t>
            </m:r>
          </m:sup>
        </m:sSubSup>
        <m:r>
          <m:rPr>
            <m:sty m:val="p"/>
          </m:rPr>
          <w:rPr>
            <w:rFonts w:ascii="Cambria Math" w:eastAsia="SimSun" w:hAnsi="Cambria Math"/>
            <w:lang w:eastAsia="zh-CN"/>
          </w:rPr>
          <m:t>&gt;</m:t>
        </m:r>
        <m:sSub>
          <m:sSubPr>
            <m:ctrlPr>
              <w:rPr>
                <w:rFonts w:ascii="Cambria Math" w:eastAsia="SimSun" w:hAnsi="Cambria Math"/>
                <w:lang w:eastAsia="zh-CN"/>
              </w:rPr>
            </m:ctrlPr>
          </m:sSubPr>
          <m:e>
            <m:r>
              <w:rPr>
                <w:rFonts w:ascii="Cambria Math" w:eastAsia="SimSun" w:hAnsi="Cambria Math"/>
                <w:lang w:eastAsia="zh-CN"/>
              </w:rPr>
              <m:t>T</m:t>
            </m:r>
          </m:e>
          <m:sub>
            <m:r>
              <m:rPr>
                <m:sty m:val="p"/>
              </m:rPr>
              <w:rPr>
                <w:rFonts w:ascii="Cambria Math" w:eastAsia="SimSun" w:hAnsi="Cambria Math"/>
                <w:lang w:eastAsia="zh-CN"/>
              </w:rPr>
              <m:t>1</m:t>
            </m:r>
          </m:sub>
        </m:sSub>
      </m:oMath>
      <w:r>
        <w:rPr>
          <w:rFonts w:eastAsia="SimSun" w:hAnsi="Times New Roman" w:hint="eastAsia"/>
          <w:noProof/>
          <w:sz w:val="20"/>
          <w:lang w:eastAsia="zh-CN"/>
        </w:rPr>
        <w:t>）</w:t>
      </w:r>
    </w:p>
    <w:p w14:paraId="216DD609" w14:textId="7E288E56" w:rsidR="00E04ED2" w:rsidRDefault="00E04ED2" w:rsidP="00E04ED2">
      <w:pPr>
        <w:autoSpaceDE w:val="0"/>
        <w:autoSpaceDN w:val="0"/>
        <w:jc w:val="left"/>
        <w:textAlignment w:val="bottom"/>
        <w:rPr>
          <w:rFonts w:ascii="SimSun" w:eastAsia="SimSun" w:hAnsi="SimSun"/>
          <w:noProof/>
          <w:lang w:eastAsia="zh-CN"/>
        </w:rPr>
      </w:pPr>
      <w:r>
        <w:rPr>
          <w:rFonts w:ascii="SimSun" w:eastAsia="SimSun" w:hAnsi="SimSun"/>
          <w:noProof/>
          <w:szCs w:val="22"/>
          <w:lang w:eastAsia="zh-CN"/>
        </w:rPr>
        <w:t>2</w:t>
      </w:r>
      <w:r>
        <w:rPr>
          <w:rFonts w:ascii="SimSun" w:eastAsia="SimSun" w:hAnsi="SimSun" w:hint="eastAsia"/>
          <w:noProof/>
          <w:szCs w:val="22"/>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hint="eastAsia"/>
                <w:noProof/>
                <w:szCs w:val="22"/>
                <w:lang w:eastAsia="zh-CN"/>
              </w:rPr>
              <m:t>endure</m:t>
            </m:r>
          </m:sub>
          <m:sup>
            <m:r>
              <w:rPr>
                <w:rFonts w:ascii="Cambria Math" w:eastAsia="SimSun" w:hAnsi="Cambria Math"/>
                <w:noProof/>
                <w:szCs w:val="22"/>
                <w:lang w:eastAsia="zh-CN"/>
              </w:rPr>
              <m:t>i</m:t>
            </m:r>
          </m:sup>
        </m:sSubSup>
        <m:r>
          <m:rPr>
            <m:sty m:val="p"/>
          </m:rPr>
          <w:rPr>
            <w:rFonts w:ascii="Cambria Math" w:eastAsia="SimSun" w:hAnsi="Cambria Math"/>
            <w:lang w:eastAsia="zh-CN"/>
          </w:rPr>
          <m:t>&lt;</m:t>
        </m:r>
        <m:sSub>
          <m:sSubPr>
            <m:ctrlPr>
              <w:rPr>
                <w:rFonts w:ascii="Cambria Math" w:eastAsia="SimSun" w:hAnsi="Cambria Math"/>
                <w:lang w:eastAsia="zh-CN"/>
              </w:rPr>
            </m:ctrlPr>
          </m:sSubPr>
          <m:e>
            <m:r>
              <w:rPr>
                <w:rFonts w:ascii="Cambria Math" w:eastAsia="SimSun" w:hAnsi="Cambria Math"/>
                <w:lang w:eastAsia="zh-CN"/>
              </w:rPr>
              <m:t>T</m:t>
            </m:r>
          </m:e>
          <m:sub>
            <m:r>
              <m:rPr>
                <m:sty m:val="p"/>
              </m:rPr>
              <w:rPr>
                <w:rFonts w:ascii="Cambria Math" w:eastAsia="SimSun" w:hAnsi="Cambria Math"/>
                <w:lang w:eastAsia="zh-CN"/>
              </w:rPr>
              <m:t>1</m:t>
            </m:r>
          </m:sub>
        </m:sSub>
      </m:oMath>
      <w:r>
        <w:rPr>
          <w:rFonts w:ascii="SimSun" w:eastAsia="SimSun" w:hAnsi="SimSun" w:hint="eastAsia"/>
          <w:noProof/>
          <w:lang w:eastAsia="zh-CN"/>
        </w:rPr>
        <w:t>时，</w:t>
      </w:r>
    </w:p>
    <w:p w14:paraId="4BFAC257" w14:textId="0C27E711" w:rsidR="00FA5AAD" w:rsidRDefault="00E04ED2" w:rsidP="006E110F">
      <w:pPr>
        <w:autoSpaceDE w:val="0"/>
        <w:autoSpaceDN w:val="0"/>
        <w:textAlignment w:val="bottom"/>
        <w:rPr>
          <w:rFonts w:ascii="SimSun" w:eastAsia="SimSun" w:hAnsi="SimSun"/>
          <w:noProof/>
          <w:szCs w:val="22"/>
          <w:lang w:eastAsia="zh-CN"/>
        </w:rPr>
      </w:pPr>
      <w:r w:rsidRPr="00B36963">
        <w:rPr>
          <w:rFonts w:ascii="SimSun" w:eastAsia="SimSun" w:hAnsi="SimSun" w:hint="eastAsia"/>
          <w:noProof/>
          <w:szCs w:val="22"/>
          <w:lang w:eastAsia="zh-CN"/>
        </w:rPr>
        <w:t>即</w:t>
      </w:r>
      <w:r w:rsidR="001D05B2" w:rsidRPr="0036149D">
        <w:rPr>
          <w:rFonts w:eastAsia="SimSun" w:hAnsi="Times New Roman"/>
          <w:noProof/>
          <w:szCs w:val="22"/>
          <w:lang w:eastAsia="zh-CN"/>
        </w:rPr>
        <w:t>UE</w:t>
      </w:r>
      <w:r w:rsidR="001D05B2">
        <w:rPr>
          <w:rFonts w:eastAsia="SimSun" w:hAnsi="Times New Roman"/>
          <w:noProof/>
          <w:szCs w:val="22"/>
          <w:lang w:eastAsia="zh-CN"/>
        </w:rPr>
        <w:t>#k</w:t>
      </w:r>
      <w:r w:rsidRPr="00B36963">
        <w:rPr>
          <w:rFonts w:ascii="SimSun" w:eastAsia="SimSun" w:hAnsi="SimSun" w:hint="eastAsia"/>
          <w:noProof/>
          <w:szCs w:val="22"/>
          <w:lang w:eastAsia="zh-CN"/>
        </w:rPr>
        <w:t>无法</w:t>
      </w:r>
      <w:r w:rsidR="00F902E6">
        <w:rPr>
          <w:rFonts w:ascii="SimSun" w:eastAsia="SimSun" w:hAnsi="SimSun" w:hint="eastAsia"/>
          <w:noProof/>
          <w:szCs w:val="22"/>
          <w:lang w:eastAsia="zh-CN"/>
        </w:rPr>
        <w:t>容忍</w:t>
      </w:r>
      <w:r w:rsidR="007053AE">
        <w:rPr>
          <w:rFonts w:ascii="SimSun" w:eastAsia="SimSun" w:hAnsi="SimSun" w:hint="eastAsia"/>
          <w:noProof/>
          <w:szCs w:val="22"/>
          <w:lang w:eastAsia="zh-CN"/>
        </w:rPr>
        <w:t>等到</w:t>
      </w:r>
      <w:r w:rsidRPr="00B36963">
        <w:rPr>
          <w:rFonts w:ascii="SimSun" w:eastAsia="SimSun" w:hAnsi="SimSun" w:hint="eastAsia"/>
          <w:noProof/>
          <w:szCs w:val="22"/>
          <w:lang w:eastAsia="zh-CN"/>
        </w:rPr>
        <w:t>本</w:t>
      </w:r>
      <w:r w:rsidR="00CC58B3">
        <w:rPr>
          <w:rFonts w:ascii="SimSun" w:eastAsia="SimSun" w:hAnsi="SimSun" w:hint="eastAsia"/>
          <w:noProof/>
          <w:szCs w:val="22"/>
          <w:lang w:eastAsia="zh-CN"/>
        </w:rPr>
        <w:t>次</w:t>
      </w:r>
      <w:r w:rsidRPr="00B36963">
        <w:rPr>
          <w:rFonts w:ascii="SimSun" w:eastAsia="SimSun" w:hAnsi="SimSun" w:hint="eastAsia"/>
          <w:noProof/>
          <w:szCs w:val="22"/>
          <w:lang w:eastAsia="zh-CN"/>
        </w:rPr>
        <w:t>全局聚合结束，</w:t>
      </w:r>
      <w:r w:rsidR="004F5BC2" w:rsidRPr="00FA5AAD">
        <w:rPr>
          <w:rFonts w:ascii="SimSun" w:eastAsia="SimSun" w:hAnsi="SimSun" w:hint="eastAsia"/>
          <w:noProof/>
          <w:szCs w:val="22"/>
          <w:lang w:eastAsia="zh-CN"/>
        </w:rPr>
        <w:t>如图</w:t>
      </w:r>
      <w:r w:rsidR="004F5BC2" w:rsidRPr="00FA5AAD">
        <w:rPr>
          <w:rFonts w:ascii="SimSun" w:eastAsia="SimSun" w:hAnsi="SimSun"/>
          <w:noProof/>
          <w:szCs w:val="22"/>
          <w:lang w:eastAsia="zh-CN"/>
        </w:rPr>
        <w:t>10</w:t>
      </w:r>
      <w:r w:rsidR="004F5BC2" w:rsidRPr="00FA5AAD">
        <w:rPr>
          <w:rFonts w:ascii="SimSun" w:eastAsia="SimSun" w:hAnsi="SimSun" w:hint="eastAsia"/>
          <w:noProof/>
          <w:szCs w:val="22"/>
          <w:lang w:eastAsia="zh-CN"/>
        </w:rPr>
        <w:t>所示。</w:t>
      </w:r>
      <w:r w:rsidRPr="00B36963">
        <w:rPr>
          <w:rFonts w:ascii="SimSun" w:eastAsia="SimSun" w:hAnsi="SimSun" w:hint="eastAsia"/>
          <w:noProof/>
          <w:szCs w:val="22"/>
          <w:lang w:eastAsia="zh-CN"/>
        </w:rPr>
        <w:t>则</w:t>
      </w:r>
      <w:r w:rsidR="00087817">
        <w:rPr>
          <w:rFonts w:ascii="SimSun" w:eastAsia="SimSun" w:hAnsi="SimSun" w:hint="eastAsia"/>
          <w:noProof/>
          <w:szCs w:val="22"/>
          <w:lang w:eastAsia="zh-CN"/>
        </w:rPr>
        <w:t>有两种方法</w:t>
      </w:r>
      <w:r w:rsidR="00FA5AAD">
        <w:rPr>
          <w:rFonts w:ascii="SimSun" w:eastAsia="SimSun" w:hAnsi="SimSun" w:hint="eastAsia"/>
          <w:noProof/>
          <w:szCs w:val="22"/>
          <w:lang w:eastAsia="zh-CN"/>
        </w:rPr>
        <w:t>：</w:t>
      </w:r>
    </w:p>
    <w:p w14:paraId="399089F9" w14:textId="2FDB4736" w:rsidR="00A1612F" w:rsidRDefault="00102765" w:rsidP="00FA5AAD">
      <w:pPr>
        <w:pStyle w:val="af0"/>
        <w:numPr>
          <w:ilvl w:val="0"/>
          <w:numId w:val="36"/>
        </w:numPr>
        <w:autoSpaceDE w:val="0"/>
        <w:autoSpaceDN w:val="0"/>
        <w:ind w:firstLineChars="0"/>
        <w:textAlignment w:val="bottom"/>
        <w:rPr>
          <w:rFonts w:ascii="SimSun" w:eastAsia="SimSun" w:hAnsi="SimSun"/>
          <w:noProof/>
          <w:szCs w:val="22"/>
          <w:lang w:eastAsia="zh-CN"/>
        </w:rPr>
      </w:pPr>
      <w:ins w:id="528" w:author="Zheng, Ce" w:date="2022-07-12T00:48:00Z">
        <w:r w:rsidRPr="00FC4FB2">
          <w:rPr>
            <w:rFonts w:eastAsia="SimSun" w:hAnsi="Times New Roman" w:hint="eastAsia"/>
            <w:noProof/>
            <w:szCs w:val="22"/>
            <w:lang w:eastAsia="zh-CN"/>
          </w:rPr>
          <w:t>中心聚合节点</w:t>
        </w:r>
        <w:r>
          <w:rPr>
            <w:rFonts w:eastAsia="SimSun" w:hAnsi="Times New Roman" w:hint="eastAsia"/>
            <w:noProof/>
            <w:szCs w:val="22"/>
            <w:lang w:eastAsia="zh-CN"/>
          </w:rPr>
          <w:t>或</w:t>
        </w:r>
      </w:ins>
      <w:r w:rsidR="00E04ED2" w:rsidRPr="00FA5AAD">
        <w:rPr>
          <w:rFonts w:ascii="SimSun" w:eastAsia="SimSun" w:hAnsi="SimSun" w:hint="eastAsia"/>
          <w:noProof/>
          <w:szCs w:val="22"/>
          <w:lang w:eastAsia="zh-CN"/>
        </w:rPr>
        <w:t>中心</w:t>
      </w:r>
      <w:r w:rsidR="000927B0" w:rsidRPr="00FA5AAD">
        <w:rPr>
          <w:rFonts w:eastAsia="SimSun" w:hAnsi="Times New Roman"/>
          <w:noProof/>
          <w:szCs w:val="22"/>
          <w:lang w:eastAsia="zh-CN"/>
        </w:rPr>
        <w:t>UE</w:t>
      </w:r>
      <w:r w:rsidR="00564E20">
        <w:rPr>
          <w:rFonts w:eastAsia="SimSun" w:hAnsi="Times New Roman" w:hint="eastAsia"/>
          <w:noProof/>
          <w:szCs w:val="22"/>
          <w:lang w:eastAsia="zh-CN"/>
        </w:rPr>
        <w:t>要求所有计算</w:t>
      </w:r>
      <w:r w:rsidR="00564E20">
        <w:rPr>
          <w:rFonts w:eastAsia="SimSun" w:hAnsi="Times New Roman" w:hint="eastAsia"/>
          <w:noProof/>
          <w:szCs w:val="22"/>
          <w:lang w:eastAsia="zh-CN"/>
        </w:rPr>
        <w:t>UE</w:t>
      </w:r>
      <w:r w:rsidR="00362BB2">
        <w:rPr>
          <w:rFonts w:eastAsia="SimSun" w:hAnsi="Times New Roman" w:hint="eastAsia"/>
          <w:noProof/>
          <w:szCs w:val="22"/>
          <w:lang w:eastAsia="zh-CN"/>
        </w:rPr>
        <w:t>上传</w:t>
      </w:r>
      <w:r w:rsidR="00E53A3D">
        <w:rPr>
          <w:rFonts w:eastAsia="SimSun" w:hAnsi="Times New Roman" w:hint="eastAsia"/>
          <w:noProof/>
          <w:szCs w:val="22"/>
          <w:lang w:eastAsia="zh-CN"/>
        </w:rPr>
        <w:t>当前的</w:t>
      </w:r>
      <w:r w:rsidR="00362BB2">
        <w:rPr>
          <w:rFonts w:eastAsia="SimSun" w:hAnsi="Times New Roman" w:hint="eastAsia"/>
          <w:noProof/>
          <w:szCs w:val="22"/>
          <w:lang w:eastAsia="zh-CN"/>
        </w:rPr>
        <w:t>本地模型</w:t>
      </w:r>
      <w:r w:rsidR="002242F4">
        <w:rPr>
          <w:rFonts w:eastAsia="SimSun" w:hAnsi="Times New Roman" w:hint="eastAsia"/>
          <w:noProof/>
          <w:szCs w:val="22"/>
          <w:lang w:eastAsia="zh-CN"/>
        </w:rPr>
        <w:t>，</w:t>
      </w:r>
      <w:r w:rsidR="00E04ED2" w:rsidRPr="00FA5AAD">
        <w:rPr>
          <w:rFonts w:ascii="SimSun" w:eastAsia="SimSun" w:hAnsi="SimSun" w:hint="eastAsia"/>
          <w:noProof/>
          <w:szCs w:val="22"/>
          <w:lang w:eastAsia="zh-CN"/>
        </w:rPr>
        <w:t>强制聚合后加入。此时，</w:t>
      </w:r>
      <w:r w:rsidR="003F45E0" w:rsidRPr="00FA5AAD">
        <w:rPr>
          <w:rFonts w:eastAsia="SimSun" w:hAnsi="Times New Roman"/>
          <w:noProof/>
          <w:szCs w:val="22"/>
          <w:lang w:eastAsia="zh-CN"/>
        </w:rPr>
        <w:t>UE#</w:t>
      </w:r>
      <w:r w:rsidR="00DB31B9">
        <w:rPr>
          <w:rFonts w:eastAsia="SimSun" w:hAnsi="Times New Roman"/>
          <w:noProof/>
          <w:szCs w:val="22"/>
          <w:lang w:eastAsia="zh-CN"/>
        </w:rPr>
        <w:t>i</w:t>
      </w:r>
      <w:r w:rsidR="003F45E0" w:rsidRPr="00FA5AAD">
        <w:rPr>
          <w:rFonts w:ascii="SimSun" w:eastAsia="SimSun" w:hAnsi="SimSun" w:hint="eastAsia"/>
          <w:noProof/>
          <w:szCs w:val="22"/>
          <w:lang w:eastAsia="zh-CN"/>
        </w:rPr>
        <w:t>通过中心</w:t>
      </w:r>
      <w:r w:rsidR="003F45E0" w:rsidRPr="00FA5AAD">
        <w:rPr>
          <w:rFonts w:eastAsia="SimSun" w:hAnsi="Times New Roman"/>
          <w:noProof/>
          <w:szCs w:val="22"/>
          <w:lang w:eastAsia="zh-CN"/>
        </w:rPr>
        <w:t>UE</w:t>
      </w:r>
      <w:r w:rsidR="003F45E0" w:rsidRPr="00FA5AAD">
        <w:rPr>
          <w:rFonts w:eastAsia="SimSun" w:hAnsi="Times New Roman" w:hint="eastAsia"/>
          <w:noProof/>
          <w:szCs w:val="22"/>
          <w:lang w:eastAsia="zh-CN"/>
        </w:rPr>
        <w:t>的广播下发</w:t>
      </w:r>
      <w:r w:rsidR="003F45E0" w:rsidRPr="00FA5AAD">
        <w:rPr>
          <w:rFonts w:ascii="SimSun" w:eastAsia="SimSun" w:hAnsi="SimSun" w:hint="eastAsia"/>
          <w:noProof/>
          <w:szCs w:val="22"/>
          <w:lang w:eastAsia="zh-CN"/>
        </w:rPr>
        <w:t>获取全局模型。</w:t>
      </w:r>
    </w:p>
    <w:p w14:paraId="5D529B75" w14:textId="0A47ABE7" w:rsidR="00355F43" w:rsidRPr="00880CDA" w:rsidRDefault="00102765" w:rsidP="00880CDA">
      <w:pPr>
        <w:pStyle w:val="af0"/>
        <w:numPr>
          <w:ilvl w:val="0"/>
          <w:numId w:val="36"/>
        </w:numPr>
        <w:autoSpaceDE w:val="0"/>
        <w:autoSpaceDN w:val="0"/>
        <w:ind w:firstLineChars="0"/>
        <w:textAlignment w:val="bottom"/>
        <w:rPr>
          <w:rFonts w:eastAsiaTheme="majorEastAsia" w:hAnsi="Times New Roman"/>
          <w:noProof/>
          <w:szCs w:val="22"/>
          <w:lang w:eastAsia="zh-CN"/>
        </w:rPr>
      </w:pPr>
      <w:ins w:id="529" w:author="Zheng, Ce" w:date="2022-07-12T00:48:00Z">
        <w:r w:rsidRPr="00FC4FB2">
          <w:rPr>
            <w:rFonts w:eastAsia="SimSun" w:hAnsi="Times New Roman" w:hint="eastAsia"/>
            <w:noProof/>
            <w:szCs w:val="22"/>
            <w:lang w:eastAsia="zh-CN"/>
          </w:rPr>
          <w:t>中心聚合节点</w:t>
        </w:r>
        <w:r>
          <w:rPr>
            <w:rFonts w:eastAsia="SimSun" w:hAnsi="Times New Roman" w:hint="eastAsia"/>
            <w:noProof/>
            <w:szCs w:val="22"/>
            <w:lang w:eastAsia="zh-CN"/>
          </w:rPr>
          <w:t>或</w:t>
        </w:r>
      </w:ins>
      <w:r w:rsidR="00355F43" w:rsidRPr="00830C58">
        <w:rPr>
          <w:rFonts w:asciiTheme="majorEastAsia" w:eastAsiaTheme="majorEastAsia" w:hAnsiTheme="majorEastAsia" w:hint="eastAsia"/>
          <w:noProof/>
          <w:szCs w:val="22"/>
          <w:lang w:eastAsia="zh-CN"/>
        </w:rPr>
        <w:t>中心</w:t>
      </w:r>
      <w:r w:rsidR="00355F43" w:rsidRPr="00830C58">
        <w:rPr>
          <w:rFonts w:eastAsiaTheme="majorEastAsia" w:hAnsi="Times New Roman"/>
          <w:noProof/>
          <w:szCs w:val="22"/>
          <w:lang w:eastAsia="zh-CN"/>
        </w:rPr>
        <w:t>UE</w:t>
      </w:r>
      <w:r w:rsidR="00355F43">
        <w:rPr>
          <w:rFonts w:eastAsiaTheme="majorEastAsia" w:hAnsi="Times New Roman" w:hint="eastAsia"/>
          <w:noProof/>
          <w:szCs w:val="22"/>
          <w:lang w:eastAsia="zh-CN"/>
        </w:rPr>
        <w:t>向新计算</w:t>
      </w:r>
      <w:r w:rsidR="00355F43">
        <w:rPr>
          <w:rFonts w:eastAsiaTheme="majorEastAsia" w:hAnsi="Times New Roman" w:hint="eastAsia"/>
          <w:noProof/>
          <w:szCs w:val="22"/>
          <w:lang w:eastAsia="zh-CN"/>
        </w:rPr>
        <w:t>UE</w:t>
      </w:r>
      <w:r w:rsidR="00355F43">
        <w:rPr>
          <w:rFonts w:eastAsiaTheme="majorEastAsia" w:hAnsi="Times New Roman" w:hint="eastAsia"/>
          <w:noProof/>
          <w:szCs w:val="22"/>
          <w:lang w:eastAsia="zh-CN"/>
        </w:rPr>
        <w:t>单独下发全局模型，计算</w:t>
      </w:r>
      <w:r w:rsidR="00355F43">
        <w:rPr>
          <w:rFonts w:eastAsiaTheme="majorEastAsia" w:hAnsi="Times New Roman" w:hint="eastAsia"/>
          <w:noProof/>
          <w:szCs w:val="22"/>
          <w:lang w:eastAsia="zh-CN"/>
        </w:rPr>
        <w:t>UE</w:t>
      </w:r>
      <w:r w:rsidR="00355F43">
        <w:rPr>
          <w:rFonts w:eastAsiaTheme="majorEastAsia" w:hAnsi="Times New Roman" w:hint="eastAsia"/>
          <w:noProof/>
          <w:szCs w:val="22"/>
          <w:lang w:eastAsia="zh-CN"/>
        </w:rPr>
        <w:t>直接参与</w:t>
      </w:r>
      <w:r w:rsidR="00355F43">
        <w:rPr>
          <w:rFonts w:eastAsiaTheme="majorEastAsia" w:hAnsi="Times New Roman" w:hint="eastAsia"/>
          <w:noProof/>
          <w:szCs w:val="22"/>
          <w:lang w:eastAsia="zh-CN"/>
        </w:rPr>
        <w:t>FL</w:t>
      </w:r>
      <w:r w:rsidR="00355F43">
        <w:rPr>
          <w:rFonts w:eastAsiaTheme="majorEastAsia" w:hAnsi="Times New Roman" w:hint="eastAsia"/>
          <w:noProof/>
          <w:szCs w:val="22"/>
          <w:lang w:eastAsia="zh-CN"/>
        </w:rPr>
        <w:t>训练</w:t>
      </w:r>
    </w:p>
    <w:p w14:paraId="376D4368" w14:textId="3583A3D6" w:rsidR="00556E35" w:rsidRDefault="00001FBD" w:rsidP="006E110F">
      <w:pPr>
        <w:autoSpaceDE w:val="0"/>
        <w:autoSpaceDN w:val="0"/>
        <w:textAlignment w:val="bottom"/>
        <w:rPr>
          <w:rFonts w:ascii="SimSun" w:eastAsia="SimSun" w:hAnsi="SimSun"/>
          <w:noProof/>
          <w:szCs w:val="22"/>
          <w:lang w:eastAsia="zh-CN"/>
        </w:rPr>
      </w:pPr>
      <w:r>
        <w:rPr>
          <w:rFonts w:ascii="SimSun" w:eastAsia="SimSun" w:hAnsi="SimSun"/>
          <w:noProof/>
          <w:szCs w:val="22"/>
          <w:lang w:eastAsia="zh-CN"/>
        </w:rPr>
        <w:lastRenderedPageBreak/>
        <w:drawing>
          <wp:inline distT="0" distB="0" distL="0" distR="0" wp14:anchorId="1631183E" wp14:editId="0D519E9D">
            <wp:extent cx="6480810" cy="2016760"/>
            <wp:effectExtent l="0" t="0" r="0" b="2540"/>
            <wp:docPr id="187" name="图片 187"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7" descr="形状&#10;&#10;中度可信度描述已自动生成"/>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480810" cy="2016760"/>
                    </a:xfrm>
                    <a:prstGeom prst="rect">
                      <a:avLst/>
                    </a:prstGeom>
                  </pic:spPr>
                </pic:pic>
              </a:graphicData>
            </a:graphic>
          </wp:inline>
        </w:drawing>
      </w:r>
    </w:p>
    <w:p w14:paraId="0F495955" w14:textId="2D0FB065" w:rsidR="000F41E7" w:rsidRPr="00BC49B7" w:rsidRDefault="00177604" w:rsidP="00BC49B7">
      <w:pPr>
        <w:autoSpaceDE w:val="0"/>
        <w:autoSpaceDN w:val="0"/>
        <w:jc w:val="center"/>
        <w:textAlignment w:val="bottom"/>
        <w:rPr>
          <w:rFonts w:eastAsia="SimSun" w:hAnsi="Times New Roman"/>
          <w:noProof/>
          <w:sz w:val="20"/>
          <w:lang w:eastAsia="zh-CN"/>
        </w:rPr>
      </w:pPr>
      <w:r w:rsidRPr="00F55BD6">
        <w:rPr>
          <w:rFonts w:eastAsia="SimSun" w:hAnsi="Times New Roman" w:hint="eastAsia"/>
          <w:noProof/>
          <w:sz w:val="20"/>
          <w:lang w:eastAsia="zh-CN"/>
        </w:rPr>
        <w:t>图</w:t>
      </w:r>
      <w:r w:rsidR="003048B3">
        <w:rPr>
          <w:rFonts w:eastAsia="SimSun" w:hAnsi="Times New Roman"/>
          <w:noProof/>
          <w:sz w:val="20"/>
          <w:lang w:eastAsia="zh-CN"/>
        </w:rPr>
        <w:t>10</w:t>
      </w:r>
      <w:r>
        <w:rPr>
          <w:rFonts w:eastAsia="SimSun" w:hAnsi="Times New Roman"/>
          <w:noProof/>
          <w:sz w:val="20"/>
          <w:lang w:eastAsia="zh-CN"/>
        </w:rPr>
        <w:t xml:space="preserve">  </w:t>
      </w:r>
      <w:r w:rsidR="000861AD">
        <w:rPr>
          <w:rFonts w:eastAsia="SimSun" w:hAnsi="Times New Roman" w:hint="eastAsia"/>
          <w:noProof/>
          <w:sz w:val="20"/>
          <w:lang w:eastAsia="zh-CN"/>
        </w:rPr>
        <w:t>新</w:t>
      </w:r>
      <w:r>
        <w:rPr>
          <w:rFonts w:eastAsia="SimSun" w:hAnsi="Times New Roman" w:hint="eastAsia"/>
          <w:noProof/>
          <w:sz w:val="20"/>
          <w:lang w:eastAsia="zh-CN"/>
        </w:rPr>
        <w:t>计算</w:t>
      </w:r>
      <w:r>
        <w:rPr>
          <w:rFonts w:eastAsia="SimSun" w:hAnsi="Times New Roman" w:hint="eastAsia"/>
          <w:noProof/>
          <w:sz w:val="20"/>
          <w:lang w:eastAsia="zh-CN"/>
        </w:rPr>
        <w:t>UE</w:t>
      </w:r>
      <w:r>
        <w:rPr>
          <w:rFonts w:eastAsia="SimSun" w:hAnsi="Times New Roman" w:hint="eastAsia"/>
          <w:noProof/>
          <w:sz w:val="20"/>
          <w:lang w:eastAsia="zh-CN"/>
        </w:rPr>
        <w:t>加入</w:t>
      </w:r>
      <w:r>
        <w:rPr>
          <w:rFonts w:eastAsia="SimSun" w:hAnsi="Times New Roman" w:hint="eastAsia"/>
          <w:noProof/>
          <w:sz w:val="20"/>
          <w:lang w:eastAsia="zh-CN"/>
        </w:rPr>
        <w:t>FL</w:t>
      </w:r>
      <w:r>
        <w:rPr>
          <w:rFonts w:eastAsia="SimSun" w:hAnsi="Times New Roman" w:hint="eastAsia"/>
          <w:noProof/>
          <w:sz w:val="20"/>
          <w:lang w:eastAsia="zh-CN"/>
        </w:rPr>
        <w:t>（</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hint="eastAsia"/>
                <w:noProof/>
                <w:szCs w:val="22"/>
                <w:lang w:eastAsia="zh-CN"/>
              </w:rPr>
              <m:t>endure</m:t>
            </m:r>
          </m:sub>
          <m:sup>
            <m:r>
              <w:rPr>
                <w:rFonts w:ascii="Cambria Math" w:eastAsia="SimSun" w:hAnsi="Cambria Math"/>
                <w:noProof/>
                <w:szCs w:val="22"/>
                <w:lang w:eastAsia="zh-CN"/>
              </w:rPr>
              <m:t>i</m:t>
            </m:r>
          </m:sup>
        </m:sSubSup>
        <m:r>
          <m:rPr>
            <m:sty m:val="p"/>
          </m:rPr>
          <w:rPr>
            <w:rFonts w:ascii="Cambria Math" w:eastAsia="SimSun" w:hAnsi="Cambria Math"/>
            <w:lang w:eastAsia="zh-CN"/>
          </w:rPr>
          <m:t>&lt;</m:t>
        </m:r>
        <m:sSub>
          <m:sSubPr>
            <m:ctrlPr>
              <w:rPr>
                <w:rFonts w:ascii="Cambria Math" w:eastAsia="SimSun" w:hAnsi="Cambria Math"/>
                <w:lang w:eastAsia="zh-CN"/>
              </w:rPr>
            </m:ctrlPr>
          </m:sSubPr>
          <m:e>
            <m:r>
              <w:rPr>
                <w:rFonts w:ascii="Cambria Math" w:eastAsia="SimSun" w:hAnsi="Cambria Math"/>
                <w:lang w:eastAsia="zh-CN"/>
              </w:rPr>
              <m:t>T</m:t>
            </m:r>
          </m:e>
          <m:sub>
            <m:r>
              <m:rPr>
                <m:sty m:val="p"/>
              </m:rPr>
              <w:rPr>
                <w:rFonts w:ascii="Cambria Math" w:eastAsia="SimSun" w:hAnsi="Cambria Math"/>
                <w:lang w:eastAsia="zh-CN"/>
              </w:rPr>
              <m:t>1</m:t>
            </m:r>
          </m:sub>
        </m:sSub>
      </m:oMath>
      <w:r>
        <w:rPr>
          <w:rFonts w:eastAsia="SimSun" w:hAnsi="Times New Roman" w:hint="eastAsia"/>
          <w:noProof/>
          <w:sz w:val="20"/>
          <w:lang w:eastAsia="zh-CN"/>
        </w:rPr>
        <w:t>）</w:t>
      </w:r>
    </w:p>
    <w:p w14:paraId="07AED15B" w14:textId="657B218D" w:rsidR="008F3683" w:rsidRPr="00490B88" w:rsidRDefault="00252372" w:rsidP="000F0B68">
      <w:pPr>
        <w:pStyle w:val="af0"/>
        <w:numPr>
          <w:ilvl w:val="6"/>
          <w:numId w:val="19"/>
        </w:numPr>
        <w:autoSpaceDE w:val="0"/>
        <w:autoSpaceDN w:val="0"/>
        <w:ind w:firstLineChars="0"/>
        <w:jc w:val="left"/>
        <w:textAlignment w:val="bottom"/>
        <w:rPr>
          <w:rFonts w:ascii="SimSun" w:eastAsia="SimSun" w:hAnsi="SimSun"/>
          <w:b/>
          <w:bCs/>
          <w:noProof/>
          <w:szCs w:val="22"/>
          <w:lang w:eastAsia="zh-CN"/>
        </w:rPr>
      </w:pPr>
      <w:r w:rsidRPr="00490B88">
        <w:rPr>
          <w:rFonts w:eastAsia="SimSun" w:hAnsi="Times New Roman" w:hint="eastAsia"/>
          <w:b/>
          <w:bCs/>
          <w:iCs/>
          <w:lang w:eastAsia="zh-CN"/>
        </w:rPr>
        <w:t>正在参与</w:t>
      </w:r>
      <w:r w:rsidRPr="00490B88">
        <w:rPr>
          <w:rFonts w:eastAsia="SimSun" w:hAnsi="Times New Roman" w:hint="eastAsia"/>
          <w:b/>
          <w:bCs/>
          <w:iCs/>
          <w:lang w:eastAsia="zh-CN"/>
        </w:rPr>
        <w:t>FL</w:t>
      </w:r>
      <w:r w:rsidRPr="00490B88">
        <w:rPr>
          <w:rFonts w:eastAsia="SimSun" w:hAnsi="Times New Roman" w:hint="eastAsia"/>
          <w:b/>
          <w:bCs/>
          <w:iCs/>
          <w:lang w:eastAsia="zh-CN"/>
        </w:rPr>
        <w:t>的计算</w:t>
      </w:r>
      <w:r w:rsidRPr="00490B88">
        <w:rPr>
          <w:rFonts w:eastAsia="SimSun" w:hAnsi="Times New Roman" w:hint="eastAsia"/>
          <w:b/>
          <w:bCs/>
          <w:iCs/>
          <w:lang w:eastAsia="zh-CN"/>
        </w:rPr>
        <w:t>UE</w:t>
      </w:r>
      <w:r w:rsidRPr="00490B88">
        <w:rPr>
          <w:rFonts w:eastAsia="SimSun" w:hAnsi="Times New Roman" w:hint="eastAsia"/>
          <w:b/>
          <w:bCs/>
          <w:iCs/>
          <w:lang w:eastAsia="zh-CN"/>
        </w:rPr>
        <w:t>退出</w:t>
      </w:r>
    </w:p>
    <w:p w14:paraId="6C76BAFD" w14:textId="44697EE9" w:rsidR="00770246" w:rsidRDefault="00A80360" w:rsidP="000C49F5">
      <w:pPr>
        <w:autoSpaceDE w:val="0"/>
        <w:autoSpaceDN w:val="0"/>
        <w:textAlignment w:val="bottom"/>
        <w:rPr>
          <w:rFonts w:ascii="SimSun" w:eastAsia="SimSun" w:hAnsi="SimSun"/>
          <w:noProof/>
          <w:szCs w:val="22"/>
          <w:lang w:eastAsia="zh-CN"/>
        </w:rPr>
      </w:pPr>
      <m:oMath>
        <m:sSubSup>
          <m:sSubSupPr>
            <m:ctrlPr>
              <w:rPr>
                <w:rFonts w:ascii="Cambria Math" w:eastAsia="SimSun" w:hAnsi="Cambria Math"/>
                <w:b/>
                <w:i/>
                <w:noProof/>
                <w:szCs w:val="22"/>
                <w:lang w:eastAsia="zh-CN"/>
              </w:rPr>
            </m:ctrlPr>
          </m:sSubSup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quit</m:t>
            </m:r>
          </m:sub>
          <m:sup>
            <m:r>
              <m:rPr>
                <m:sty m:val="bi"/>
              </m:rPr>
              <w:rPr>
                <w:rFonts w:ascii="Cambria Math" w:eastAsia="SimSun" w:hAnsi="Cambria Math"/>
                <w:noProof/>
                <w:szCs w:val="22"/>
                <w:lang w:eastAsia="zh-CN"/>
              </w:rPr>
              <m:t>i</m:t>
            </m:r>
          </m:sup>
        </m:sSubSup>
      </m:oMath>
      <w:r w:rsidR="00CE76BD">
        <w:rPr>
          <w:rFonts w:ascii="SimSun" w:eastAsia="SimSun" w:hAnsi="SimSun"/>
          <w:b/>
          <w:bCs/>
          <w:noProof/>
          <w:szCs w:val="22"/>
          <w:lang w:eastAsia="zh-CN"/>
        </w:rPr>
        <w:t xml:space="preserve"> </w:t>
      </w:r>
      <w:r w:rsidR="00FF2E79" w:rsidRPr="00F21DDF">
        <w:rPr>
          <w:rFonts w:eastAsia="SimSun" w:hAnsi="Times New Roman"/>
          <w:noProof/>
          <w:szCs w:val="22"/>
          <w:lang w:eastAsia="zh-CN"/>
        </w:rPr>
        <w:t>---</w:t>
      </w:r>
      <w:r w:rsidR="00CE76BD">
        <w:rPr>
          <w:rFonts w:ascii="SimSun" w:eastAsia="SimSun" w:hAnsi="SimSun"/>
          <w:noProof/>
          <w:szCs w:val="22"/>
          <w:lang w:eastAsia="zh-CN"/>
        </w:rPr>
        <w:t xml:space="preserve"> </w:t>
      </w:r>
      <w:r w:rsidR="006A132F" w:rsidRPr="00391054">
        <w:rPr>
          <w:rFonts w:ascii="SimSun" w:eastAsia="SimSun" w:hAnsi="SimSun" w:hint="eastAsia"/>
          <w:noProof/>
          <w:szCs w:val="22"/>
          <w:highlight w:val="yellow"/>
          <w:lang w:eastAsia="zh-CN"/>
        </w:rPr>
        <w:t>计算</w:t>
      </w:r>
      <w:r w:rsidR="00F04554" w:rsidRPr="00391054">
        <w:rPr>
          <w:rFonts w:eastAsia="SimSun" w:hAnsi="Times New Roman"/>
          <w:noProof/>
          <w:szCs w:val="22"/>
          <w:highlight w:val="yellow"/>
          <w:lang w:eastAsia="zh-CN"/>
        </w:rPr>
        <w:t>UE#</w:t>
      </w:r>
      <w:r w:rsidR="000374BC" w:rsidRPr="00391054">
        <w:rPr>
          <w:rFonts w:eastAsia="SimSun" w:hAnsi="Times New Roman"/>
          <w:noProof/>
          <w:szCs w:val="22"/>
          <w:highlight w:val="yellow"/>
          <w:lang w:eastAsia="zh-CN"/>
        </w:rPr>
        <w:t>i</w:t>
      </w:r>
      <w:r w:rsidR="0018441B">
        <w:rPr>
          <w:rFonts w:ascii="SimSun" w:eastAsia="SimSun" w:hAnsi="SimSun" w:hint="eastAsia"/>
          <w:noProof/>
          <w:szCs w:val="22"/>
          <w:lang w:eastAsia="zh-CN"/>
        </w:rPr>
        <w:t>从当前</w:t>
      </w:r>
      <w:r w:rsidR="00A6139F">
        <w:rPr>
          <w:rFonts w:ascii="SimSun" w:eastAsia="SimSun" w:hAnsi="SimSun" w:hint="eastAsia"/>
          <w:noProof/>
          <w:szCs w:val="22"/>
          <w:lang w:eastAsia="zh-CN"/>
        </w:rPr>
        <w:t xml:space="preserve">时刻 </w:t>
      </w:r>
      <w:r w:rsidR="0018441B">
        <w:rPr>
          <w:rFonts w:ascii="SimSun" w:eastAsia="SimSun" w:hAnsi="SimSun" w:hint="eastAsia"/>
          <w:noProof/>
          <w:szCs w:val="22"/>
          <w:lang w:eastAsia="zh-CN"/>
        </w:rPr>
        <w:t>到</w:t>
      </w:r>
      <w:r w:rsidR="006D6283">
        <w:rPr>
          <w:rFonts w:ascii="SimSun" w:eastAsia="SimSun" w:hAnsi="SimSun" w:hint="eastAsia"/>
          <w:noProof/>
          <w:szCs w:val="22"/>
          <w:lang w:eastAsia="zh-CN"/>
        </w:rPr>
        <w:t xml:space="preserve"> </w:t>
      </w:r>
      <w:commentRangeStart w:id="530"/>
      <w:del w:id="531" w:author="Zheng, Ce" w:date="2022-08-15T21:22:00Z">
        <w:r w:rsidR="0018441B" w:rsidDel="001C6766">
          <w:rPr>
            <w:rFonts w:ascii="SimSun" w:eastAsia="SimSun" w:hAnsi="SimSun" w:hint="eastAsia"/>
            <w:noProof/>
            <w:szCs w:val="22"/>
            <w:lang w:eastAsia="zh-CN"/>
          </w:rPr>
          <w:delText>断开连接</w:delText>
        </w:r>
        <w:commentRangeEnd w:id="530"/>
        <w:r w:rsidR="001C6766" w:rsidDel="001C6766">
          <w:rPr>
            <w:rStyle w:val="af3"/>
            <w:rFonts w:eastAsia="SimSun" w:hAnsi="Times New Roman"/>
            <w:lang w:val="en-GB" w:eastAsia="en-US"/>
          </w:rPr>
          <w:commentReference w:id="532"/>
        </w:r>
        <w:commentRangeStart w:id="533"/>
        <w:commentRangeEnd w:id="533"/>
        <w:r w:rsidR="0018441B" w:rsidDel="001C6766">
          <w:rPr>
            <w:rFonts w:ascii="SimSun" w:eastAsia="SimSun" w:hAnsi="SimSun" w:hint="eastAsia"/>
            <w:noProof/>
            <w:szCs w:val="22"/>
            <w:lang w:eastAsia="zh-CN"/>
          </w:rPr>
          <w:delText>的</w:delText>
        </w:r>
      </w:del>
      <w:commentRangeStart w:id="532"/>
      <w:commentRangeEnd w:id="532"/>
      <w:r w:rsidR="00120070">
        <w:rPr>
          <w:rFonts w:ascii="SimSun" w:eastAsia="SimSun" w:hAnsi="SimSun" w:hint="eastAsia"/>
          <w:noProof/>
          <w:szCs w:val="22"/>
          <w:lang w:eastAsia="zh-CN"/>
        </w:rPr>
        <w:t>估计</w:t>
      </w:r>
      <w:r w:rsidR="0018441B">
        <w:rPr>
          <w:rFonts w:ascii="SimSun" w:eastAsia="SimSun" w:hAnsi="SimSun" w:hint="eastAsia"/>
          <w:noProof/>
          <w:szCs w:val="22"/>
          <w:lang w:eastAsia="zh-CN"/>
        </w:rPr>
        <w:t>时间</w:t>
      </w:r>
    </w:p>
    <w:p w14:paraId="5E8AAD0D" w14:textId="126F18A6" w:rsidR="000A0D50" w:rsidRDefault="00A80360" w:rsidP="000C49F5">
      <w:pPr>
        <w:autoSpaceDE w:val="0"/>
        <w:autoSpaceDN w:val="0"/>
        <w:textAlignment w:val="bottom"/>
        <w:rPr>
          <w:rFonts w:ascii="SimSun" w:eastAsia="SimSun" w:hAnsi="SimSun"/>
          <w:noProof/>
          <w:lang w:eastAsia="zh-CN"/>
        </w:rPr>
      </w:pPr>
      <m:oMath>
        <m:sSubSup>
          <m:sSubSupPr>
            <m:ctrlPr>
              <w:rPr>
                <w:rFonts w:ascii="Cambria Math" w:eastAsia="SimSun" w:hAnsi="Cambria Math"/>
                <w:b/>
                <w:i/>
                <w:noProof/>
                <w:szCs w:val="22"/>
                <w:lang w:eastAsia="zh-CN"/>
              </w:rPr>
            </m:ctrlPr>
          </m:sSubSup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1</m:t>
            </m:r>
          </m:sub>
          <m:sup>
            <m:r>
              <m:rPr>
                <m:sty m:val="bi"/>
              </m:rPr>
              <w:rPr>
                <w:rFonts w:ascii="Cambria Math" w:eastAsia="SimSun" w:hAnsi="Cambria Math"/>
                <w:noProof/>
                <w:szCs w:val="22"/>
                <w:lang w:eastAsia="zh-CN"/>
              </w:rPr>
              <m:t>i</m:t>
            </m:r>
          </m:sup>
        </m:sSubSup>
      </m:oMath>
      <w:r w:rsidR="00FF2E79">
        <w:rPr>
          <w:rFonts w:ascii="SimSun" w:eastAsia="SimSun" w:hAnsi="SimSun"/>
          <w:bCs/>
          <w:noProof/>
          <w:szCs w:val="22"/>
          <w:lang w:eastAsia="zh-CN"/>
        </w:rPr>
        <w:t xml:space="preserve"> </w:t>
      </w:r>
      <w:r w:rsidR="00490B48" w:rsidRPr="00F21DDF">
        <w:rPr>
          <w:rFonts w:eastAsia="SimSun" w:hAnsi="Times New Roman"/>
          <w:noProof/>
          <w:szCs w:val="22"/>
          <w:lang w:eastAsia="zh-CN"/>
        </w:rPr>
        <w:t>---</w:t>
      </w:r>
      <w:r w:rsidR="009B1C39">
        <w:rPr>
          <w:rFonts w:eastAsia="SimSun" w:hAnsi="Times New Roman"/>
          <w:noProof/>
          <w:szCs w:val="22"/>
          <w:lang w:eastAsia="zh-CN"/>
        </w:rPr>
        <w:t xml:space="preserve"> </w:t>
      </w:r>
      <w:r w:rsidR="005865F2">
        <w:rPr>
          <w:rFonts w:ascii="SimSun" w:eastAsia="SimSun" w:hAnsi="SimSun" w:hint="eastAsia"/>
          <w:noProof/>
          <w:szCs w:val="22"/>
          <w:lang w:eastAsia="zh-CN"/>
        </w:rPr>
        <w:t>计算</w:t>
      </w:r>
      <w:r w:rsidR="005865F2" w:rsidRPr="0036149D">
        <w:rPr>
          <w:rFonts w:eastAsia="SimSun" w:hAnsi="Times New Roman"/>
          <w:noProof/>
          <w:szCs w:val="22"/>
          <w:lang w:eastAsia="zh-CN"/>
        </w:rPr>
        <w:t>UE</w:t>
      </w:r>
      <w:r w:rsidR="005865F2">
        <w:rPr>
          <w:rFonts w:eastAsia="SimSun" w:hAnsi="Times New Roman"/>
          <w:noProof/>
          <w:szCs w:val="22"/>
          <w:lang w:eastAsia="zh-CN"/>
        </w:rPr>
        <w:t>#</w:t>
      </w:r>
      <w:r w:rsidR="000374BC">
        <w:rPr>
          <w:rFonts w:eastAsia="SimSun" w:hAnsi="Times New Roman"/>
          <w:noProof/>
          <w:szCs w:val="22"/>
          <w:lang w:eastAsia="zh-CN"/>
        </w:rPr>
        <w:t>i</w:t>
      </w:r>
      <w:r w:rsidR="005865F2">
        <w:rPr>
          <w:rFonts w:ascii="SimSun" w:eastAsia="SimSun" w:hAnsi="SimSun" w:hint="eastAsia"/>
          <w:noProof/>
          <w:szCs w:val="22"/>
          <w:lang w:eastAsia="zh-CN"/>
        </w:rPr>
        <w:t>从当前</w:t>
      </w:r>
      <w:r w:rsidR="008F06D7">
        <w:rPr>
          <w:rFonts w:ascii="SimSun" w:eastAsia="SimSun" w:hAnsi="SimSun" w:hint="eastAsia"/>
          <w:noProof/>
          <w:szCs w:val="22"/>
          <w:lang w:eastAsia="zh-CN"/>
        </w:rPr>
        <w:t>时刻 到</w:t>
      </w:r>
      <w:r w:rsidR="007A13BC">
        <w:rPr>
          <w:rFonts w:ascii="SimSun" w:eastAsia="SimSun" w:hAnsi="SimSun" w:hint="eastAsia"/>
          <w:noProof/>
          <w:szCs w:val="22"/>
          <w:lang w:eastAsia="zh-CN"/>
        </w:rPr>
        <w:t xml:space="preserve"> </w:t>
      </w:r>
      <w:r w:rsidR="00F13A2B">
        <w:rPr>
          <w:rFonts w:ascii="SimSun" w:eastAsia="SimSun" w:hAnsi="SimSun" w:hint="eastAsia"/>
          <w:noProof/>
          <w:szCs w:val="22"/>
          <w:lang w:eastAsia="zh-CN"/>
        </w:rPr>
        <w:t>完成本地模型上传至</w:t>
      </w:r>
      <w:ins w:id="534" w:author="Zheng, Ce" w:date="2022-07-12T00:48:00Z">
        <w:r w:rsidR="00662BAC" w:rsidRPr="00FC4FB2">
          <w:rPr>
            <w:rFonts w:eastAsia="SimSun" w:hAnsi="Times New Roman" w:hint="eastAsia"/>
            <w:noProof/>
            <w:szCs w:val="22"/>
            <w:lang w:eastAsia="zh-CN"/>
          </w:rPr>
          <w:t>中心聚合节点</w:t>
        </w:r>
        <w:r w:rsidR="00662BAC">
          <w:rPr>
            <w:rFonts w:eastAsia="SimSun" w:hAnsi="Times New Roman" w:hint="eastAsia"/>
            <w:noProof/>
            <w:szCs w:val="22"/>
            <w:lang w:eastAsia="zh-CN"/>
          </w:rPr>
          <w:t>或</w:t>
        </w:r>
      </w:ins>
      <w:r w:rsidR="00F13A2B">
        <w:rPr>
          <w:rFonts w:ascii="SimSun" w:eastAsia="SimSun" w:hAnsi="SimSun" w:hint="eastAsia"/>
          <w:noProof/>
          <w:szCs w:val="22"/>
          <w:lang w:eastAsia="zh-CN"/>
        </w:rPr>
        <w:t>中心</w:t>
      </w:r>
      <w:r w:rsidR="00F13A2B">
        <w:rPr>
          <w:rFonts w:eastAsia="SimSun" w:hAnsi="Times New Roman" w:hint="eastAsia"/>
          <w:noProof/>
          <w:szCs w:val="22"/>
          <w:lang w:eastAsia="zh-CN"/>
        </w:rPr>
        <w:t>UE</w:t>
      </w:r>
      <w:r w:rsidR="00F13A2B">
        <w:rPr>
          <w:rFonts w:ascii="SimSun" w:eastAsia="SimSun" w:hAnsi="SimSun" w:hint="eastAsia"/>
          <w:noProof/>
          <w:szCs w:val="22"/>
          <w:lang w:eastAsia="zh-CN"/>
        </w:rPr>
        <w:t>的</w:t>
      </w:r>
      <w:r w:rsidR="00A31F02">
        <w:rPr>
          <w:rFonts w:ascii="SimSun" w:eastAsia="SimSun" w:hAnsi="SimSun" w:hint="eastAsia"/>
          <w:noProof/>
          <w:szCs w:val="22"/>
          <w:lang w:eastAsia="zh-CN"/>
        </w:rPr>
        <w:t>估计</w:t>
      </w:r>
      <w:r w:rsidR="00F13A2B">
        <w:rPr>
          <w:rFonts w:ascii="SimSun" w:eastAsia="SimSun" w:hAnsi="SimSun" w:hint="eastAsia"/>
          <w:noProof/>
          <w:szCs w:val="22"/>
          <w:lang w:eastAsia="zh-CN"/>
        </w:rPr>
        <w:t>时间</w:t>
      </w:r>
      <w:r w:rsidR="00E709FC">
        <w:rPr>
          <w:rFonts w:ascii="SimSun" w:eastAsia="SimSun" w:hAnsi="SimSun" w:hint="eastAsia"/>
          <w:noProof/>
          <w:szCs w:val="22"/>
          <w:lang w:eastAsia="zh-CN"/>
        </w:rPr>
        <w:t>。其中</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1</m:t>
            </m:r>
          </m:sub>
          <m:sup>
            <m:r>
              <w:rPr>
                <w:rFonts w:ascii="Cambria Math" w:eastAsia="SimSun" w:hAnsi="Cambria Math"/>
                <w:noProof/>
                <w:szCs w:val="22"/>
                <w:lang w:eastAsia="zh-CN"/>
              </w:rPr>
              <m:t>i</m:t>
            </m:r>
          </m:sup>
        </m:sSubSup>
        <m:r>
          <w:rPr>
            <w:rFonts w:ascii="Cambria Math" w:eastAsia="SimSun" w:hAnsi="Cambria Math"/>
            <w:noProof/>
            <w:szCs w:val="22"/>
            <w:lang w:eastAsia="zh-CN"/>
          </w:rPr>
          <m:t>≤</m:t>
        </m:r>
        <m:sSub>
          <m:sSubPr>
            <m:ctrlPr>
              <w:rPr>
                <w:rFonts w:ascii="Cambria Math" w:eastAsia="SimSun" w:hAnsi="Cambria Math"/>
                <w:lang w:eastAsia="zh-CN"/>
              </w:rPr>
            </m:ctrlPr>
          </m:sSubPr>
          <m:e>
            <m:r>
              <w:rPr>
                <w:rFonts w:ascii="Cambria Math" w:eastAsia="SimSun" w:hAnsi="Cambria Math"/>
                <w:lang w:eastAsia="zh-CN"/>
              </w:rPr>
              <m:t>T</m:t>
            </m:r>
          </m:e>
          <m:sub>
            <m:r>
              <m:rPr>
                <m:sty m:val="p"/>
              </m:rPr>
              <w:rPr>
                <w:rFonts w:ascii="Cambria Math" w:eastAsia="SimSun" w:hAnsi="Cambria Math"/>
                <w:lang w:eastAsia="zh-CN"/>
              </w:rPr>
              <m:t>1</m:t>
            </m:r>
          </m:sub>
        </m:sSub>
      </m:oMath>
    </w:p>
    <w:p w14:paraId="6671E695" w14:textId="40C399AB" w:rsidR="00A76C65" w:rsidRDefault="00A80360" w:rsidP="000C49F5">
      <w:pPr>
        <w:autoSpaceDE w:val="0"/>
        <w:autoSpaceDN w:val="0"/>
        <w:textAlignment w:val="bottom"/>
        <w:rPr>
          <w:rFonts w:ascii="SimSun" w:eastAsia="SimSun" w:hAnsi="SimSun"/>
          <w:noProof/>
          <w:szCs w:val="22"/>
          <w:lang w:eastAsia="zh-CN"/>
        </w:rPr>
      </w:pPr>
      <m:oMath>
        <m:sSubSup>
          <m:sSubSupPr>
            <m:ctrlPr>
              <w:rPr>
                <w:rFonts w:ascii="Cambria Math" w:eastAsia="SimSun" w:hAnsi="Cambria Math"/>
                <w:b/>
                <w:i/>
                <w:noProof/>
                <w:szCs w:val="22"/>
                <w:lang w:eastAsia="zh-CN"/>
              </w:rPr>
            </m:ctrlPr>
          </m:sSubSupPr>
          <m:e>
            <m:r>
              <m:rPr>
                <m:sty m:val="bi"/>
              </m:rPr>
              <w:rPr>
                <w:rFonts w:ascii="Cambria Math" w:eastAsia="SimSun" w:hAnsi="Cambria Math"/>
                <w:noProof/>
                <w:szCs w:val="22"/>
                <w:lang w:eastAsia="zh-CN"/>
              </w:rPr>
              <m:t>T</m:t>
            </m:r>
          </m:e>
          <m:sub>
            <m:r>
              <m:rPr>
                <m:sty m:val="bi"/>
              </m:rPr>
              <w:rPr>
                <w:rFonts w:ascii="Cambria Math" w:eastAsia="SimSun" w:hAnsi="Cambria Math"/>
                <w:noProof/>
                <w:szCs w:val="22"/>
                <w:lang w:eastAsia="zh-CN"/>
              </w:rPr>
              <m:t>2</m:t>
            </m:r>
          </m:sub>
          <m:sup>
            <m:r>
              <m:rPr>
                <m:sty m:val="bi"/>
              </m:rPr>
              <w:rPr>
                <w:rFonts w:ascii="Cambria Math" w:eastAsia="SimSun" w:hAnsi="Cambria Math"/>
                <w:noProof/>
                <w:szCs w:val="22"/>
                <w:lang w:eastAsia="zh-CN"/>
              </w:rPr>
              <m:t>i</m:t>
            </m:r>
          </m:sup>
        </m:sSubSup>
      </m:oMath>
      <w:r w:rsidR="00A76C65">
        <w:rPr>
          <w:rFonts w:ascii="SimSun" w:eastAsia="SimSun" w:hAnsi="SimSun"/>
          <w:bCs/>
          <w:noProof/>
          <w:szCs w:val="22"/>
          <w:lang w:eastAsia="zh-CN"/>
        </w:rPr>
        <w:t xml:space="preserve"> </w:t>
      </w:r>
      <w:r w:rsidR="00A76C65" w:rsidRPr="00F21DDF">
        <w:rPr>
          <w:rFonts w:eastAsia="SimSun" w:hAnsi="Times New Roman"/>
          <w:noProof/>
          <w:szCs w:val="22"/>
          <w:lang w:eastAsia="zh-CN"/>
        </w:rPr>
        <w:t>---</w:t>
      </w:r>
      <w:r w:rsidR="00A76C65">
        <w:rPr>
          <w:rFonts w:eastAsia="SimSun" w:hAnsi="Times New Roman"/>
          <w:noProof/>
          <w:szCs w:val="22"/>
          <w:lang w:eastAsia="zh-CN"/>
        </w:rPr>
        <w:t xml:space="preserve"> </w:t>
      </w:r>
      <w:r w:rsidR="00A76C65">
        <w:rPr>
          <w:rFonts w:ascii="SimSun" w:eastAsia="SimSun" w:hAnsi="SimSun" w:hint="eastAsia"/>
          <w:noProof/>
          <w:szCs w:val="22"/>
          <w:lang w:eastAsia="zh-CN"/>
        </w:rPr>
        <w:t>计算</w:t>
      </w:r>
      <w:r w:rsidR="00A76C65" w:rsidRPr="0036149D">
        <w:rPr>
          <w:rFonts w:eastAsia="SimSun" w:hAnsi="Times New Roman"/>
          <w:noProof/>
          <w:szCs w:val="22"/>
          <w:lang w:eastAsia="zh-CN"/>
        </w:rPr>
        <w:t>UE</w:t>
      </w:r>
      <w:r w:rsidR="00A76C65">
        <w:rPr>
          <w:rFonts w:eastAsia="SimSun" w:hAnsi="Times New Roman"/>
          <w:noProof/>
          <w:szCs w:val="22"/>
          <w:lang w:eastAsia="zh-CN"/>
        </w:rPr>
        <w:t>#i</w:t>
      </w:r>
      <w:r w:rsidR="00A76C65">
        <w:rPr>
          <w:rFonts w:ascii="SimSun" w:eastAsia="SimSun" w:hAnsi="SimSun" w:hint="eastAsia"/>
          <w:noProof/>
          <w:szCs w:val="22"/>
          <w:lang w:eastAsia="zh-CN"/>
        </w:rPr>
        <w:t>从当前时刻 到 完成下次（全局聚合）本地模型上传至中心</w:t>
      </w:r>
      <w:r w:rsidR="00A76C65">
        <w:rPr>
          <w:rFonts w:eastAsia="SimSun" w:hAnsi="Times New Roman" w:hint="eastAsia"/>
          <w:noProof/>
          <w:szCs w:val="22"/>
          <w:lang w:eastAsia="zh-CN"/>
        </w:rPr>
        <w:t>UE</w:t>
      </w:r>
      <w:r w:rsidR="00A76C65">
        <w:rPr>
          <w:rFonts w:ascii="SimSun" w:eastAsia="SimSun" w:hAnsi="SimSun" w:hint="eastAsia"/>
          <w:noProof/>
          <w:szCs w:val="22"/>
          <w:lang w:eastAsia="zh-CN"/>
        </w:rPr>
        <w:t>的估计时间。</w:t>
      </w:r>
      <w:r w:rsidR="005C71FA">
        <w:rPr>
          <w:rFonts w:ascii="SimSun" w:eastAsia="SimSun" w:hAnsi="SimSun" w:hint="eastAsia"/>
          <w:noProof/>
          <w:szCs w:val="22"/>
          <w:lang w:eastAsia="zh-CN"/>
        </w:rPr>
        <w:t>其中</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2</m:t>
            </m:r>
          </m:sub>
          <m:sup>
            <m:r>
              <w:rPr>
                <w:rFonts w:ascii="Cambria Math" w:eastAsia="SimSun" w:hAnsi="Cambria Math"/>
                <w:noProof/>
                <w:szCs w:val="22"/>
                <w:lang w:eastAsia="zh-CN"/>
              </w:rPr>
              <m:t>i</m:t>
            </m:r>
          </m:sup>
        </m:sSubSup>
        <m:r>
          <w:rPr>
            <w:rFonts w:ascii="Cambria Math" w:eastAsia="SimSun" w:hAnsi="Cambria Math"/>
            <w:noProof/>
            <w:szCs w:val="22"/>
            <w:lang w:eastAsia="zh-CN"/>
          </w:rPr>
          <m:t>≤</m:t>
        </m:r>
        <m:sSub>
          <m:sSubPr>
            <m:ctrlPr>
              <w:rPr>
                <w:rFonts w:ascii="Cambria Math" w:eastAsia="SimSun" w:hAnsi="Cambria Math"/>
                <w:lang w:eastAsia="zh-CN"/>
              </w:rPr>
            </m:ctrlPr>
          </m:sSubPr>
          <m:e>
            <m:r>
              <w:rPr>
                <w:rFonts w:ascii="Cambria Math" w:eastAsia="SimSun" w:hAnsi="Cambria Math"/>
                <w:lang w:eastAsia="zh-CN"/>
              </w:rPr>
              <m:t>T</m:t>
            </m:r>
          </m:e>
          <m:sub>
            <m:r>
              <w:rPr>
                <w:rFonts w:ascii="Cambria Math" w:eastAsia="SimSun" w:hAnsi="Cambria Math"/>
                <w:lang w:eastAsia="zh-CN"/>
              </w:rPr>
              <m:t>train</m:t>
            </m:r>
          </m:sub>
        </m:sSub>
      </m:oMath>
    </w:p>
    <w:p w14:paraId="1D7DAF02" w14:textId="62AF7338" w:rsidR="00320F6B" w:rsidRPr="00972806" w:rsidRDefault="00EA4521" w:rsidP="00EA4521">
      <w:pPr>
        <w:pStyle w:val="af0"/>
        <w:numPr>
          <w:ilvl w:val="1"/>
          <w:numId w:val="3"/>
        </w:numPr>
        <w:autoSpaceDE w:val="0"/>
        <w:autoSpaceDN w:val="0"/>
        <w:ind w:firstLineChars="0"/>
        <w:jc w:val="left"/>
        <w:textAlignment w:val="bottom"/>
        <w:rPr>
          <w:rFonts w:eastAsia="SimSun" w:hAnsi="Times New Roman"/>
          <w:lang w:eastAsia="zh-CN"/>
        </w:rPr>
      </w:pPr>
      <w:r w:rsidRPr="006B7582">
        <w:rPr>
          <w:rFonts w:eastAsia="SimSun" w:hAnsi="Times New Roman" w:hint="eastAsia"/>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noProof/>
                <w:szCs w:val="22"/>
                <w:lang w:eastAsia="zh-CN"/>
              </w:rPr>
              <m:t>i</m:t>
            </m:r>
          </m:sup>
        </m:sSubSup>
        <m:r>
          <w:rPr>
            <w:rFonts w:ascii="Cambria Math" w:eastAsia="SimSun" w:hAnsi="Cambria Math"/>
            <w:noProof/>
            <w:szCs w:val="22"/>
            <w:lang w:eastAsia="zh-CN"/>
          </w:rPr>
          <m:t>&gt;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2</m:t>
            </m:r>
          </m:sub>
          <m:sup>
            <m:r>
              <w:rPr>
                <w:rFonts w:ascii="Cambria Math" w:eastAsia="SimSun" w:hAnsi="Cambria Math"/>
                <w:noProof/>
                <w:szCs w:val="22"/>
                <w:lang w:eastAsia="zh-CN"/>
              </w:rPr>
              <m:t>i</m:t>
            </m:r>
          </m:sup>
        </m:sSubSup>
      </m:oMath>
      <w:r>
        <w:rPr>
          <w:rFonts w:eastAsia="SimSun" w:hAnsi="Times New Roman"/>
          <w:bCs/>
          <w:szCs w:val="22"/>
          <w:lang w:eastAsia="zh-CN"/>
        </w:rPr>
        <w:t xml:space="preserve"> </w:t>
      </w:r>
      <w:r>
        <w:rPr>
          <w:rFonts w:ascii="SimSun" w:eastAsia="SimSun" w:hAnsi="SimSun" w:hint="eastAsia"/>
          <w:noProof/>
          <w:szCs w:val="22"/>
          <w:lang w:eastAsia="zh-CN"/>
        </w:rPr>
        <w:t>时，如图1</w:t>
      </w:r>
      <w:r>
        <w:rPr>
          <w:rFonts w:ascii="SimSun" w:eastAsia="SimSun" w:hAnsi="SimSun"/>
          <w:noProof/>
          <w:szCs w:val="22"/>
          <w:lang w:eastAsia="zh-CN"/>
        </w:rPr>
        <w:t>2</w:t>
      </w:r>
      <w:r>
        <w:rPr>
          <w:rFonts w:ascii="SimSun" w:eastAsia="SimSun" w:hAnsi="SimSun" w:hint="eastAsia"/>
          <w:noProof/>
          <w:szCs w:val="22"/>
          <w:lang w:eastAsia="zh-CN"/>
        </w:rPr>
        <w:t>所示</w:t>
      </w:r>
    </w:p>
    <w:p w14:paraId="6E00AE6A" w14:textId="1C9303E6" w:rsidR="00944057" w:rsidRDefault="000E3BEF" w:rsidP="00CC4F1C">
      <w:pPr>
        <w:autoSpaceDE w:val="0"/>
        <w:autoSpaceDN w:val="0"/>
        <w:textAlignment w:val="bottom"/>
        <w:rPr>
          <w:rFonts w:eastAsia="SimSun" w:hAnsi="Times New Roman"/>
          <w:lang w:eastAsia="zh-CN"/>
        </w:rPr>
      </w:pPr>
      <w:r>
        <w:rPr>
          <w:rFonts w:eastAsia="SimSun" w:hAnsi="Times New Roman" w:hint="eastAsia"/>
          <w:lang w:eastAsia="zh-CN"/>
        </w:rPr>
        <w:t>即当前计算</w:t>
      </w:r>
      <w:r w:rsidR="008C7051" w:rsidRPr="00CE724B">
        <w:rPr>
          <w:rFonts w:eastAsia="SimSun" w:hAnsi="Times New Roman" w:hint="eastAsia"/>
          <w:noProof/>
          <w:szCs w:val="22"/>
          <w:lang w:eastAsia="zh-CN"/>
        </w:rPr>
        <w:t>UE</w:t>
      </w:r>
      <w:r w:rsidR="008C7051" w:rsidRPr="00CE724B">
        <w:rPr>
          <w:rFonts w:eastAsia="SimSun" w:hAnsi="Times New Roman"/>
          <w:noProof/>
          <w:szCs w:val="22"/>
          <w:lang w:eastAsia="zh-CN"/>
        </w:rPr>
        <w:t>#i</w:t>
      </w:r>
      <w:r w:rsidR="008C7051" w:rsidRPr="00CE724B">
        <w:rPr>
          <w:rFonts w:eastAsia="SimSun" w:hAnsi="Times New Roman" w:hint="eastAsia"/>
          <w:noProof/>
          <w:szCs w:val="22"/>
          <w:lang w:eastAsia="zh-CN"/>
        </w:rPr>
        <w:t>可以</w:t>
      </w:r>
      <w:r w:rsidR="0007070A">
        <w:rPr>
          <w:rFonts w:ascii="SimSun" w:eastAsia="SimSun" w:hAnsi="SimSun" w:hint="eastAsia"/>
          <w:noProof/>
          <w:szCs w:val="22"/>
          <w:lang w:eastAsia="zh-CN"/>
        </w:rPr>
        <w:t>下次</w:t>
      </w:r>
      <w:r w:rsidR="008C7051" w:rsidRPr="00CE724B">
        <w:rPr>
          <w:rFonts w:ascii="SimSun" w:eastAsia="SimSun" w:hAnsi="SimSun" w:hint="eastAsia"/>
          <w:noProof/>
          <w:szCs w:val="22"/>
          <w:lang w:eastAsia="zh-CN"/>
        </w:rPr>
        <w:t>本地模型训练更新并上传至</w:t>
      </w:r>
      <w:ins w:id="535" w:author="Zheng, Ce" w:date="2022-07-12T00:48:00Z">
        <w:r w:rsidR="007778D0" w:rsidRPr="00FC4FB2">
          <w:rPr>
            <w:rFonts w:eastAsia="SimSun" w:hAnsi="Times New Roman" w:hint="eastAsia"/>
            <w:noProof/>
            <w:szCs w:val="22"/>
            <w:lang w:eastAsia="zh-CN"/>
          </w:rPr>
          <w:t>中心聚合节点</w:t>
        </w:r>
        <w:r w:rsidR="007778D0">
          <w:rPr>
            <w:rFonts w:eastAsia="SimSun" w:hAnsi="Times New Roman" w:hint="eastAsia"/>
            <w:noProof/>
            <w:szCs w:val="22"/>
            <w:lang w:eastAsia="zh-CN"/>
          </w:rPr>
          <w:t>或</w:t>
        </w:r>
      </w:ins>
      <w:r w:rsidR="008C7051" w:rsidRPr="00CE724B">
        <w:rPr>
          <w:rFonts w:ascii="SimSun" w:eastAsia="SimSun" w:hAnsi="SimSun" w:hint="eastAsia"/>
          <w:noProof/>
          <w:szCs w:val="22"/>
          <w:lang w:eastAsia="zh-CN"/>
        </w:rPr>
        <w:t>中心</w:t>
      </w:r>
      <w:r w:rsidR="008C7051" w:rsidRPr="00CE724B">
        <w:rPr>
          <w:rFonts w:eastAsia="SimSun" w:hAnsi="Times New Roman"/>
          <w:noProof/>
          <w:szCs w:val="22"/>
          <w:lang w:eastAsia="zh-CN"/>
        </w:rPr>
        <w:t>UE</w:t>
      </w:r>
      <w:r w:rsidR="008C7051" w:rsidRPr="00CE724B">
        <w:rPr>
          <w:rFonts w:ascii="SimSun" w:eastAsia="SimSun" w:hAnsi="SimSun" w:hint="eastAsia"/>
          <w:noProof/>
          <w:szCs w:val="22"/>
          <w:lang w:eastAsia="zh-CN"/>
        </w:rPr>
        <w:t>，</w:t>
      </w:r>
      <w:r w:rsidR="00403878">
        <w:rPr>
          <w:rFonts w:ascii="SimSun" w:eastAsia="SimSun" w:hAnsi="SimSun" w:hint="eastAsia"/>
          <w:noProof/>
          <w:szCs w:val="22"/>
          <w:lang w:eastAsia="zh-CN"/>
        </w:rPr>
        <w:t>则暂不执行任何操作</w:t>
      </w:r>
      <w:r w:rsidR="00592886">
        <w:rPr>
          <w:rFonts w:ascii="SimSun" w:eastAsia="SimSun" w:hAnsi="SimSun" w:hint="eastAsia"/>
          <w:noProof/>
          <w:szCs w:val="22"/>
          <w:lang w:eastAsia="zh-CN"/>
        </w:rPr>
        <w:t>。</w:t>
      </w:r>
    </w:p>
    <w:p w14:paraId="24F4BF46" w14:textId="1536AFBD" w:rsidR="00CB4516" w:rsidRPr="00CC4F1C" w:rsidRDefault="00CC4F1C" w:rsidP="00CC4F1C">
      <w:pPr>
        <w:autoSpaceDE w:val="0"/>
        <w:autoSpaceDN w:val="0"/>
        <w:textAlignment w:val="bottom"/>
        <w:rPr>
          <w:rFonts w:eastAsia="SimSun" w:hAnsi="Times New Roman"/>
          <w:noProof/>
          <w:szCs w:val="22"/>
          <w:lang w:eastAsia="zh-CN"/>
        </w:rPr>
      </w:pPr>
      <w:r>
        <w:rPr>
          <w:rFonts w:eastAsia="SimSun" w:hAnsi="Times New Roman"/>
          <w:noProof/>
          <w:szCs w:val="22"/>
          <w:lang w:eastAsia="zh-CN"/>
        </w:rPr>
        <w:drawing>
          <wp:inline distT="0" distB="0" distL="0" distR="0" wp14:anchorId="4FB65EDE" wp14:editId="48E55B41">
            <wp:extent cx="6480810" cy="2002155"/>
            <wp:effectExtent l="0" t="0" r="0" b="0"/>
            <wp:docPr id="191" name="图片 191"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91" descr="形状&#10;&#10;中度可信度描述已自动生成"/>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480810" cy="2002155"/>
                    </a:xfrm>
                    <a:prstGeom prst="rect">
                      <a:avLst/>
                    </a:prstGeom>
                  </pic:spPr>
                </pic:pic>
              </a:graphicData>
            </a:graphic>
          </wp:inline>
        </w:drawing>
      </w:r>
    </w:p>
    <w:p w14:paraId="7044945F" w14:textId="2CF938C5" w:rsidR="00AA1A27" w:rsidRPr="00CC4F1C" w:rsidRDefault="00CB4516" w:rsidP="00CC4F1C">
      <w:pPr>
        <w:autoSpaceDE w:val="0"/>
        <w:autoSpaceDN w:val="0"/>
        <w:jc w:val="center"/>
        <w:textAlignment w:val="bottom"/>
        <w:rPr>
          <w:rFonts w:eastAsia="SimSun" w:hAnsi="Times New Roman"/>
          <w:noProof/>
          <w:szCs w:val="22"/>
          <w:lang w:eastAsia="zh-CN"/>
        </w:rPr>
      </w:pPr>
      <w:r w:rsidRPr="00CC4F1C">
        <w:rPr>
          <w:rFonts w:ascii="Microsoft YaHei" w:eastAsia="SimSun" w:hAnsi="Times New Roman" w:cs="Microsoft YaHei" w:hint="eastAsia"/>
          <w:noProof/>
          <w:sz w:val="20"/>
          <w:lang w:eastAsia="zh-CN"/>
        </w:rPr>
        <w:t>图</w:t>
      </w:r>
      <w:r w:rsidRPr="00CC4F1C">
        <w:rPr>
          <w:rFonts w:eastAsia="SimSun" w:hAnsi="Times New Roman"/>
          <w:noProof/>
          <w:sz w:val="20"/>
          <w:lang w:eastAsia="zh-CN"/>
        </w:rPr>
        <w:t>1</w:t>
      </w:r>
      <w:r w:rsidR="00EA4521">
        <w:rPr>
          <w:rFonts w:eastAsia="SimSun" w:hAnsi="Times New Roman"/>
          <w:noProof/>
          <w:sz w:val="20"/>
          <w:lang w:eastAsia="zh-CN"/>
        </w:rPr>
        <w:t>1</w:t>
      </w:r>
      <w:r w:rsidRPr="00CC4F1C">
        <w:rPr>
          <w:rFonts w:eastAsia="SimSun" w:hAnsi="Times New Roman"/>
          <w:noProof/>
          <w:sz w:val="20"/>
          <w:lang w:eastAsia="zh-CN"/>
        </w:rPr>
        <w:t xml:space="preserve">  </w:t>
      </w:r>
      <w:r w:rsidRPr="00CC4F1C">
        <w:rPr>
          <w:rFonts w:eastAsia="SimSun" w:hAnsi="Times New Roman" w:hint="eastAsia"/>
          <w:noProof/>
          <w:sz w:val="20"/>
          <w:lang w:eastAsia="zh-CN"/>
        </w:rPr>
        <w:t>正在参与</w:t>
      </w:r>
      <w:r w:rsidRPr="00CC4F1C">
        <w:rPr>
          <w:rFonts w:eastAsia="SimSun" w:hAnsi="Times New Roman" w:hint="eastAsia"/>
          <w:noProof/>
          <w:sz w:val="20"/>
          <w:lang w:eastAsia="zh-CN"/>
        </w:rPr>
        <w:t>FL</w:t>
      </w:r>
      <w:r w:rsidRPr="00CC4F1C">
        <w:rPr>
          <w:rFonts w:eastAsia="SimSun" w:hAnsi="Times New Roman" w:hint="eastAsia"/>
          <w:noProof/>
          <w:sz w:val="20"/>
          <w:lang w:eastAsia="zh-CN"/>
        </w:rPr>
        <w:t>的计算</w:t>
      </w:r>
      <w:r w:rsidRPr="00CC4F1C">
        <w:rPr>
          <w:rFonts w:eastAsia="SimSun" w:hAnsi="Times New Roman" w:hint="eastAsia"/>
          <w:noProof/>
          <w:sz w:val="20"/>
          <w:lang w:eastAsia="zh-CN"/>
        </w:rPr>
        <w:t>UE</w:t>
      </w:r>
      <w:r w:rsidRPr="00CC4F1C">
        <w:rPr>
          <w:rFonts w:eastAsia="SimSun" w:hAnsi="Times New Roman" w:hint="eastAsia"/>
          <w:noProof/>
          <w:sz w:val="20"/>
          <w:lang w:eastAsia="zh-CN"/>
        </w:rPr>
        <w:t>退出（</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noProof/>
                <w:szCs w:val="22"/>
                <w:lang w:eastAsia="zh-CN"/>
              </w:rPr>
              <m:t>i</m:t>
            </m:r>
          </m:sup>
        </m:sSubSup>
        <m:r>
          <w:rPr>
            <w:rFonts w:ascii="Cambria Math" w:eastAsia="SimSun" w:hAnsi="Cambria Math"/>
            <w:noProof/>
            <w:szCs w:val="22"/>
            <w:lang w:eastAsia="zh-CN"/>
          </w:rPr>
          <m:t>&gt;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2</m:t>
            </m:r>
          </m:sub>
          <m:sup>
            <m:r>
              <w:rPr>
                <w:rFonts w:ascii="Cambria Math" w:eastAsia="SimSun" w:hAnsi="Cambria Math"/>
                <w:noProof/>
                <w:szCs w:val="22"/>
                <w:lang w:eastAsia="zh-CN"/>
              </w:rPr>
              <m:t>i</m:t>
            </m:r>
          </m:sup>
        </m:sSubSup>
      </m:oMath>
      <w:r w:rsidRPr="00CC4F1C">
        <w:rPr>
          <w:rFonts w:eastAsia="SimSun" w:hAnsi="Times New Roman" w:hint="eastAsia"/>
          <w:noProof/>
          <w:sz w:val="20"/>
          <w:lang w:eastAsia="zh-CN"/>
        </w:rPr>
        <w:t>）</w:t>
      </w:r>
    </w:p>
    <w:p w14:paraId="6F5F1BA9" w14:textId="5C5BE764" w:rsidR="00875093" w:rsidRDefault="00704516" w:rsidP="00875093">
      <w:pPr>
        <w:pStyle w:val="af0"/>
        <w:numPr>
          <w:ilvl w:val="1"/>
          <w:numId w:val="3"/>
        </w:numPr>
        <w:autoSpaceDE w:val="0"/>
        <w:autoSpaceDN w:val="0"/>
        <w:ind w:firstLineChars="0"/>
        <w:jc w:val="left"/>
        <w:textAlignment w:val="bottom"/>
        <w:rPr>
          <w:rFonts w:eastAsia="SimSun" w:hAnsi="Times New Roman"/>
          <w:lang w:eastAsia="zh-CN"/>
        </w:rPr>
      </w:pPr>
      <w:r w:rsidRPr="006B7582">
        <w:rPr>
          <w:rFonts w:eastAsia="SimSun" w:hAnsi="Times New Roman" w:hint="eastAsia"/>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1</m:t>
            </m:r>
          </m:sub>
          <m:sup>
            <m:r>
              <w:rPr>
                <w:rFonts w:ascii="Cambria Math" w:eastAsia="SimSun" w:hAnsi="Cambria Math"/>
                <w:noProof/>
                <w:szCs w:val="22"/>
                <w:lang w:eastAsia="zh-CN"/>
              </w:rPr>
              <m:t>i</m:t>
            </m:r>
          </m:sup>
        </m:sSubSup>
        <m:r>
          <w:rPr>
            <w:rFonts w:ascii="Cambria Math" w:eastAsia="SimSun" w:hAnsi="Cambria Math"/>
            <w:noProof/>
            <w:szCs w:val="22"/>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noProof/>
                <w:szCs w:val="22"/>
                <w:lang w:eastAsia="zh-CN"/>
              </w:rPr>
              <m:t>i</m:t>
            </m:r>
          </m:sup>
        </m:sSubSup>
        <m:r>
          <w:rPr>
            <w:rFonts w:ascii="Cambria Math" w:eastAsia="SimSun" w:hAnsi="Cambria Math"/>
            <w:noProof/>
            <w:szCs w:val="22"/>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2</m:t>
            </m:r>
          </m:sub>
          <m:sup>
            <m:r>
              <w:rPr>
                <w:rFonts w:ascii="Cambria Math" w:eastAsia="SimSun" w:hAnsi="Cambria Math"/>
                <w:noProof/>
                <w:szCs w:val="22"/>
                <w:lang w:eastAsia="zh-CN"/>
              </w:rPr>
              <m:t>i</m:t>
            </m:r>
          </m:sup>
        </m:sSubSup>
      </m:oMath>
      <w:r>
        <w:rPr>
          <w:rFonts w:eastAsia="SimSun" w:hAnsi="Times New Roman"/>
          <w:bCs/>
          <w:szCs w:val="22"/>
          <w:lang w:eastAsia="zh-CN"/>
        </w:rPr>
        <w:t xml:space="preserve"> </w:t>
      </w:r>
      <w:r>
        <w:rPr>
          <w:rFonts w:ascii="SimSun" w:eastAsia="SimSun" w:hAnsi="SimSun" w:hint="eastAsia"/>
          <w:noProof/>
          <w:szCs w:val="22"/>
          <w:lang w:eastAsia="zh-CN"/>
        </w:rPr>
        <w:t>时，如图1</w:t>
      </w:r>
      <w:r w:rsidR="003B17C7">
        <w:rPr>
          <w:rFonts w:ascii="SimSun" w:eastAsia="SimSun" w:hAnsi="SimSun"/>
          <w:noProof/>
          <w:szCs w:val="22"/>
          <w:lang w:eastAsia="zh-CN"/>
        </w:rPr>
        <w:t>2</w:t>
      </w:r>
      <w:r>
        <w:rPr>
          <w:rFonts w:ascii="SimSun" w:eastAsia="SimSun" w:hAnsi="SimSun" w:hint="eastAsia"/>
          <w:noProof/>
          <w:szCs w:val="22"/>
          <w:lang w:eastAsia="zh-CN"/>
        </w:rPr>
        <w:t>所示</w:t>
      </w:r>
    </w:p>
    <w:p w14:paraId="51FDA115" w14:textId="30097EA5" w:rsidR="003D7F10" w:rsidRPr="00CE724B" w:rsidRDefault="003D7F10" w:rsidP="00CE724B">
      <w:pPr>
        <w:autoSpaceDE w:val="0"/>
        <w:autoSpaceDN w:val="0"/>
        <w:textAlignment w:val="bottom"/>
        <w:rPr>
          <w:rFonts w:eastAsia="SimSun" w:hAnsi="Times New Roman"/>
          <w:noProof/>
          <w:szCs w:val="22"/>
          <w:lang w:eastAsia="zh-CN"/>
        </w:rPr>
      </w:pPr>
      <w:r w:rsidRPr="00CE724B">
        <w:rPr>
          <w:rFonts w:eastAsia="SimSun" w:hAnsi="Times New Roman" w:hint="eastAsia"/>
          <w:noProof/>
          <w:szCs w:val="22"/>
          <w:lang w:eastAsia="zh-CN"/>
        </w:rPr>
        <w:t>即当前</w:t>
      </w:r>
      <w:r w:rsidRPr="00CE724B">
        <w:rPr>
          <w:rFonts w:ascii="Microsoft YaHei" w:eastAsia="SimSun" w:hAnsi="Times New Roman" w:cs="Microsoft YaHei" w:hint="eastAsia"/>
          <w:noProof/>
          <w:szCs w:val="22"/>
          <w:lang w:eastAsia="zh-CN"/>
        </w:rPr>
        <w:t>计</w:t>
      </w:r>
      <w:r w:rsidRPr="00CE724B">
        <w:rPr>
          <w:rFonts w:ascii="MS Mincho" w:eastAsia="SimSun" w:hAnsi="Times New Roman" w:cs="MS Mincho" w:hint="eastAsia"/>
          <w:noProof/>
          <w:szCs w:val="22"/>
          <w:lang w:eastAsia="zh-CN"/>
        </w:rPr>
        <w:t>算</w:t>
      </w:r>
      <w:r w:rsidRPr="00CE724B">
        <w:rPr>
          <w:rFonts w:eastAsia="SimSun" w:hAnsi="Times New Roman" w:hint="eastAsia"/>
          <w:noProof/>
          <w:szCs w:val="22"/>
          <w:lang w:eastAsia="zh-CN"/>
        </w:rPr>
        <w:t>UE</w:t>
      </w:r>
      <w:r w:rsidRPr="00CE724B">
        <w:rPr>
          <w:rFonts w:eastAsia="SimSun" w:hAnsi="Times New Roman"/>
          <w:noProof/>
          <w:szCs w:val="22"/>
          <w:lang w:eastAsia="zh-CN"/>
        </w:rPr>
        <w:t>#i</w:t>
      </w:r>
      <w:r w:rsidRPr="00CE724B">
        <w:rPr>
          <w:rFonts w:eastAsia="SimSun" w:hAnsi="Times New Roman" w:hint="eastAsia"/>
          <w:noProof/>
          <w:szCs w:val="22"/>
          <w:lang w:eastAsia="zh-CN"/>
        </w:rPr>
        <w:t>可以</w:t>
      </w:r>
      <w:r w:rsidRPr="00CE724B">
        <w:rPr>
          <w:rFonts w:ascii="SimSun" w:eastAsia="SimSun" w:hAnsi="SimSun" w:hint="eastAsia"/>
          <w:noProof/>
          <w:szCs w:val="22"/>
          <w:lang w:eastAsia="zh-CN"/>
        </w:rPr>
        <w:t>完成本地模型训练更新并上传至</w:t>
      </w:r>
      <w:ins w:id="536" w:author="Zheng, Ce" w:date="2022-07-12T00:48:00Z">
        <w:r w:rsidR="007778D0" w:rsidRPr="00FC4FB2">
          <w:rPr>
            <w:rFonts w:eastAsia="SimSun" w:hAnsi="Times New Roman" w:hint="eastAsia"/>
            <w:noProof/>
            <w:szCs w:val="22"/>
            <w:lang w:eastAsia="zh-CN"/>
          </w:rPr>
          <w:t>中心聚合节点</w:t>
        </w:r>
        <w:r w:rsidR="007778D0">
          <w:rPr>
            <w:rFonts w:eastAsia="SimSun" w:hAnsi="Times New Roman" w:hint="eastAsia"/>
            <w:noProof/>
            <w:szCs w:val="22"/>
            <w:lang w:eastAsia="zh-CN"/>
          </w:rPr>
          <w:t>或</w:t>
        </w:r>
      </w:ins>
      <w:r w:rsidRPr="00CE724B">
        <w:rPr>
          <w:rFonts w:ascii="SimSun" w:eastAsia="SimSun" w:hAnsi="SimSun" w:hint="eastAsia"/>
          <w:noProof/>
          <w:szCs w:val="22"/>
          <w:lang w:eastAsia="zh-CN"/>
        </w:rPr>
        <w:t>中心</w:t>
      </w:r>
      <w:r w:rsidRPr="00CE724B">
        <w:rPr>
          <w:rFonts w:eastAsia="SimSun" w:hAnsi="Times New Roman"/>
          <w:noProof/>
          <w:szCs w:val="22"/>
          <w:lang w:eastAsia="zh-CN"/>
        </w:rPr>
        <w:t>UE</w:t>
      </w:r>
      <w:r w:rsidRPr="00CE724B">
        <w:rPr>
          <w:rFonts w:ascii="SimSun" w:eastAsia="SimSun" w:hAnsi="SimSun" w:hint="eastAsia"/>
          <w:noProof/>
          <w:szCs w:val="22"/>
          <w:lang w:eastAsia="zh-CN"/>
        </w:rPr>
        <w:t>，则在本地模型成功上传后退出。此时，</w:t>
      </w:r>
      <w:ins w:id="537" w:author="Zheng, Ce" w:date="2022-07-12T00:48:00Z">
        <w:r w:rsidR="006912AA" w:rsidRPr="00FC4FB2">
          <w:rPr>
            <w:rFonts w:eastAsia="SimSun" w:hAnsi="Times New Roman" w:hint="eastAsia"/>
            <w:noProof/>
            <w:szCs w:val="22"/>
            <w:lang w:eastAsia="zh-CN"/>
          </w:rPr>
          <w:t>中心聚合节点</w:t>
        </w:r>
        <w:r w:rsidR="006912AA">
          <w:rPr>
            <w:rFonts w:eastAsia="SimSun" w:hAnsi="Times New Roman" w:hint="eastAsia"/>
            <w:noProof/>
            <w:szCs w:val="22"/>
            <w:lang w:eastAsia="zh-CN"/>
          </w:rPr>
          <w:t>或</w:t>
        </w:r>
      </w:ins>
      <w:r w:rsidRPr="00CE724B">
        <w:rPr>
          <w:rFonts w:ascii="SimSun" w:eastAsia="SimSun" w:hAnsi="SimSun" w:hint="eastAsia"/>
          <w:noProof/>
          <w:szCs w:val="22"/>
          <w:lang w:eastAsia="zh-CN"/>
        </w:rPr>
        <w:t>中心</w:t>
      </w:r>
      <w:r w:rsidRPr="00CE724B">
        <w:rPr>
          <w:rFonts w:eastAsia="SimSun" w:hAnsi="Times New Roman" w:hint="eastAsia"/>
          <w:noProof/>
          <w:szCs w:val="22"/>
          <w:lang w:eastAsia="zh-CN"/>
        </w:rPr>
        <w:t>UE</w:t>
      </w:r>
      <w:r w:rsidRPr="00CE724B">
        <w:rPr>
          <w:rFonts w:ascii="SimSun" w:eastAsia="SimSun" w:hAnsi="SimSun" w:hint="eastAsia"/>
          <w:noProof/>
          <w:szCs w:val="22"/>
          <w:lang w:eastAsia="zh-CN"/>
        </w:rPr>
        <w:t>可获取</w:t>
      </w:r>
      <w:r w:rsidRPr="00CE724B">
        <w:rPr>
          <w:rFonts w:eastAsia="SimSun" w:hAnsi="Times New Roman" w:hint="eastAsia"/>
          <w:noProof/>
          <w:szCs w:val="22"/>
          <w:lang w:eastAsia="zh-CN"/>
        </w:rPr>
        <w:t>UE</w:t>
      </w:r>
      <w:r w:rsidRPr="00CE724B">
        <w:rPr>
          <w:rFonts w:eastAsia="SimSun" w:hAnsi="Times New Roman"/>
          <w:noProof/>
          <w:szCs w:val="22"/>
          <w:lang w:eastAsia="zh-CN"/>
        </w:rPr>
        <w:t>#i</w:t>
      </w:r>
      <w:r w:rsidRPr="00CE724B">
        <w:rPr>
          <w:rFonts w:eastAsia="SimSun" w:hAnsi="Times New Roman" w:hint="eastAsia"/>
          <w:noProof/>
          <w:szCs w:val="22"/>
          <w:lang w:eastAsia="zh-CN"/>
        </w:rPr>
        <w:t>的本地模型，同时</w:t>
      </w:r>
      <w:r w:rsidRPr="00CE724B">
        <w:rPr>
          <w:rFonts w:eastAsia="SimSun" w:hAnsi="Times New Roman" w:hint="eastAsia"/>
          <w:noProof/>
          <w:szCs w:val="22"/>
          <w:lang w:eastAsia="zh-CN"/>
        </w:rPr>
        <w:t>UE</w:t>
      </w:r>
      <w:r w:rsidRPr="00CE724B">
        <w:rPr>
          <w:rFonts w:eastAsia="SimSun" w:hAnsi="Times New Roman"/>
          <w:noProof/>
          <w:szCs w:val="22"/>
          <w:lang w:eastAsia="zh-CN"/>
        </w:rPr>
        <w:t>#i</w:t>
      </w:r>
      <w:r w:rsidRPr="00CE724B">
        <w:rPr>
          <w:rFonts w:eastAsia="SimSun" w:hAnsi="Times New Roman" w:hint="eastAsia"/>
          <w:noProof/>
          <w:szCs w:val="22"/>
          <w:lang w:eastAsia="zh-CN"/>
        </w:rPr>
        <w:t>也没有做多余的运算，计算和通信资源未浪费。</w:t>
      </w:r>
    </w:p>
    <w:p w14:paraId="0A197F05" w14:textId="68587169" w:rsidR="003D7F10" w:rsidRPr="00CE724B" w:rsidRDefault="003F5A3A" w:rsidP="00CE724B">
      <w:pPr>
        <w:autoSpaceDE w:val="0"/>
        <w:autoSpaceDN w:val="0"/>
        <w:textAlignment w:val="bottom"/>
        <w:rPr>
          <w:rFonts w:eastAsia="SimSun" w:hAnsi="Times New Roman"/>
          <w:noProof/>
          <w:szCs w:val="22"/>
          <w:lang w:eastAsia="zh-CN"/>
        </w:rPr>
      </w:pPr>
      <w:r>
        <w:rPr>
          <w:rFonts w:eastAsia="SimSun" w:hAnsi="Times New Roman"/>
          <w:noProof/>
          <w:szCs w:val="22"/>
          <w:lang w:eastAsia="zh-CN"/>
        </w:rPr>
        <w:drawing>
          <wp:inline distT="0" distB="0" distL="0" distR="0" wp14:anchorId="2403B50B" wp14:editId="714A1A8B">
            <wp:extent cx="6480810" cy="2107565"/>
            <wp:effectExtent l="0" t="0" r="0" b="6985"/>
            <wp:docPr id="188" name="图片 188"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descr="形状&#10;&#10;中度可信度描述已自动生成"/>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480810" cy="2107565"/>
                    </a:xfrm>
                    <a:prstGeom prst="rect">
                      <a:avLst/>
                    </a:prstGeom>
                  </pic:spPr>
                </pic:pic>
              </a:graphicData>
            </a:graphic>
          </wp:inline>
        </w:drawing>
      </w:r>
    </w:p>
    <w:p w14:paraId="5EA2516D" w14:textId="3429E2CC" w:rsidR="00AA1A27" w:rsidRPr="002A1E8D" w:rsidRDefault="003D7F10" w:rsidP="002A1E8D">
      <w:pPr>
        <w:autoSpaceDE w:val="0"/>
        <w:autoSpaceDN w:val="0"/>
        <w:jc w:val="center"/>
        <w:textAlignment w:val="bottom"/>
        <w:rPr>
          <w:rFonts w:eastAsia="SimSun" w:hAnsi="Times New Roman"/>
          <w:noProof/>
          <w:szCs w:val="22"/>
          <w:lang w:eastAsia="zh-CN"/>
        </w:rPr>
      </w:pPr>
      <w:r w:rsidRPr="00CE724B">
        <w:rPr>
          <w:rFonts w:ascii="Microsoft YaHei" w:eastAsia="SimSun" w:hAnsi="Times New Roman" w:cs="Microsoft YaHei" w:hint="eastAsia"/>
          <w:noProof/>
          <w:sz w:val="20"/>
          <w:lang w:eastAsia="zh-CN"/>
        </w:rPr>
        <w:t>图</w:t>
      </w:r>
      <w:r w:rsidRPr="00CE724B">
        <w:rPr>
          <w:rFonts w:eastAsia="SimSun" w:hAnsi="Times New Roman"/>
          <w:noProof/>
          <w:sz w:val="20"/>
          <w:lang w:eastAsia="zh-CN"/>
        </w:rPr>
        <w:t>1</w:t>
      </w:r>
      <w:r w:rsidR="002A1E8D">
        <w:rPr>
          <w:rFonts w:eastAsia="SimSun" w:hAnsi="Times New Roman"/>
          <w:noProof/>
          <w:sz w:val="20"/>
          <w:lang w:eastAsia="zh-CN"/>
        </w:rPr>
        <w:t>2</w:t>
      </w:r>
      <w:r w:rsidRPr="00CE724B">
        <w:rPr>
          <w:rFonts w:eastAsia="SimSun" w:hAnsi="Times New Roman"/>
          <w:noProof/>
          <w:sz w:val="20"/>
          <w:lang w:eastAsia="zh-CN"/>
        </w:rPr>
        <w:t xml:space="preserve">  </w:t>
      </w:r>
      <w:r w:rsidRPr="00CE724B">
        <w:rPr>
          <w:rFonts w:eastAsia="SimSun" w:hAnsi="Times New Roman" w:hint="eastAsia"/>
          <w:noProof/>
          <w:sz w:val="20"/>
          <w:lang w:eastAsia="zh-CN"/>
        </w:rPr>
        <w:t>正在参与</w:t>
      </w:r>
      <w:r w:rsidRPr="00CE724B">
        <w:rPr>
          <w:rFonts w:eastAsia="SimSun" w:hAnsi="Times New Roman" w:hint="eastAsia"/>
          <w:noProof/>
          <w:sz w:val="20"/>
          <w:lang w:eastAsia="zh-CN"/>
        </w:rPr>
        <w:t>FL</w:t>
      </w:r>
      <w:r w:rsidRPr="00CE724B">
        <w:rPr>
          <w:rFonts w:eastAsia="SimSun" w:hAnsi="Times New Roman" w:hint="eastAsia"/>
          <w:noProof/>
          <w:sz w:val="20"/>
          <w:lang w:eastAsia="zh-CN"/>
        </w:rPr>
        <w:t>的计算</w:t>
      </w:r>
      <w:r w:rsidRPr="00CE724B">
        <w:rPr>
          <w:rFonts w:eastAsia="SimSun" w:hAnsi="Times New Roman" w:hint="eastAsia"/>
          <w:noProof/>
          <w:sz w:val="20"/>
          <w:lang w:eastAsia="zh-CN"/>
        </w:rPr>
        <w:t>UE</w:t>
      </w:r>
      <w:r w:rsidRPr="00CE724B">
        <w:rPr>
          <w:rFonts w:eastAsia="SimSun" w:hAnsi="Times New Roman" w:hint="eastAsia"/>
          <w:noProof/>
          <w:sz w:val="20"/>
          <w:lang w:eastAsia="zh-CN"/>
        </w:rPr>
        <w:t>退出（</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1</m:t>
            </m:r>
          </m:sub>
          <m:sup>
            <m:r>
              <w:rPr>
                <w:rFonts w:ascii="Cambria Math" w:eastAsia="SimSun" w:hAnsi="Cambria Math"/>
                <w:noProof/>
                <w:szCs w:val="22"/>
                <w:lang w:eastAsia="zh-CN"/>
              </w:rPr>
              <m:t>i</m:t>
            </m:r>
          </m:sup>
        </m:sSubSup>
        <m:r>
          <w:rPr>
            <w:rFonts w:ascii="Cambria Math" w:eastAsia="SimSun" w:hAnsi="Cambria Math"/>
            <w:noProof/>
            <w:szCs w:val="22"/>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noProof/>
                <w:szCs w:val="22"/>
                <w:lang w:eastAsia="zh-CN"/>
              </w:rPr>
              <m:t>i</m:t>
            </m:r>
          </m:sup>
        </m:sSubSup>
        <m:r>
          <w:rPr>
            <w:rFonts w:ascii="Cambria Math" w:eastAsia="SimSun" w:hAnsi="Cambria Math"/>
            <w:noProof/>
            <w:szCs w:val="22"/>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2</m:t>
            </m:r>
          </m:sub>
          <m:sup>
            <m:r>
              <w:rPr>
                <w:rFonts w:ascii="Cambria Math" w:eastAsia="SimSun" w:hAnsi="Cambria Math"/>
                <w:noProof/>
                <w:szCs w:val="22"/>
                <w:lang w:eastAsia="zh-CN"/>
              </w:rPr>
              <m:t>i</m:t>
            </m:r>
          </m:sup>
        </m:sSubSup>
      </m:oMath>
      <w:r w:rsidRPr="00CE724B">
        <w:rPr>
          <w:rFonts w:eastAsia="SimSun" w:hAnsi="Times New Roman" w:hint="eastAsia"/>
          <w:noProof/>
          <w:sz w:val="20"/>
          <w:lang w:eastAsia="zh-CN"/>
        </w:rPr>
        <w:t>）</w:t>
      </w:r>
    </w:p>
    <w:p w14:paraId="5A7C66D7" w14:textId="27074CD3" w:rsidR="001C022E" w:rsidRPr="00BF6D6A" w:rsidRDefault="001C022E" w:rsidP="001C022E">
      <w:pPr>
        <w:pStyle w:val="af0"/>
        <w:numPr>
          <w:ilvl w:val="1"/>
          <w:numId w:val="3"/>
        </w:numPr>
        <w:autoSpaceDE w:val="0"/>
        <w:autoSpaceDN w:val="0"/>
        <w:ind w:firstLineChars="0"/>
        <w:jc w:val="left"/>
        <w:textAlignment w:val="bottom"/>
        <w:rPr>
          <w:rFonts w:eastAsia="SimSun" w:hAnsi="Times New Roman"/>
          <w:lang w:eastAsia="zh-CN"/>
        </w:rPr>
      </w:pPr>
      <w:r w:rsidRPr="00BF6D6A">
        <w:rPr>
          <w:rFonts w:eastAsia="SimSun" w:hAnsi="Times New Roman" w:hint="eastAsia"/>
          <w:lang w:eastAsia="zh-CN"/>
        </w:rPr>
        <w:t>当</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noProof/>
                <w:szCs w:val="22"/>
                <w:lang w:eastAsia="zh-CN"/>
              </w:rPr>
              <m:t>i</m:t>
            </m:r>
          </m:sup>
        </m:sSubSup>
        <m:r>
          <m:rPr>
            <m:sty m:val="p"/>
          </m:rPr>
          <w:rPr>
            <w:rFonts w:ascii="Cambria Math" w:eastAsia="SimSun" w:hAnsi="Cambria Math"/>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1</m:t>
            </m:r>
          </m:sub>
          <m:sup>
            <m:r>
              <w:rPr>
                <w:rFonts w:ascii="Cambria Math" w:eastAsia="SimSun" w:hAnsi="Cambria Math"/>
                <w:noProof/>
                <w:szCs w:val="22"/>
                <w:lang w:eastAsia="zh-CN"/>
              </w:rPr>
              <m:t>i</m:t>
            </m:r>
          </m:sup>
        </m:sSubSup>
      </m:oMath>
      <w:r w:rsidR="006D1CA7" w:rsidRPr="00BF6D6A">
        <w:rPr>
          <w:rFonts w:eastAsia="SimSun" w:hAnsi="Times New Roman"/>
          <w:bCs/>
          <w:szCs w:val="22"/>
          <w:lang w:eastAsia="zh-CN"/>
        </w:rPr>
        <w:t xml:space="preserve"> </w:t>
      </w:r>
      <w:r w:rsidRPr="00BF6D6A">
        <w:rPr>
          <w:rFonts w:ascii="SimSun" w:eastAsia="SimSun" w:hAnsi="SimSun" w:hint="eastAsia"/>
          <w:noProof/>
          <w:szCs w:val="22"/>
          <w:lang w:eastAsia="zh-CN"/>
        </w:rPr>
        <w:t>时，</w:t>
      </w:r>
      <w:r w:rsidR="009B58C0" w:rsidRPr="00BF6D6A">
        <w:rPr>
          <w:rFonts w:ascii="SimSun" w:eastAsia="SimSun" w:hAnsi="SimSun" w:hint="eastAsia"/>
          <w:noProof/>
          <w:szCs w:val="22"/>
          <w:lang w:eastAsia="zh-CN"/>
        </w:rPr>
        <w:t>如图1</w:t>
      </w:r>
      <w:r w:rsidR="00203CEF" w:rsidRPr="00BF6D6A">
        <w:rPr>
          <w:rFonts w:ascii="SimSun" w:eastAsia="SimSun" w:hAnsi="SimSun"/>
          <w:noProof/>
          <w:szCs w:val="22"/>
          <w:lang w:eastAsia="zh-CN"/>
        </w:rPr>
        <w:t>2</w:t>
      </w:r>
      <w:r w:rsidR="009B58C0" w:rsidRPr="00BF6D6A">
        <w:rPr>
          <w:rFonts w:ascii="SimSun" w:eastAsia="SimSun" w:hAnsi="SimSun" w:hint="eastAsia"/>
          <w:noProof/>
          <w:szCs w:val="22"/>
          <w:lang w:eastAsia="zh-CN"/>
        </w:rPr>
        <w:t>所示</w:t>
      </w:r>
    </w:p>
    <w:p w14:paraId="4DB2A14A" w14:textId="68487BD4" w:rsidR="00D1439E" w:rsidRDefault="00B36963" w:rsidP="006B255F">
      <w:pPr>
        <w:autoSpaceDE w:val="0"/>
        <w:autoSpaceDN w:val="0"/>
        <w:jc w:val="left"/>
        <w:textAlignment w:val="bottom"/>
        <w:rPr>
          <w:rFonts w:ascii="SimSun" w:eastAsia="SimSun" w:hAnsi="SimSun"/>
          <w:noProof/>
          <w:szCs w:val="22"/>
          <w:lang w:eastAsia="zh-CN"/>
        </w:rPr>
      </w:pPr>
      <w:r>
        <w:rPr>
          <w:rFonts w:ascii="SimSun" w:eastAsia="SimSun" w:hAnsi="SimSun" w:hint="eastAsia"/>
          <w:noProof/>
          <w:szCs w:val="22"/>
          <w:lang w:eastAsia="zh-CN"/>
        </w:rPr>
        <w:t>即</w:t>
      </w:r>
      <w:r w:rsidR="007C20F3">
        <w:rPr>
          <w:rFonts w:eastAsia="SimSun" w:hAnsi="Times New Roman" w:hint="eastAsia"/>
          <w:noProof/>
          <w:szCs w:val="22"/>
          <w:lang w:eastAsia="zh-CN"/>
        </w:rPr>
        <w:t>当前计算</w:t>
      </w:r>
      <w:r w:rsidR="007C20F3">
        <w:rPr>
          <w:rFonts w:eastAsia="SimSun" w:hAnsi="Times New Roman" w:hint="eastAsia"/>
          <w:noProof/>
          <w:szCs w:val="22"/>
          <w:lang w:eastAsia="zh-CN"/>
        </w:rPr>
        <w:t>UE</w:t>
      </w:r>
      <w:r w:rsidR="007C20F3">
        <w:rPr>
          <w:rFonts w:eastAsia="SimSun" w:hAnsi="Times New Roman"/>
          <w:noProof/>
          <w:szCs w:val="22"/>
          <w:lang w:eastAsia="zh-CN"/>
        </w:rPr>
        <w:t>#</w:t>
      </w:r>
      <w:r w:rsidR="00972806">
        <w:rPr>
          <w:rFonts w:eastAsia="SimSun" w:hAnsi="Times New Roman" w:hint="eastAsia"/>
          <w:noProof/>
          <w:szCs w:val="22"/>
          <w:lang w:eastAsia="zh-CN"/>
        </w:rPr>
        <w:t>i</w:t>
      </w:r>
      <w:r>
        <w:rPr>
          <w:rFonts w:ascii="SimSun" w:eastAsia="SimSun" w:hAnsi="SimSun" w:hint="eastAsia"/>
          <w:noProof/>
          <w:szCs w:val="22"/>
          <w:lang w:eastAsia="zh-CN"/>
        </w:rPr>
        <w:t>无法</w:t>
      </w:r>
      <w:r w:rsidR="002715C3">
        <w:rPr>
          <w:rFonts w:ascii="SimSun" w:eastAsia="SimSun" w:hAnsi="SimSun" w:hint="eastAsia"/>
          <w:noProof/>
          <w:szCs w:val="22"/>
          <w:lang w:eastAsia="zh-CN"/>
        </w:rPr>
        <w:t>完整参与</w:t>
      </w:r>
      <w:r>
        <w:rPr>
          <w:rFonts w:ascii="SimSun" w:eastAsia="SimSun" w:hAnsi="SimSun" w:hint="eastAsia"/>
          <w:noProof/>
          <w:szCs w:val="22"/>
          <w:lang w:eastAsia="zh-CN"/>
        </w:rPr>
        <w:t>本</w:t>
      </w:r>
      <w:r w:rsidR="00E05C9C">
        <w:rPr>
          <w:rFonts w:ascii="SimSun" w:eastAsia="SimSun" w:hAnsi="SimSun" w:hint="eastAsia"/>
          <w:noProof/>
          <w:szCs w:val="22"/>
          <w:lang w:eastAsia="zh-CN"/>
        </w:rPr>
        <w:t>次</w:t>
      </w:r>
      <w:r>
        <w:rPr>
          <w:rFonts w:ascii="SimSun" w:eastAsia="SimSun" w:hAnsi="SimSun" w:hint="eastAsia"/>
          <w:noProof/>
          <w:szCs w:val="22"/>
          <w:lang w:eastAsia="zh-CN"/>
        </w:rPr>
        <w:t>全局聚合，则</w:t>
      </w:r>
      <w:r w:rsidR="00FF40BB">
        <w:rPr>
          <w:rFonts w:ascii="SimSun" w:eastAsia="SimSun" w:hAnsi="SimSun" w:hint="eastAsia"/>
          <w:noProof/>
          <w:szCs w:val="22"/>
          <w:lang w:eastAsia="zh-CN"/>
        </w:rPr>
        <w:t>有两种方法</w:t>
      </w:r>
      <w:r w:rsidR="00D1439E">
        <w:rPr>
          <w:rFonts w:ascii="SimSun" w:eastAsia="SimSun" w:hAnsi="SimSun" w:hint="eastAsia"/>
          <w:noProof/>
          <w:szCs w:val="22"/>
          <w:lang w:eastAsia="zh-CN"/>
        </w:rPr>
        <w:t>：</w:t>
      </w:r>
    </w:p>
    <w:p w14:paraId="5258796F" w14:textId="0558C828" w:rsidR="00F37A0B" w:rsidRPr="00744EB1" w:rsidRDefault="00D757E7" w:rsidP="008A5E94">
      <w:pPr>
        <w:pStyle w:val="af0"/>
        <w:numPr>
          <w:ilvl w:val="0"/>
          <w:numId w:val="37"/>
        </w:numPr>
        <w:autoSpaceDE w:val="0"/>
        <w:autoSpaceDN w:val="0"/>
        <w:ind w:firstLineChars="0"/>
        <w:jc w:val="left"/>
        <w:textAlignment w:val="bottom"/>
        <w:rPr>
          <w:rFonts w:ascii="SimSun" w:eastAsia="SimSun" w:hAnsi="SimSun"/>
          <w:noProof/>
          <w:szCs w:val="22"/>
          <w:lang w:eastAsia="zh-CN"/>
        </w:rPr>
      </w:pPr>
      <w:ins w:id="538" w:author="Zheng, Ce" w:date="2022-07-12T00:48:00Z">
        <w:r w:rsidRPr="00FC4FB2">
          <w:rPr>
            <w:rFonts w:eastAsia="SimSun" w:hAnsi="Times New Roman" w:hint="eastAsia"/>
            <w:noProof/>
            <w:szCs w:val="22"/>
            <w:lang w:eastAsia="zh-CN"/>
          </w:rPr>
          <w:lastRenderedPageBreak/>
          <w:t>中心聚合节点</w:t>
        </w:r>
        <w:r>
          <w:rPr>
            <w:rFonts w:eastAsia="SimSun" w:hAnsi="Times New Roman" w:hint="eastAsia"/>
            <w:noProof/>
            <w:szCs w:val="22"/>
            <w:lang w:eastAsia="zh-CN"/>
          </w:rPr>
          <w:t>或</w:t>
        </w:r>
      </w:ins>
      <w:r w:rsidR="00E4618A" w:rsidRPr="00FA5AAD">
        <w:rPr>
          <w:rFonts w:ascii="SimSun" w:eastAsia="SimSun" w:hAnsi="SimSun" w:hint="eastAsia"/>
          <w:noProof/>
          <w:szCs w:val="22"/>
          <w:lang w:eastAsia="zh-CN"/>
        </w:rPr>
        <w:t>中心</w:t>
      </w:r>
      <w:r w:rsidR="00E4618A" w:rsidRPr="00FA5AAD">
        <w:rPr>
          <w:rFonts w:eastAsia="SimSun" w:hAnsi="Times New Roman"/>
          <w:noProof/>
          <w:szCs w:val="22"/>
          <w:lang w:eastAsia="zh-CN"/>
        </w:rPr>
        <w:t>UE</w:t>
      </w:r>
      <w:r w:rsidR="00E4618A">
        <w:rPr>
          <w:rFonts w:eastAsia="SimSun" w:hAnsi="Times New Roman" w:hint="eastAsia"/>
          <w:noProof/>
          <w:szCs w:val="22"/>
          <w:lang w:eastAsia="zh-CN"/>
        </w:rPr>
        <w:t>要求所有计算</w:t>
      </w:r>
      <w:r w:rsidR="00E4618A">
        <w:rPr>
          <w:rFonts w:eastAsia="SimSun" w:hAnsi="Times New Roman" w:hint="eastAsia"/>
          <w:noProof/>
          <w:szCs w:val="22"/>
          <w:lang w:eastAsia="zh-CN"/>
        </w:rPr>
        <w:t>UE</w:t>
      </w:r>
      <w:r w:rsidR="00E4618A">
        <w:rPr>
          <w:rFonts w:eastAsia="SimSun" w:hAnsi="Times New Roman" w:hint="eastAsia"/>
          <w:noProof/>
          <w:szCs w:val="22"/>
          <w:lang w:eastAsia="zh-CN"/>
        </w:rPr>
        <w:t>上传当前的本地模型，</w:t>
      </w:r>
      <w:r w:rsidR="001971BC" w:rsidRPr="00FA5AAD">
        <w:rPr>
          <w:rFonts w:ascii="SimSun" w:eastAsia="SimSun" w:hAnsi="SimSun" w:hint="eastAsia"/>
          <w:noProof/>
          <w:szCs w:val="22"/>
          <w:lang w:eastAsia="zh-CN"/>
        </w:rPr>
        <w:t>强制聚合</w:t>
      </w:r>
      <w:r w:rsidR="00CD328F" w:rsidRPr="008A5E94">
        <w:rPr>
          <w:rFonts w:ascii="SimSun" w:eastAsia="SimSun" w:hAnsi="SimSun" w:hint="eastAsia"/>
          <w:noProof/>
          <w:szCs w:val="22"/>
          <w:lang w:eastAsia="zh-CN"/>
        </w:rPr>
        <w:t>后</w:t>
      </w:r>
      <w:r w:rsidR="00FE643A">
        <w:rPr>
          <w:rFonts w:eastAsia="SimSun" w:hAnsi="Times New Roman" w:hint="eastAsia"/>
          <w:noProof/>
          <w:szCs w:val="22"/>
          <w:lang w:eastAsia="zh-CN"/>
        </w:rPr>
        <w:t>UE</w:t>
      </w:r>
      <w:r w:rsidR="00FE643A">
        <w:rPr>
          <w:rFonts w:eastAsia="SimSun" w:hAnsi="Times New Roman"/>
          <w:noProof/>
          <w:szCs w:val="22"/>
          <w:lang w:eastAsia="zh-CN"/>
        </w:rPr>
        <w:t>#k</w:t>
      </w:r>
      <w:r w:rsidR="00977C43">
        <w:rPr>
          <w:rFonts w:ascii="SimSun" w:eastAsia="SimSun" w:hAnsi="SimSun" w:hint="eastAsia"/>
          <w:noProof/>
          <w:szCs w:val="22"/>
          <w:lang w:eastAsia="zh-CN"/>
        </w:rPr>
        <w:t>退出</w:t>
      </w:r>
      <w:r w:rsidR="00B36963" w:rsidRPr="008A5E94">
        <w:rPr>
          <w:rFonts w:ascii="SimSun" w:eastAsia="SimSun" w:hAnsi="SimSun" w:hint="eastAsia"/>
          <w:noProof/>
          <w:szCs w:val="22"/>
          <w:lang w:eastAsia="zh-CN"/>
        </w:rPr>
        <w:t>。</w:t>
      </w:r>
      <w:r w:rsidR="009F47D6" w:rsidRPr="008A5E94">
        <w:rPr>
          <w:rFonts w:ascii="SimSun" w:eastAsia="SimSun" w:hAnsi="SimSun" w:hint="eastAsia"/>
          <w:noProof/>
          <w:szCs w:val="22"/>
          <w:lang w:eastAsia="zh-CN"/>
        </w:rPr>
        <w:t>此时，</w:t>
      </w:r>
      <w:ins w:id="539" w:author="Zheng, Ce" w:date="2022-07-12T00:48:00Z">
        <w:r w:rsidRPr="00FC4FB2">
          <w:rPr>
            <w:rFonts w:eastAsia="SimSun" w:hAnsi="Times New Roman" w:hint="eastAsia"/>
            <w:noProof/>
            <w:szCs w:val="22"/>
            <w:lang w:eastAsia="zh-CN"/>
          </w:rPr>
          <w:t>中心聚合节点</w:t>
        </w:r>
        <w:r>
          <w:rPr>
            <w:rFonts w:eastAsia="SimSun" w:hAnsi="Times New Roman" w:hint="eastAsia"/>
            <w:noProof/>
            <w:szCs w:val="22"/>
            <w:lang w:eastAsia="zh-CN"/>
          </w:rPr>
          <w:t>或</w:t>
        </w:r>
      </w:ins>
      <w:r w:rsidR="009F47D6" w:rsidRPr="008A5E94">
        <w:rPr>
          <w:rFonts w:ascii="SimSun" w:eastAsia="SimSun" w:hAnsi="SimSun" w:hint="eastAsia"/>
          <w:noProof/>
          <w:szCs w:val="22"/>
          <w:lang w:eastAsia="zh-CN"/>
        </w:rPr>
        <w:t>中心</w:t>
      </w:r>
      <w:del w:id="540" w:author="Zheng, Ce" w:date="2022-07-12T00:48:00Z">
        <w:r w:rsidR="009F47D6" w:rsidRPr="008A5E94" w:rsidDel="00476B51">
          <w:rPr>
            <w:rFonts w:ascii="SimSun" w:eastAsia="SimSun" w:hAnsi="SimSun" w:hint="eastAsia"/>
            <w:noProof/>
            <w:szCs w:val="22"/>
            <w:lang w:eastAsia="zh-CN"/>
          </w:rPr>
          <w:delText>节点</w:delText>
        </w:r>
      </w:del>
      <w:ins w:id="541" w:author="Zheng, Ce" w:date="2022-07-12T00:48:00Z">
        <w:r w:rsidR="00476B51">
          <w:rPr>
            <w:rFonts w:ascii="SimSun" w:eastAsia="SimSun" w:hAnsi="SimSun" w:hint="eastAsia"/>
            <w:noProof/>
            <w:szCs w:val="22"/>
            <w:lang w:eastAsia="zh-CN"/>
          </w:rPr>
          <w:t>UE</w:t>
        </w:r>
      </w:ins>
      <w:r w:rsidR="009F47D6" w:rsidRPr="008A5E94">
        <w:rPr>
          <w:rFonts w:ascii="SimSun" w:eastAsia="SimSun" w:hAnsi="SimSun" w:hint="eastAsia"/>
          <w:noProof/>
          <w:szCs w:val="22"/>
          <w:lang w:eastAsia="zh-CN"/>
        </w:rPr>
        <w:t>可获取</w:t>
      </w:r>
      <w:r w:rsidR="009F47D6" w:rsidRPr="008A5E94">
        <w:rPr>
          <w:rFonts w:eastAsia="SimSun" w:hAnsi="Times New Roman" w:hint="eastAsia"/>
          <w:noProof/>
          <w:szCs w:val="22"/>
          <w:lang w:eastAsia="zh-CN"/>
        </w:rPr>
        <w:t>UE</w:t>
      </w:r>
      <w:r w:rsidR="009F47D6" w:rsidRPr="008A5E94">
        <w:rPr>
          <w:rFonts w:eastAsia="SimSun" w:hAnsi="Times New Roman"/>
          <w:noProof/>
          <w:szCs w:val="22"/>
          <w:lang w:eastAsia="zh-CN"/>
        </w:rPr>
        <w:t>#i</w:t>
      </w:r>
      <w:r w:rsidR="009F47D6" w:rsidRPr="008A5E94">
        <w:rPr>
          <w:rFonts w:eastAsia="SimSun" w:hAnsi="Times New Roman" w:hint="eastAsia"/>
          <w:noProof/>
          <w:szCs w:val="22"/>
          <w:lang w:eastAsia="zh-CN"/>
        </w:rPr>
        <w:t>的本地模型，同时</w:t>
      </w:r>
      <w:r w:rsidR="009F47D6" w:rsidRPr="008A5E94">
        <w:rPr>
          <w:rFonts w:eastAsia="SimSun" w:hAnsi="Times New Roman" w:hint="eastAsia"/>
          <w:noProof/>
          <w:szCs w:val="22"/>
          <w:lang w:eastAsia="zh-CN"/>
        </w:rPr>
        <w:t>UE</w:t>
      </w:r>
      <w:r w:rsidR="009F47D6" w:rsidRPr="008A5E94">
        <w:rPr>
          <w:rFonts w:eastAsia="SimSun" w:hAnsi="Times New Roman"/>
          <w:noProof/>
          <w:szCs w:val="22"/>
          <w:lang w:eastAsia="zh-CN"/>
        </w:rPr>
        <w:t>#i</w:t>
      </w:r>
      <w:r w:rsidR="009F47D6" w:rsidRPr="008A5E94">
        <w:rPr>
          <w:rFonts w:eastAsia="SimSun" w:hAnsi="Times New Roman" w:hint="eastAsia"/>
          <w:noProof/>
          <w:szCs w:val="22"/>
          <w:lang w:eastAsia="zh-CN"/>
        </w:rPr>
        <w:t>也没有做多余的运算</w:t>
      </w:r>
      <w:r w:rsidR="004F5D94">
        <w:rPr>
          <w:rFonts w:eastAsia="SimSun" w:hAnsi="Times New Roman" w:hint="eastAsia"/>
          <w:noProof/>
          <w:szCs w:val="22"/>
          <w:lang w:eastAsia="zh-CN"/>
        </w:rPr>
        <w:t>；</w:t>
      </w:r>
    </w:p>
    <w:p w14:paraId="29CFF593" w14:textId="49978D71" w:rsidR="00744EB1" w:rsidRPr="008A5E94" w:rsidRDefault="00744EB1" w:rsidP="008A5E94">
      <w:pPr>
        <w:pStyle w:val="af0"/>
        <w:numPr>
          <w:ilvl w:val="0"/>
          <w:numId w:val="37"/>
        </w:numPr>
        <w:autoSpaceDE w:val="0"/>
        <w:autoSpaceDN w:val="0"/>
        <w:ind w:firstLineChars="0"/>
        <w:jc w:val="left"/>
        <w:textAlignment w:val="bottom"/>
        <w:rPr>
          <w:rFonts w:ascii="SimSun" w:eastAsia="SimSun" w:hAnsi="SimSun"/>
          <w:noProof/>
          <w:szCs w:val="22"/>
          <w:lang w:eastAsia="zh-CN"/>
        </w:rPr>
      </w:pPr>
      <w:r>
        <w:rPr>
          <w:rFonts w:eastAsia="SimSun" w:hAnsi="Times New Roman" w:hint="eastAsia"/>
          <w:noProof/>
          <w:szCs w:val="22"/>
          <w:lang w:eastAsia="zh-CN"/>
        </w:rPr>
        <w:t>UE</w:t>
      </w:r>
      <w:r>
        <w:rPr>
          <w:rFonts w:eastAsia="SimSun" w:hAnsi="Times New Roman"/>
          <w:noProof/>
          <w:szCs w:val="22"/>
          <w:lang w:eastAsia="zh-CN"/>
        </w:rPr>
        <w:t>#k</w:t>
      </w:r>
      <w:r w:rsidR="009E59D2">
        <w:rPr>
          <w:rFonts w:eastAsia="SimSun" w:hAnsi="Times New Roman" w:hint="eastAsia"/>
          <w:noProof/>
          <w:szCs w:val="22"/>
          <w:lang w:eastAsia="zh-CN"/>
        </w:rPr>
        <w:t>直接退出</w:t>
      </w:r>
      <w:r w:rsidR="004F5D94">
        <w:rPr>
          <w:rFonts w:eastAsia="SimSun" w:hAnsi="Times New Roman" w:hint="eastAsia"/>
          <w:noProof/>
          <w:szCs w:val="22"/>
          <w:lang w:eastAsia="zh-CN"/>
        </w:rPr>
        <w:t>。</w:t>
      </w:r>
    </w:p>
    <w:p w14:paraId="66CAAF27" w14:textId="00AD8F81" w:rsidR="00B35EC0" w:rsidRDefault="0015492B" w:rsidP="006B255F">
      <w:pPr>
        <w:autoSpaceDE w:val="0"/>
        <w:autoSpaceDN w:val="0"/>
        <w:jc w:val="left"/>
        <w:textAlignment w:val="bottom"/>
        <w:rPr>
          <w:rFonts w:ascii="SimSun" w:eastAsia="SimSun" w:hAnsi="SimSun"/>
          <w:noProof/>
          <w:szCs w:val="22"/>
          <w:lang w:eastAsia="zh-CN"/>
        </w:rPr>
      </w:pPr>
      <w:r>
        <w:rPr>
          <w:rFonts w:ascii="SimSun" w:eastAsia="SimSun" w:hAnsi="SimSun"/>
          <w:noProof/>
          <w:szCs w:val="22"/>
          <w:lang w:eastAsia="zh-CN"/>
        </w:rPr>
        <w:drawing>
          <wp:inline distT="0" distB="0" distL="0" distR="0" wp14:anchorId="1D670408" wp14:editId="2F55E1E6">
            <wp:extent cx="6480810" cy="1925955"/>
            <wp:effectExtent l="0" t="0" r="0" b="0"/>
            <wp:docPr id="189" name="图片 189"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9" descr="形状&#10;&#10;中度可信度描述已自动生成"/>
                    <pic:cNvPicPr/>
                  </pic:nvPicPr>
                  <pic:blipFill>
                    <a:blip r:embed="rId29" cstate="print">
                      <a:extLst>
                        <a:ext uri="{28A0092B-C50C-407E-A947-70E740481C1C}">
                          <a14:useLocalDpi xmlns:a14="http://schemas.microsoft.com/office/drawing/2010/main" val="0"/>
                        </a:ext>
                      </a:extLst>
                    </a:blip>
                    <a:stretch>
                      <a:fillRect/>
                    </a:stretch>
                  </pic:blipFill>
                  <pic:spPr>
                    <a:xfrm>
                      <a:off x="0" y="0"/>
                      <a:ext cx="6480810" cy="1925955"/>
                    </a:xfrm>
                    <a:prstGeom prst="rect">
                      <a:avLst/>
                    </a:prstGeom>
                  </pic:spPr>
                </pic:pic>
              </a:graphicData>
            </a:graphic>
          </wp:inline>
        </w:drawing>
      </w:r>
    </w:p>
    <w:p w14:paraId="430AA372" w14:textId="281BFC36" w:rsidR="00C0359A" w:rsidRDefault="00851D1D" w:rsidP="00A25317">
      <w:pPr>
        <w:autoSpaceDE w:val="0"/>
        <w:autoSpaceDN w:val="0"/>
        <w:jc w:val="center"/>
        <w:textAlignment w:val="bottom"/>
        <w:rPr>
          <w:rFonts w:ascii="SimSun" w:eastAsia="SimSun" w:hAnsi="SimSun"/>
          <w:noProof/>
          <w:szCs w:val="22"/>
          <w:lang w:eastAsia="zh-CN"/>
        </w:rPr>
      </w:pPr>
      <w:r w:rsidRPr="00F55BD6">
        <w:rPr>
          <w:rFonts w:eastAsia="SimSun" w:hAnsi="Times New Roman" w:hint="eastAsia"/>
          <w:noProof/>
          <w:sz w:val="20"/>
          <w:lang w:eastAsia="zh-CN"/>
        </w:rPr>
        <w:t>图</w:t>
      </w:r>
      <w:r>
        <w:rPr>
          <w:rFonts w:eastAsia="SimSun" w:hAnsi="Times New Roman"/>
          <w:noProof/>
          <w:sz w:val="20"/>
          <w:lang w:eastAsia="zh-CN"/>
        </w:rPr>
        <w:t>1</w:t>
      </w:r>
      <w:r w:rsidR="00BF6D6A">
        <w:rPr>
          <w:rFonts w:eastAsia="SimSun" w:hAnsi="Times New Roman"/>
          <w:noProof/>
          <w:sz w:val="20"/>
          <w:lang w:eastAsia="zh-CN"/>
        </w:rPr>
        <w:t>3</w:t>
      </w:r>
      <w:r>
        <w:rPr>
          <w:rFonts w:eastAsia="SimSun" w:hAnsi="Times New Roman"/>
          <w:noProof/>
          <w:sz w:val="20"/>
          <w:lang w:eastAsia="zh-CN"/>
        </w:rPr>
        <w:t xml:space="preserve">  </w:t>
      </w:r>
      <w:r w:rsidR="0024256F">
        <w:rPr>
          <w:rFonts w:eastAsia="SimSun" w:hAnsi="Times New Roman" w:hint="eastAsia"/>
          <w:noProof/>
          <w:sz w:val="20"/>
          <w:lang w:eastAsia="zh-CN"/>
        </w:rPr>
        <w:t>正在参与</w:t>
      </w:r>
      <w:r w:rsidR="0024256F">
        <w:rPr>
          <w:rFonts w:eastAsia="SimSun" w:hAnsi="Times New Roman" w:hint="eastAsia"/>
          <w:noProof/>
          <w:sz w:val="20"/>
          <w:lang w:eastAsia="zh-CN"/>
        </w:rPr>
        <w:t>FL</w:t>
      </w:r>
      <w:r w:rsidR="0024256F">
        <w:rPr>
          <w:rFonts w:eastAsia="SimSun" w:hAnsi="Times New Roman" w:hint="eastAsia"/>
          <w:noProof/>
          <w:sz w:val="20"/>
          <w:lang w:eastAsia="zh-CN"/>
        </w:rPr>
        <w:t>的</w:t>
      </w:r>
      <w:r>
        <w:rPr>
          <w:rFonts w:eastAsia="SimSun" w:hAnsi="Times New Roman" w:hint="eastAsia"/>
          <w:noProof/>
          <w:sz w:val="20"/>
          <w:lang w:eastAsia="zh-CN"/>
        </w:rPr>
        <w:t>计算</w:t>
      </w:r>
      <w:r>
        <w:rPr>
          <w:rFonts w:eastAsia="SimSun" w:hAnsi="Times New Roman" w:hint="eastAsia"/>
          <w:noProof/>
          <w:sz w:val="20"/>
          <w:lang w:eastAsia="zh-CN"/>
        </w:rPr>
        <w:t>UE</w:t>
      </w:r>
      <w:r w:rsidR="00AE0FCA">
        <w:rPr>
          <w:rFonts w:eastAsia="SimSun" w:hAnsi="Times New Roman" w:hint="eastAsia"/>
          <w:noProof/>
          <w:sz w:val="20"/>
          <w:lang w:eastAsia="zh-CN"/>
        </w:rPr>
        <w:t>退出</w:t>
      </w:r>
      <w:r>
        <w:rPr>
          <w:rFonts w:eastAsia="SimSun" w:hAnsi="Times New Roman" w:hint="eastAsia"/>
          <w:noProof/>
          <w:sz w:val="20"/>
          <w:lang w:eastAsia="zh-CN"/>
        </w:rPr>
        <w:t>（</w:t>
      </w:r>
      <m:oMath>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quit</m:t>
            </m:r>
          </m:sub>
          <m:sup>
            <m:r>
              <w:rPr>
                <w:rFonts w:ascii="Cambria Math" w:eastAsia="SimSun" w:hAnsi="Cambria Math" w:hint="eastAsia"/>
                <w:noProof/>
                <w:szCs w:val="22"/>
                <w:lang w:eastAsia="zh-CN"/>
              </w:rPr>
              <m:t>i</m:t>
            </m:r>
          </m:sup>
        </m:sSubSup>
        <m:r>
          <m:rPr>
            <m:sty m:val="p"/>
          </m:rPr>
          <w:rPr>
            <w:rFonts w:ascii="Cambria Math" w:eastAsia="SimSun" w:hAnsi="Cambria Math"/>
            <w:lang w:eastAsia="zh-CN"/>
          </w:rPr>
          <m:t>&lt;</m:t>
        </m:r>
        <m:sSubSup>
          <m:sSubSupPr>
            <m:ctrlPr>
              <w:rPr>
                <w:rFonts w:ascii="Cambria Math" w:eastAsia="SimSun" w:hAnsi="Cambria Math"/>
                <w:bCs/>
                <w:i/>
                <w:noProof/>
                <w:szCs w:val="22"/>
                <w:lang w:eastAsia="zh-CN"/>
              </w:rPr>
            </m:ctrlPr>
          </m:sSubSupPr>
          <m:e>
            <m:r>
              <w:rPr>
                <w:rFonts w:ascii="Cambria Math" w:eastAsia="SimSun" w:hAnsi="Cambria Math"/>
                <w:noProof/>
                <w:szCs w:val="22"/>
                <w:lang w:eastAsia="zh-CN"/>
              </w:rPr>
              <m:t>T</m:t>
            </m:r>
          </m:e>
          <m:sub>
            <m:r>
              <w:rPr>
                <w:rFonts w:ascii="Cambria Math" w:eastAsia="SimSun" w:hAnsi="Cambria Math"/>
                <w:noProof/>
                <w:szCs w:val="22"/>
                <w:lang w:eastAsia="zh-CN"/>
              </w:rPr>
              <m:t>1</m:t>
            </m:r>
          </m:sub>
          <m:sup>
            <m:r>
              <w:rPr>
                <w:rFonts w:ascii="Cambria Math" w:eastAsia="SimSun" w:hAnsi="Cambria Math"/>
                <w:noProof/>
                <w:szCs w:val="22"/>
                <w:lang w:eastAsia="zh-CN"/>
              </w:rPr>
              <m:t>i</m:t>
            </m:r>
          </m:sup>
        </m:sSubSup>
      </m:oMath>
      <w:r>
        <w:rPr>
          <w:rFonts w:eastAsia="SimSun" w:hAnsi="Times New Roman" w:hint="eastAsia"/>
          <w:noProof/>
          <w:sz w:val="20"/>
          <w:lang w:eastAsia="zh-CN"/>
        </w:rPr>
        <w:t>）</w:t>
      </w:r>
    </w:p>
    <w:p w14:paraId="724FE6B7" w14:textId="472EAECA" w:rsidR="00C0359A" w:rsidRDefault="00C0359A" w:rsidP="00C0359A">
      <w:pPr>
        <w:autoSpaceDE w:val="0"/>
        <w:autoSpaceDN w:val="0"/>
        <w:textAlignment w:val="bottom"/>
        <w:rPr>
          <w:ins w:id="542" w:author="Zheng, Ce" w:date="2022-07-12T11:45:00Z"/>
          <w:rFonts w:ascii="SimSun" w:eastAsia="SimSun" w:hAnsi="SimSun"/>
          <w:noProof/>
          <w:szCs w:val="22"/>
          <w:lang w:eastAsia="zh-CN"/>
        </w:rPr>
      </w:pPr>
      <w:r>
        <w:rPr>
          <w:rFonts w:eastAsia="SimSun" w:hAnsi="Times New Roman" w:hint="eastAsia"/>
          <w:szCs w:val="22"/>
          <w:lang w:eastAsia="zh-CN"/>
        </w:rPr>
        <w:t>综上所述，对于</w:t>
      </w:r>
      <w:ins w:id="543" w:author="Zheng, Ce" w:date="2022-07-12T00:48:00Z">
        <w:r w:rsidR="00D757E7" w:rsidRPr="00FC4FB2">
          <w:rPr>
            <w:rFonts w:eastAsia="SimSun" w:hAnsi="Times New Roman" w:hint="eastAsia"/>
            <w:noProof/>
            <w:szCs w:val="22"/>
            <w:lang w:eastAsia="zh-CN"/>
          </w:rPr>
          <w:t>中心聚合节点</w:t>
        </w:r>
        <w:r w:rsidR="00D757E7">
          <w:rPr>
            <w:rFonts w:eastAsia="SimSun" w:hAnsi="Times New Roman" w:hint="eastAsia"/>
            <w:noProof/>
            <w:szCs w:val="22"/>
            <w:lang w:eastAsia="zh-CN"/>
          </w:rPr>
          <w:t>或</w:t>
        </w:r>
      </w:ins>
      <w:r>
        <w:rPr>
          <w:rFonts w:eastAsia="SimSun" w:hAnsi="Times New Roman" w:hint="eastAsia"/>
          <w:szCs w:val="22"/>
          <w:lang w:eastAsia="zh-CN"/>
        </w:rPr>
        <w:t>中心</w:t>
      </w:r>
      <w:r>
        <w:rPr>
          <w:rFonts w:eastAsia="SimSun" w:hAnsi="Times New Roman" w:hint="eastAsia"/>
          <w:szCs w:val="22"/>
          <w:lang w:eastAsia="zh-CN"/>
        </w:rPr>
        <w:t>UE</w:t>
      </w:r>
      <w:r>
        <w:rPr>
          <w:rFonts w:eastAsia="SimSun" w:hAnsi="Times New Roman" w:hint="eastAsia"/>
          <w:szCs w:val="22"/>
          <w:lang w:eastAsia="zh-CN"/>
        </w:rPr>
        <w:t>的切换，新计算</w:t>
      </w:r>
      <w:r>
        <w:rPr>
          <w:rFonts w:eastAsia="SimSun" w:hAnsi="Times New Roman" w:hint="eastAsia"/>
          <w:szCs w:val="22"/>
          <w:lang w:eastAsia="zh-CN"/>
        </w:rPr>
        <w:t>UE</w:t>
      </w:r>
      <w:r>
        <w:rPr>
          <w:rFonts w:eastAsia="SimSun" w:hAnsi="Times New Roman" w:hint="eastAsia"/>
          <w:szCs w:val="22"/>
          <w:lang w:eastAsia="zh-CN"/>
        </w:rPr>
        <w:t>的加入</w:t>
      </w:r>
      <w:del w:id="544" w:author="Zheng, Ce" w:date="2022-07-12T00:49:00Z">
        <w:r w:rsidDel="00BF578F">
          <w:rPr>
            <w:rFonts w:eastAsia="SimSun" w:hAnsi="Times New Roman" w:hint="eastAsia"/>
            <w:szCs w:val="22"/>
            <w:lang w:eastAsia="zh-CN"/>
          </w:rPr>
          <w:delText>，正在参与</w:delText>
        </w:r>
        <w:r w:rsidDel="00BF578F">
          <w:rPr>
            <w:rFonts w:eastAsia="SimSun" w:hAnsi="Times New Roman" w:hint="eastAsia"/>
            <w:szCs w:val="22"/>
            <w:lang w:eastAsia="zh-CN"/>
          </w:rPr>
          <w:delText>FL</w:delText>
        </w:r>
        <w:r w:rsidDel="00BF578F">
          <w:rPr>
            <w:rFonts w:eastAsia="SimSun" w:hAnsi="Times New Roman" w:hint="eastAsia"/>
            <w:szCs w:val="22"/>
            <w:lang w:eastAsia="zh-CN"/>
          </w:rPr>
          <w:delText>的</w:delText>
        </w:r>
        <w:r w:rsidDel="00BF578F">
          <w:rPr>
            <w:rFonts w:eastAsia="SimSun" w:hAnsi="Times New Roman" w:hint="eastAsia"/>
            <w:szCs w:val="22"/>
            <w:lang w:eastAsia="zh-CN"/>
          </w:rPr>
          <w:delText>UE</w:delText>
        </w:r>
        <w:r w:rsidDel="00BF578F">
          <w:rPr>
            <w:rFonts w:eastAsia="SimSun" w:hAnsi="Times New Roman" w:hint="eastAsia"/>
            <w:szCs w:val="22"/>
            <w:lang w:eastAsia="zh-CN"/>
          </w:rPr>
          <w:delText>的退出</w:delText>
        </w:r>
      </w:del>
      <w:r>
        <w:rPr>
          <w:rFonts w:eastAsia="SimSun" w:hAnsi="Times New Roman" w:hint="eastAsia"/>
          <w:szCs w:val="22"/>
          <w:lang w:eastAsia="zh-CN"/>
        </w:rPr>
        <w:t>，均应尽量选择在全局模型聚合完成并下发后实施</w:t>
      </w:r>
      <w:ins w:id="545" w:author="Zheng, Ce" w:date="2022-07-12T00:49:00Z">
        <w:r w:rsidR="00BF578F">
          <w:rPr>
            <w:rFonts w:eastAsia="SimSun" w:hAnsi="Times New Roman" w:hint="eastAsia"/>
            <w:szCs w:val="22"/>
            <w:lang w:eastAsia="zh-CN"/>
          </w:rPr>
          <w:t>；对于正在参与</w:t>
        </w:r>
        <w:r w:rsidR="00BF578F">
          <w:rPr>
            <w:rFonts w:eastAsia="SimSun" w:hAnsi="Times New Roman" w:hint="eastAsia"/>
            <w:szCs w:val="22"/>
            <w:lang w:eastAsia="zh-CN"/>
          </w:rPr>
          <w:t>FL</w:t>
        </w:r>
        <w:r w:rsidR="00BF578F">
          <w:rPr>
            <w:rFonts w:eastAsia="SimSun" w:hAnsi="Times New Roman" w:hint="eastAsia"/>
            <w:szCs w:val="22"/>
            <w:lang w:eastAsia="zh-CN"/>
          </w:rPr>
          <w:t>的</w:t>
        </w:r>
        <w:r w:rsidR="00BF578F">
          <w:rPr>
            <w:rFonts w:eastAsia="SimSun" w:hAnsi="Times New Roman" w:hint="eastAsia"/>
            <w:szCs w:val="22"/>
            <w:lang w:eastAsia="zh-CN"/>
          </w:rPr>
          <w:t>UE</w:t>
        </w:r>
        <w:r w:rsidR="00BF578F">
          <w:rPr>
            <w:rFonts w:eastAsia="SimSun" w:hAnsi="Times New Roman" w:hint="eastAsia"/>
            <w:szCs w:val="22"/>
            <w:lang w:eastAsia="zh-CN"/>
          </w:rPr>
          <w:t>的退出</w:t>
        </w:r>
      </w:ins>
      <w:ins w:id="546" w:author="Zheng, Ce" w:date="2022-07-12T00:52:00Z">
        <w:r w:rsidR="003E4314">
          <w:rPr>
            <w:rFonts w:eastAsia="SimSun" w:hAnsi="Times New Roman" w:hint="eastAsia"/>
            <w:szCs w:val="22"/>
            <w:lang w:eastAsia="zh-CN"/>
          </w:rPr>
          <w:t>，</w:t>
        </w:r>
      </w:ins>
      <w:del w:id="547" w:author="Zheng, Ce" w:date="2022-07-12T00:52:00Z">
        <w:r w:rsidDel="003E4314">
          <w:rPr>
            <w:rFonts w:eastAsia="SimSun" w:hAnsi="Times New Roman" w:hint="eastAsia"/>
            <w:szCs w:val="22"/>
            <w:lang w:eastAsia="zh-CN"/>
          </w:rPr>
          <w:delText>。</w:delText>
        </w:r>
      </w:del>
      <w:ins w:id="548" w:author="Zheng, Ce" w:date="2022-07-12T00:52:00Z">
        <w:r w:rsidR="003E4314" w:rsidRPr="000F3E3A">
          <w:rPr>
            <w:rFonts w:eastAsia="SimSun" w:hAnsi="Times New Roman" w:hint="eastAsia"/>
            <w:lang w:eastAsia="zh-CN"/>
          </w:rPr>
          <w:t>应尽量</w:t>
        </w:r>
      </w:ins>
      <w:ins w:id="549" w:author="Zheng, Ce" w:date="2022-07-12T00:53:00Z">
        <w:r w:rsidR="00111A5B">
          <w:rPr>
            <w:rFonts w:eastAsia="SimSun" w:hAnsi="Times New Roman" w:hint="eastAsia"/>
            <w:lang w:eastAsia="zh-CN"/>
          </w:rPr>
          <w:t>选择</w:t>
        </w:r>
      </w:ins>
      <w:ins w:id="550" w:author="Zheng, Ce" w:date="2022-07-12T00:52:00Z">
        <w:r w:rsidR="003E4314" w:rsidRPr="000F3E3A">
          <w:rPr>
            <w:rFonts w:eastAsia="SimSun" w:hAnsi="Times New Roman" w:hint="eastAsia"/>
            <w:lang w:eastAsia="zh-CN"/>
          </w:rPr>
          <w:t>其在</w:t>
        </w:r>
        <w:r w:rsidR="003E4314" w:rsidRPr="000F3E3A">
          <w:rPr>
            <w:rFonts w:ascii="SimSun" w:eastAsia="SimSun" w:hAnsi="SimSun" w:hint="eastAsia"/>
            <w:noProof/>
            <w:szCs w:val="22"/>
            <w:lang w:eastAsia="zh-CN"/>
          </w:rPr>
          <w:t>本地模型成功上传后实施</w:t>
        </w:r>
      </w:ins>
      <w:ins w:id="551" w:author="Zheng, Ce" w:date="2022-07-12T00:53:00Z">
        <w:r w:rsidR="001F7287">
          <w:rPr>
            <w:rFonts w:ascii="SimSun" w:eastAsia="SimSun" w:hAnsi="SimSun" w:hint="eastAsia"/>
            <w:noProof/>
            <w:szCs w:val="22"/>
            <w:lang w:eastAsia="zh-CN"/>
          </w:rPr>
          <w:t>。</w:t>
        </w:r>
      </w:ins>
    </w:p>
    <w:p w14:paraId="64F445C9" w14:textId="0A261806" w:rsidR="00686DBA" w:rsidRDefault="00686DBA" w:rsidP="00C0359A">
      <w:pPr>
        <w:autoSpaceDE w:val="0"/>
        <w:autoSpaceDN w:val="0"/>
        <w:textAlignment w:val="bottom"/>
        <w:rPr>
          <w:ins w:id="552" w:author="Zheng, Ce" w:date="2022-07-12T11:45:00Z"/>
          <w:rFonts w:ascii="SimSun" w:eastAsia="SimSun" w:hAnsi="SimSun"/>
          <w:noProof/>
          <w:szCs w:val="22"/>
          <w:lang w:eastAsia="zh-CN"/>
        </w:rPr>
      </w:pPr>
    </w:p>
    <w:p w14:paraId="72745626" w14:textId="77777777" w:rsidR="00686DBA" w:rsidRDefault="00686DBA" w:rsidP="00C0359A">
      <w:pPr>
        <w:autoSpaceDE w:val="0"/>
        <w:autoSpaceDN w:val="0"/>
        <w:textAlignment w:val="bottom"/>
        <w:rPr>
          <w:ins w:id="553" w:author="Zheng, Ce" w:date="2022-07-12T00:53:00Z"/>
          <w:rFonts w:ascii="SimSun" w:eastAsia="SimSun" w:hAnsi="SimSun"/>
          <w:noProof/>
          <w:szCs w:val="22"/>
          <w:lang w:eastAsia="zh-CN"/>
        </w:rPr>
      </w:pPr>
    </w:p>
    <w:p w14:paraId="7E19312F" w14:textId="1A790BC1" w:rsidR="002C366E" w:rsidRDefault="002C366E" w:rsidP="00C0359A">
      <w:pPr>
        <w:autoSpaceDE w:val="0"/>
        <w:autoSpaceDN w:val="0"/>
        <w:textAlignment w:val="bottom"/>
        <w:rPr>
          <w:ins w:id="554" w:author="Zheng, Ce" w:date="2022-07-12T00:53:00Z"/>
          <w:rFonts w:ascii="SimSun" w:eastAsia="SimSun" w:hAnsi="SimSun"/>
          <w:noProof/>
          <w:szCs w:val="22"/>
          <w:lang w:eastAsia="zh-CN"/>
        </w:rPr>
      </w:pPr>
      <w:ins w:id="555" w:author="Zheng, Ce" w:date="2022-07-12T00:53:00Z">
        <w:r w:rsidRPr="00886CA8">
          <w:rPr>
            <w:rFonts w:ascii="SimSun" w:eastAsia="SimSun" w:hAnsi="SimSun" w:hint="eastAsia"/>
            <w:noProof/>
            <w:szCs w:val="22"/>
            <w:highlight w:val="green"/>
            <w:lang w:eastAsia="zh-CN"/>
          </w:rPr>
          <w:t>此外</w:t>
        </w:r>
        <w:r w:rsidR="005A146F" w:rsidRPr="00886CA8">
          <w:rPr>
            <w:rFonts w:ascii="SimSun" w:eastAsia="SimSun" w:hAnsi="SimSun" w:hint="eastAsia"/>
            <w:noProof/>
            <w:szCs w:val="22"/>
            <w:highlight w:val="green"/>
            <w:lang w:eastAsia="zh-CN"/>
          </w:rPr>
          <w:t>，</w:t>
        </w:r>
        <w:r w:rsidR="004917D4" w:rsidRPr="00B333F6">
          <w:rPr>
            <w:rFonts w:eastAsia="SimSun" w:hAnsi="Times New Roman"/>
            <w:noProof/>
            <w:szCs w:val="22"/>
            <w:highlight w:val="green"/>
            <w:lang w:eastAsia="zh-CN"/>
          </w:rPr>
          <w:t>还可以</w:t>
        </w:r>
      </w:ins>
      <w:ins w:id="556" w:author="Zheng, Ce" w:date="2022-07-12T11:44:00Z">
        <w:r w:rsidR="00A54761" w:rsidRPr="00B333F6">
          <w:rPr>
            <w:rFonts w:ascii="SimSun" w:eastAsia="SimSun" w:hAnsi="SimSun" w:hint="eastAsia"/>
            <w:noProof/>
            <w:szCs w:val="22"/>
            <w:highlight w:val="green"/>
            <w:lang w:eastAsia="zh-CN"/>
          </w:rPr>
          <w:t>通过提高发送功率，降低</w:t>
        </w:r>
        <w:r w:rsidR="00A54761" w:rsidRPr="006F5447">
          <w:rPr>
            <w:rFonts w:eastAsia="SimSun" w:hAnsi="Times New Roman"/>
            <w:noProof/>
            <w:szCs w:val="22"/>
            <w:highlight w:val="green"/>
            <w:lang w:eastAsia="zh-CN"/>
          </w:rPr>
          <w:t>RSRP</w:t>
        </w:r>
        <w:r w:rsidR="00A54761" w:rsidRPr="00B333F6">
          <w:rPr>
            <w:rFonts w:ascii="SimSun" w:eastAsia="SimSun" w:hAnsi="SimSun" w:hint="eastAsia"/>
            <w:noProof/>
            <w:szCs w:val="22"/>
            <w:highlight w:val="green"/>
            <w:lang w:eastAsia="zh-CN"/>
          </w:rPr>
          <w:t>门限，分配更多带宽等方式延长</w:t>
        </w:r>
        <w:r w:rsidR="00A54761" w:rsidRPr="00B333F6">
          <w:rPr>
            <w:rFonts w:ascii="SimSun" w:eastAsia="SimSun" w:hAnsi="SimSun"/>
            <w:noProof/>
            <w:szCs w:val="22"/>
            <w:highlight w:val="green"/>
            <w:lang w:eastAsia="zh-CN"/>
          </w:rPr>
          <w:t>UE</w:t>
        </w:r>
        <w:r w:rsidR="00A54761" w:rsidRPr="00B333F6">
          <w:rPr>
            <w:rFonts w:ascii="SimSun" w:eastAsia="SimSun" w:hAnsi="SimSun" w:hint="eastAsia"/>
            <w:noProof/>
            <w:szCs w:val="22"/>
            <w:highlight w:val="green"/>
            <w:lang w:eastAsia="zh-CN"/>
          </w:rPr>
          <w:t>与中心聚合节点或中心</w:t>
        </w:r>
        <w:r w:rsidR="00A54761" w:rsidRPr="00B333F6">
          <w:rPr>
            <w:rFonts w:ascii="SimSun" w:eastAsia="SimSun" w:hAnsi="SimSun"/>
            <w:noProof/>
            <w:szCs w:val="22"/>
            <w:highlight w:val="green"/>
            <w:lang w:eastAsia="zh-CN"/>
          </w:rPr>
          <w:t>UE</w:t>
        </w:r>
        <w:r w:rsidR="00A54761" w:rsidRPr="00B333F6">
          <w:rPr>
            <w:rFonts w:ascii="SimSun" w:eastAsia="SimSun" w:hAnsi="SimSun" w:hint="eastAsia"/>
            <w:noProof/>
            <w:szCs w:val="22"/>
            <w:highlight w:val="green"/>
            <w:lang w:eastAsia="zh-CN"/>
          </w:rPr>
          <w:t>的连接时间，直到全局聚合完成或本地模型成功上传以保障服务。</w:t>
        </w:r>
      </w:ins>
    </w:p>
    <w:p w14:paraId="13A2BCCE" w14:textId="77777777" w:rsidR="002C366E" w:rsidRDefault="002C366E" w:rsidP="00C0359A">
      <w:pPr>
        <w:autoSpaceDE w:val="0"/>
        <w:autoSpaceDN w:val="0"/>
        <w:textAlignment w:val="bottom"/>
        <w:rPr>
          <w:rFonts w:eastAsia="SimSun" w:hAnsi="Times New Roman"/>
          <w:szCs w:val="22"/>
          <w:lang w:eastAsia="zh-CN"/>
        </w:rPr>
      </w:pPr>
    </w:p>
    <w:p w14:paraId="3275FE84" w14:textId="77777777" w:rsidR="001711B9" w:rsidRDefault="00877876" w:rsidP="006B255F">
      <w:pPr>
        <w:autoSpaceDE w:val="0"/>
        <w:autoSpaceDN w:val="0"/>
        <w:jc w:val="left"/>
        <w:textAlignment w:val="bottom"/>
        <w:rPr>
          <w:ins w:id="557" w:author="Zheng, Ce" w:date="2022-07-12T01:01:00Z"/>
          <w:rFonts w:eastAsia="SimSun" w:hAnsi="Times New Roman"/>
          <w:noProof/>
          <w:szCs w:val="22"/>
          <w:highlight w:val="green"/>
          <w:lang w:eastAsia="zh-CN"/>
        </w:rPr>
      </w:pPr>
      <w:ins w:id="558" w:author="Zheng, Ce" w:date="2022-07-12T00:59:00Z">
        <w:r w:rsidRPr="00DA39D4">
          <w:rPr>
            <w:rFonts w:ascii="SimSun" w:eastAsia="SimSun" w:hAnsi="SimSun" w:hint="eastAsia"/>
            <w:noProof/>
            <w:szCs w:val="22"/>
            <w:highlight w:val="green"/>
            <w:lang w:eastAsia="zh-CN"/>
          </w:rPr>
          <w:t>对于上述的决策，均由</w:t>
        </w:r>
        <w:r w:rsidR="00C93E25">
          <w:rPr>
            <w:rFonts w:ascii="SimSun" w:eastAsia="SimSun" w:hAnsi="SimSun" w:hint="eastAsia"/>
            <w:noProof/>
            <w:szCs w:val="22"/>
            <w:highlight w:val="green"/>
            <w:lang w:eastAsia="zh-CN"/>
          </w:rPr>
          <w:t>中心聚合节点或</w:t>
        </w:r>
        <w:r w:rsidR="00C93E25">
          <w:rPr>
            <w:rFonts w:eastAsia="SimSun" w:hAnsi="Times New Roman" w:hint="eastAsia"/>
            <w:noProof/>
            <w:szCs w:val="22"/>
            <w:highlight w:val="green"/>
            <w:lang w:eastAsia="zh-CN"/>
          </w:rPr>
          <w:t>中心</w:t>
        </w:r>
        <w:r w:rsidR="00C93E25">
          <w:rPr>
            <w:rFonts w:eastAsia="SimSun" w:hAnsi="Times New Roman" w:hint="eastAsia"/>
            <w:noProof/>
            <w:szCs w:val="22"/>
            <w:highlight w:val="green"/>
            <w:lang w:eastAsia="zh-CN"/>
          </w:rPr>
          <w:t>UE</w:t>
        </w:r>
        <w:r w:rsidRPr="00DA39D4">
          <w:rPr>
            <w:rFonts w:ascii="SimSun" w:eastAsia="SimSun" w:hAnsi="SimSun" w:hint="eastAsia"/>
            <w:noProof/>
            <w:szCs w:val="22"/>
            <w:highlight w:val="green"/>
            <w:lang w:eastAsia="zh-CN"/>
          </w:rPr>
          <w:t>执行</w:t>
        </w:r>
        <w:r w:rsidRPr="00DA39D4">
          <w:rPr>
            <w:rFonts w:eastAsia="SimSun" w:hAnsi="Times New Roman"/>
            <w:noProof/>
            <w:szCs w:val="22"/>
            <w:highlight w:val="green"/>
            <w:lang w:eastAsia="zh-CN"/>
          </w:rPr>
          <w:t>。</w:t>
        </w:r>
      </w:ins>
      <w:ins w:id="559" w:author="Zheng, Ce" w:date="2022-07-12T01:00:00Z">
        <w:r w:rsidR="002C5903">
          <w:rPr>
            <w:rFonts w:eastAsia="SimSun" w:hAnsi="Times New Roman" w:hint="eastAsia"/>
            <w:noProof/>
            <w:szCs w:val="22"/>
            <w:highlight w:val="green"/>
            <w:lang w:eastAsia="zh-CN"/>
          </w:rPr>
          <w:t>中心聚合节点或中心</w:t>
        </w:r>
        <w:r w:rsidR="002C5903">
          <w:rPr>
            <w:rFonts w:eastAsia="SimSun" w:hAnsi="Times New Roman" w:hint="eastAsia"/>
            <w:noProof/>
            <w:szCs w:val="22"/>
            <w:highlight w:val="green"/>
            <w:lang w:eastAsia="zh-CN"/>
          </w:rPr>
          <w:t>UE</w:t>
        </w:r>
      </w:ins>
      <w:ins w:id="560" w:author="Zheng, Ce" w:date="2022-07-12T00:59:00Z">
        <w:r>
          <w:rPr>
            <w:rFonts w:eastAsiaTheme="minorEastAsia" w:hint="eastAsia"/>
            <w:highlight w:val="green"/>
            <w:lang w:eastAsia="zh-CN"/>
          </w:rPr>
          <w:t>在</w:t>
        </w:r>
        <w:r w:rsidRPr="00DA39D4">
          <w:rPr>
            <w:rFonts w:eastAsia="SimSun" w:hAnsi="Times New Roman"/>
            <w:noProof/>
            <w:szCs w:val="22"/>
            <w:highlight w:val="green"/>
            <w:lang w:eastAsia="zh-CN"/>
          </w:rPr>
          <w:t>做完决策后，可以</w:t>
        </w:r>
        <w:r>
          <w:rPr>
            <w:rFonts w:eastAsia="SimSun" w:hAnsi="Times New Roman" w:hint="eastAsia"/>
            <w:noProof/>
            <w:szCs w:val="22"/>
            <w:highlight w:val="green"/>
            <w:lang w:eastAsia="zh-CN"/>
          </w:rPr>
          <w:t>立即</w:t>
        </w:r>
        <w:r w:rsidRPr="00DA39D4">
          <w:rPr>
            <w:rFonts w:eastAsia="SimSun" w:hAnsi="Times New Roman"/>
            <w:noProof/>
            <w:szCs w:val="22"/>
            <w:highlight w:val="green"/>
            <w:lang w:eastAsia="zh-CN"/>
          </w:rPr>
          <w:t>将决策下发致相关</w:t>
        </w:r>
      </w:ins>
      <w:ins w:id="561" w:author="Zheng, Ce" w:date="2022-07-12T01:00:00Z">
        <w:r w:rsidR="00D94FA0">
          <w:rPr>
            <w:rFonts w:eastAsia="SimSun" w:hAnsi="Times New Roman" w:hint="eastAsia"/>
            <w:noProof/>
            <w:szCs w:val="22"/>
            <w:highlight w:val="green"/>
            <w:lang w:eastAsia="zh-CN"/>
          </w:rPr>
          <w:t>的计算</w:t>
        </w:r>
      </w:ins>
      <w:ins w:id="562" w:author="Zheng, Ce" w:date="2022-07-12T00:59:00Z">
        <w:r w:rsidRPr="00DA39D4">
          <w:rPr>
            <w:rFonts w:eastAsia="SimSun" w:hAnsi="Times New Roman"/>
            <w:noProof/>
            <w:szCs w:val="22"/>
            <w:highlight w:val="green"/>
            <w:lang w:eastAsia="zh-CN"/>
          </w:rPr>
          <w:t>UE</w:t>
        </w:r>
        <w:r w:rsidRPr="00DA39D4">
          <w:rPr>
            <w:rFonts w:eastAsia="SimSun" w:hAnsi="Times New Roman" w:hint="eastAsia"/>
            <w:noProof/>
            <w:szCs w:val="22"/>
            <w:highlight w:val="green"/>
            <w:lang w:eastAsia="zh-CN"/>
          </w:rPr>
          <w:t>，也可以在全局聚合结束后</w:t>
        </w:r>
      </w:ins>
      <w:ins w:id="563" w:author="Zheng, Ce" w:date="2022-07-12T01:00:00Z">
        <w:r w:rsidR="00257655">
          <w:rPr>
            <w:rFonts w:eastAsia="SimSun" w:hAnsi="Times New Roman" w:hint="eastAsia"/>
            <w:noProof/>
            <w:szCs w:val="22"/>
            <w:highlight w:val="green"/>
            <w:lang w:eastAsia="zh-CN"/>
          </w:rPr>
          <w:t>将</w:t>
        </w:r>
      </w:ins>
      <w:ins w:id="564" w:author="Zheng, Ce" w:date="2022-07-12T00:59:00Z">
        <w:r w:rsidRPr="00DA39D4">
          <w:rPr>
            <w:rFonts w:eastAsia="SimSun" w:hAnsi="Times New Roman" w:hint="eastAsia"/>
            <w:noProof/>
            <w:szCs w:val="22"/>
            <w:highlight w:val="green"/>
            <w:lang w:eastAsia="zh-CN"/>
          </w:rPr>
          <w:t>全局模型</w:t>
        </w:r>
        <w:r>
          <w:rPr>
            <w:rFonts w:eastAsia="SimSun" w:hAnsi="Times New Roman" w:hint="eastAsia"/>
            <w:noProof/>
            <w:szCs w:val="22"/>
            <w:highlight w:val="green"/>
            <w:lang w:eastAsia="zh-CN"/>
          </w:rPr>
          <w:t>广播至各</w:t>
        </w:r>
      </w:ins>
      <w:ins w:id="565" w:author="Zheng, Ce" w:date="2022-07-12T01:00:00Z">
        <w:r w:rsidR="00F80AA4">
          <w:rPr>
            <w:rFonts w:eastAsia="SimSun" w:hAnsi="Times New Roman" w:hint="eastAsia"/>
            <w:noProof/>
            <w:szCs w:val="22"/>
            <w:highlight w:val="green"/>
            <w:lang w:eastAsia="zh-CN"/>
          </w:rPr>
          <w:t>计算</w:t>
        </w:r>
      </w:ins>
      <w:ins w:id="566" w:author="Zheng, Ce" w:date="2022-07-12T00:59:00Z">
        <w:r>
          <w:rPr>
            <w:rFonts w:eastAsia="SimSun" w:hAnsi="Times New Roman" w:hint="eastAsia"/>
            <w:noProof/>
            <w:szCs w:val="22"/>
            <w:highlight w:val="green"/>
            <w:lang w:eastAsia="zh-CN"/>
          </w:rPr>
          <w:t>UE</w:t>
        </w:r>
        <w:r>
          <w:rPr>
            <w:rFonts w:eastAsia="SimSun" w:hAnsi="Times New Roman" w:hint="eastAsia"/>
            <w:noProof/>
            <w:szCs w:val="22"/>
            <w:highlight w:val="green"/>
            <w:lang w:eastAsia="zh-CN"/>
          </w:rPr>
          <w:t>时下发。</w:t>
        </w:r>
      </w:ins>
    </w:p>
    <w:p w14:paraId="09C017D0" w14:textId="77777777" w:rsidR="001711B9" w:rsidRDefault="001711B9" w:rsidP="006B255F">
      <w:pPr>
        <w:autoSpaceDE w:val="0"/>
        <w:autoSpaceDN w:val="0"/>
        <w:jc w:val="left"/>
        <w:textAlignment w:val="bottom"/>
        <w:rPr>
          <w:ins w:id="567" w:author="Zheng, Ce" w:date="2022-07-12T01:01:00Z"/>
          <w:rFonts w:eastAsia="SimSun" w:hAnsi="Times New Roman"/>
          <w:noProof/>
          <w:szCs w:val="22"/>
          <w:highlight w:val="green"/>
          <w:lang w:eastAsia="zh-CN"/>
        </w:rPr>
      </w:pPr>
    </w:p>
    <w:p w14:paraId="0A08B73D" w14:textId="09E67FF4" w:rsidR="00FF0461" w:rsidRDefault="00F83F06" w:rsidP="006B255F">
      <w:pPr>
        <w:autoSpaceDE w:val="0"/>
        <w:autoSpaceDN w:val="0"/>
        <w:jc w:val="left"/>
        <w:textAlignment w:val="bottom"/>
        <w:rPr>
          <w:ins w:id="568" w:author="Zheng, Ce" w:date="2022-07-12T01:10:00Z"/>
          <w:rFonts w:eastAsia="SimSun" w:hAnsi="Times New Roman"/>
          <w:noProof/>
          <w:szCs w:val="22"/>
          <w:highlight w:val="green"/>
          <w:lang w:eastAsia="zh-CN"/>
        </w:rPr>
      </w:pPr>
      <w:commentRangeStart w:id="569"/>
      <w:ins w:id="570" w:author="Zheng, Ce" w:date="2022-07-12T01:09:00Z">
        <w:r>
          <w:rPr>
            <w:rFonts w:eastAsia="SimSun" w:hAnsi="Times New Roman" w:hint="eastAsia"/>
            <w:noProof/>
            <w:szCs w:val="22"/>
            <w:highlight w:val="green"/>
            <w:lang w:eastAsia="zh-CN"/>
          </w:rPr>
          <w:t>在</w:t>
        </w:r>
        <w:r>
          <w:rPr>
            <w:rFonts w:eastAsia="SimSun" w:hAnsi="Times New Roman" w:hint="eastAsia"/>
            <w:noProof/>
            <w:szCs w:val="22"/>
            <w:highlight w:val="green"/>
            <w:lang w:eastAsia="zh-CN"/>
          </w:rPr>
          <w:t>Client</w:t>
        </w:r>
        <w:r>
          <w:rPr>
            <w:rFonts w:eastAsia="SimSun" w:hAnsi="Times New Roman"/>
            <w:noProof/>
            <w:szCs w:val="22"/>
            <w:highlight w:val="green"/>
            <w:lang w:eastAsia="zh-CN"/>
          </w:rPr>
          <w:t>-</w:t>
        </w:r>
        <w:r>
          <w:rPr>
            <w:rFonts w:eastAsia="SimSun" w:hAnsi="Times New Roman" w:hint="eastAsia"/>
            <w:noProof/>
            <w:szCs w:val="22"/>
            <w:highlight w:val="green"/>
            <w:lang w:eastAsia="zh-CN"/>
          </w:rPr>
          <w:t>server</w:t>
        </w:r>
      </w:ins>
      <w:ins w:id="571" w:author="Zheng, Ce" w:date="2022-07-12T01:10:00Z">
        <w:r w:rsidR="003E5CE5">
          <w:rPr>
            <w:rFonts w:eastAsia="SimSun" w:hAnsi="Times New Roman" w:hint="eastAsia"/>
            <w:noProof/>
            <w:szCs w:val="22"/>
            <w:highlight w:val="green"/>
            <w:lang w:eastAsia="zh-CN"/>
          </w:rPr>
          <w:t>结构中，</w:t>
        </w:r>
      </w:ins>
      <w:ins w:id="572" w:author="Zheng, Ce" w:date="2022-07-12T01:11:00Z">
        <w:r w:rsidR="001F2632">
          <w:rPr>
            <w:rFonts w:eastAsia="SimSun" w:hAnsi="Times New Roman" w:hint="eastAsia"/>
            <w:noProof/>
            <w:szCs w:val="22"/>
            <w:highlight w:val="green"/>
            <w:lang w:eastAsia="zh-CN"/>
          </w:rPr>
          <w:t>当中心聚合节点为</w:t>
        </w:r>
        <w:r w:rsidR="001F2632">
          <w:rPr>
            <w:rFonts w:eastAsia="SimSun" w:hAnsi="Times New Roman" w:hint="eastAsia"/>
            <w:noProof/>
            <w:szCs w:val="22"/>
            <w:highlight w:val="green"/>
            <w:lang w:eastAsia="zh-CN"/>
          </w:rPr>
          <w:t>g</w:t>
        </w:r>
        <w:r w:rsidR="001F2632">
          <w:rPr>
            <w:rFonts w:eastAsia="SimSun" w:hAnsi="Times New Roman"/>
            <w:noProof/>
            <w:szCs w:val="22"/>
            <w:highlight w:val="green"/>
            <w:lang w:eastAsia="zh-CN"/>
          </w:rPr>
          <w:t>NB</w:t>
        </w:r>
        <w:r w:rsidR="001F2632">
          <w:rPr>
            <w:rFonts w:eastAsia="SimSun" w:hAnsi="Times New Roman" w:hint="eastAsia"/>
            <w:noProof/>
            <w:szCs w:val="22"/>
            <w:highlight w:val="green"/>
            <w:lang w:eastAsia="zh-CN"/>
          </w:rPr>
          <w:t>时，</w:t>
        </w:r>
      </w:ins>
      <w:ins w:id="573" w:author="Zheng, Ce" w:date="2022-07-12T01:01:00Z">
        <w:r w:rsidR="008F2807">
          <w:rPr>
            <w:rFonts w:eastAsia="SimSun" w:hAnsi="Times New Roman" w:hint="eastAsia"/>
            <w:noProof/>
            <w:szCs w:val="22"/>
            <w:highlight w:val="green"/>
            <w:lang w:eastAsia="zh-CN"/>
          </w:rPr>
          <w:t>对于</w:t>
        </w:r>
      </w:ins>
      <w:ins w:id="574" w:author="Zheng, Ce" w:date="2022-07-12T00:59:00Z">
        <w:r w:rsidR="00877876">
          <w:rPr>
            <w:rFonts w:eastAsia="SimSun" w:hAnsi="Times New Roman" w:hint="eastAsia"/>
            <w:noProof/>
            <w:szCs w:val="22"/>
            <w:highlight w:val="green"/>
            <w:lang w:eastAsia="zh-CN"/>
          </w:rPr>
          <w:t>该决策的下发可通过传统的方式，即</w:t>
        </w:r>
        <w:r w:rsidR="00877876" w:rsidRPr="00DA39D4">
          <w:rPr>
            <w:rFonts w:eastAsia="SimSun" w:hAnsi="Times New Roman"/>
            <w:noProof/>
            <w:szCs w:val="22"/>
            <w:highlight w:val="green"/>
            <w:lang w:eastAsia="zh-CN"/>
          </w:rPr>
          <w:t>Uu</w:t>
        </w:r>
        <w:r w:rsidR="00877876" w:rsidRPr="00DA39D4">
          <w:rPr>
            <w:rFonts w:eastAsia="SimSun" w:hAnsi="Times New Roman"/>
            <w:noProof/>
            <w:szCs w:val="22"/>
            <w:highlight w:val="green"/>
            <w:lang w:eastAsia="zh-CN"/>
          </w:rPr>
          <w:t>链路</w:t>
        </w:r>
        <w:r w:rsidR="00877876">
          <w:rPr>
            <w:rFonts w:eastAsia="SimSun" w:hAnsi="Times New Roman" w:hint="eastAsia"/>
            <w:noProof/>
            <w:szCs w:val="22"/>
            <w:highlight w:val="green"/>
            <w:lang w:eastAsia="zh-CN"/>
          </w:rPr>
          <w:t>（</w:t>
        </w:r>
        <w:r w:rsidR="00877876">
          <w:rPr>
            <w:rFonts w:eastAsia="SimSun" w:hAnsi="Times New Roman" w:hint="eastAsia"/>
            <w:noProof/>
            <w:szCs w:val="22"/>
            <w:highlight w:val="green"/>
            <w:lang w:eastAsia="zh-CN"/>
          </w:rPr>
          <w:t>Downlink</w:t>
        </w:r>
        <w:r w:rsidR="00877876">
          <w:rPr>
            <w:rFonts w:eastAsia="SimSun" w:hAnsi="Times New Roman" w:hint="eastAsia"/>
            <w:noProof/>
            <w:szCs w:val="22"/>
            <w:highlight w:val="green"/>
            <w:lang w:eastAsia="zh-CN"/>
          </w:rPr>
          <w:t>）下发至到</w:t>
        </w:r>
      </w:ins>
      <w:ins w:id="575" w:author="Zheng, Ce" w:date="2022-07-12T01:10:00Z">
        <w:r w:rsidR="00FF7A54">
          <w:rPr>
            <w:rFonts w:eastAsia="SimSun" w:hAnsi="Times New Roman" w:hint="eastAsia"/>
            <w:noProof/>
            <w:szCs w:val="22"/>
            <w:highlight w:val="green"/>
            <w:lang w:eastAsia="zh-CN"/>
          </w:rPr>
          <w:t>计算</w:t>
        </w:r>
        <w:r w:rsidR="00FF7A54">
          <w:rPr>
            <w:rFonts w:eastAsia="SimSun" w:hAnsi="Times New Roman" w:hint="eastAsia"/>
            <w:noProof/>
            <w:szCs w:val="22"/>
            <w:highlight w:val="green"/>
            <w:lang w:eastAsia="zh-CN"/>
          </w:rPr>
          <w:t>UE</w:t>
        </w:r>
      </w:ins>
      <w:ins w:id="576" w:author="Zheng, Ce" w:date="2022-07-12T01:11:00Z">
        <w:r w:rsidR="0042227A">
          <w:rPr>
            <w:rFonts w:eastAsia="SimSun" w:hAnsi="Times New Roman" w:hint="eastAsia"/>
            <w:noProof/>
            <w:szCs w:val="22"/>
            <w:highlight w:val="green"/>
            <w:lang w:eastAsia="zh-CN"/>
          </w:rPr>
          <w:t>；当中心聚合节点为</w:t>
        </w:r>
        <w:r w:rsidR="00015C59">
          <w:rPr>
            <w:rFonts w:eastAsia="SimSun" w:hAnsi="Times New Roman" w:hint="eastAsia"/>
            <w:noProof/>
            <w:szCs w:val="22"/>
            <w:highlight w:val="green"/>
            <w:lang w:eastAsia="zh-CN"/>
          </w:rPr>
          <w:t>车辆，等移动实体时，</w:t>
        </w:r>
        <w:r w:rsidR="00B57581">
          <w:rPr>
            <w:rFonts w:eastAsia="SimSun" w:hAnsi="Times New Roman" w:hint="eastAsia"/>
            <w:noProof/>
            <w:szCs w:val="22"/>
            <w:highlight w:val="green"/>
            <w:lang w:eastAsia="zh-CN"/>
          </w:rPr>
          <w:t>对于该决策的下发</w:t>
        </w:r>
      </w:ins>
      <w:ins w:id="577" w:author="Zheng, Ce" w:date="2022-07-12T01:12:00Z">
        <w:r w:rsidR="003D797D">
          <w:rPr>
            <w:rFonts w:eastAsia="SimSun" w:hAnsi="Times New Roman" w:hint="eastAsia"/>
            <w:noProof/>
            <w:szCs w:val="22"/>
            <w:highlight w:val="green"/>
            <w:lang w:eastAsia="zh-CN"/>
          </w:rPr>
          <w:t>可通过</w:t>
        </w:r>
        <w:r w:rsidR="003D797D">
          <w:rPr>
            <w:rFonts w:eastAsia="SimSun" w:hAnsi="Times New Roman" w:hint="eastAsia"/>
            <w:noProof/>
            <w:szCs w:val="22"/>
            <w:highlight w:val="green"/>
            <w:lang w:eastAsia="zh-CN"/>
          </w:rPr>
          <w:t>sidelink</w:t>
        </w:r>
      </w:ins>
      <w:ins w:id="578" w:author="Zheng, Ce" w:date="2022-07-12T01:13:00Z">
        <w:r w:rsidR="00E13768">
          <w:rPr>
            <w:rFonts w:eastAsia="SimSun" w:hAnsi="Times New Roman" w:hint="eastAsia"/>
            <w:noProof/>
            <w:szCs w:val="22"/>
            <w:highlight w:val="green"/>
            <w:lang w:eastAsia="zh-CN"/>
          </w:rPr>
          <w:t>实现</w:t>
        </w:r>
        <w:r w:rsidR="00FE54B6">
          <w:rPr>
            <w:rFonts w:eastAsia="SimSun" w:hAnsi="Times New Roman" w:hint="eastAsia"/>
            <w:noProof/>
            <w:szCs w:val="22"/>
            <w:highlight w:val="green"/>
            <w:lang w:eastAsia="zh-CN"/>
          </w:rPr>
          <w:t>。</w:t>
        </w:r>
      </w:ins>
    </w:p>
    <w:p w14:paraId="097DE28E" w14:textId="77777777" w:rsidR="00FF0461" w:rsidRDefault="00FF0461" w:rsidP="006B255F">
      <w:pPr>
        <w:autoSpaceDE w:val="0"/>
        <w:autoSpaceDN w:val="0"/>
        <w:jc w:val="left"/>
        <w:textAlignment w:val="bottom"/>
        <w:rPr>
          <w:ins w:id="579" w:author="Zheng, Ce" w:date="2022-07-12T01:10:00Z"/>
          <w:rFonts w:eastAsia="SimSun" w:hAnsi="Times New Roman"/>
          <w:noProof/>
          <w:szCs w:val="22"/>
          <w:highlight w:val="green"/>
          <w:lang w:eastAsia="zh-CN"/>
        </w:rPr>
      </w:pPr>
    </w:p>
    <w:p w14:paraId="7FEAEB40" w14:textId="1F4E24AA" w:rsidR="00C0359A" w:rsidRDefault="00B3048F" w:rsidP="006B255F">
      <w:pPr>
        <w:autoSpaceDE w:val="0"/>
        <w:autoSpaceDN w:val="0"/>
        <w:jc w:val="left"/>
        <w:textAlignment w:val="bottom"/>
        <w:rPr>
          <w:ins w:id="580" w:author="Zheng, Ce" w:date="2022-07-12T11:28:00Z"/>
          <w:rFonts w:eastAsia="SimSun" w:hAnsi="Times New Roman"/>
          <w:noProof/>
          <w:szCs w:val="22"/>
          <w:lang w:eastAsia="zh-CN"/>
        </w:rPr>
      </w:pPr>
      <w:ins w:id="581" w:author="Zheng, Ce" w:date="2022-07-12T01:14:00Z">
        <w:r>
          <w:rPr>
            <w:rFonts w:eastAsia="SimSun" w:hAnsi="Times New Roman" w:hint="eastAsia"/>
            <w:noProof/>
            <w:szCs w:val="22"/>
            <w:highlight w:val="green"/>
            <w:lang w:eastAsia="zh-CN"/>
          </w:rPr>
          <w:t>在</w:t>
        </w:r>
        <w:r>
          <w:rPr>
            <w:rFonts w:eastAsia="SimSun" w:hAnsi="Times New Roman" w:hint="eastAsia"/>
            <w:noProof/>
            <w:szCs w:val="22"/>
            <w:highlight w:val="green"/>
            <w:lang w:eastAsia="zh-CN"/>
          </w:rPr>
          <w:t>P</w:t>
        </w:r>
        <w:r>
          <w:rPr>
            <w:rFonts w:eastAsia="SimSun" w:hAnsi="Times New Roman"/>
            <w:noProof/>
            <w:szCs w:val="22"/>
            <w:highlight w:val="green"/>
            <w:lang w:eastAsia="zh-CN"/>
          </w:rPr>
          <w:t>2</w:t>
        </w:r>
        <w:r>
          <w:rPr>
            <w:rFonts w:eastAsia="SimSun" w:hAnsi="Times New Roman" w:hint="eastAsia"/>
            <w:noProof/>
            <w:szCs w:val="22"/>
            <w:highlight w:val="green"/>
            <w:lang w:eastAsia="zh-CN"/>
          </w:rPr>
          <w:t>P</w:t>
        </w:r>
        <w:r>
          <w:rPr>
            <w:rFonts w:eastAsia="SimSun" w:hAnsi="Times New Roman" w:hint="eastAsia"/>
            <w:noProof/>
            <w:szCs w:val="22"/>
            <w:highlight w:val="green"/>
            <w:lang w:eastAsia="zh-CN"/>
          </w:rPr>
          <w:t>结构中</w:t>
        </w:r>
      </w:ins>
      <w:ins w:id="582" w:author="Zheng, Ce" w:date="2022-07-12T01:15:00Z">
        <w:r w:rsidR="005B63E9">
          <w:rPr>
            <w:rFonts w:eastAsia="SimSun" w:hAnsi="Times New Roman" w:hint="eastAsia"/>
            <w:noProof/>
            <w:szCs w:val="22"/>
            <w:highlight w:val="green"/>
            <w:lang w:eastAsia="zh-CN"/>
          </w:rPr>
          <w:t>，中心</w:t>
        </w:r>
        <w:r w:rsidR="005B63E9">
          <w:rPr>
            <w:rFonts w:eastAsia="SimSun" w:hAnsi="Times New Roman" w:hint="eastAsia"/>
            <w:noProof/>
            <w:szCs w:val="22"/>
            <w:highlight w:val="green"/>
            <w:lang w:eastAsia="zh-CN"/>
          </w:rPr>
          <w:t>UE</w:t>
        </w:r>
        <w:r w:rsidR="00F62EE2">
          <w:rPr>
            <w:rFonts w:eastAsia="SimSun" w:hAnsi="Times New Roman" w:hint="eastAsia"/>
            <w:noProof/>
            <w:szCs w:val="22"/>
            <w:highlight w:val="green"/>
            <w:lang w:eastAsia="zh-CN"/>
          </w:rPr>
          <w:t>可通过</w:t>
        </w:r>
      </w:ins>
      <w:ins w:id="583" w:author="Zheng, Ce" w:date="2022-07-12T00:59:00Z">
        <w:r w:rsidR="00877876">
          <w:rPr>
            <w:rFonts w:eastAsia="SimSun" w:hAnsi="Times New Roman" w:hint="eastAsia"/>
            <w:noProof/>
            <w:szCs w:val="22"/>
            <w:highlight w:val="green"/>
            <w:lang w:eastAsia="zh-CN"/>
          </w:rPr>
          <w:t>PC</w:t>
        </w:r>
        <w:r w:rsidR="00877876">
          <w:rPr>
            <w:rFonts w:eastAsia="SimSun" w:hAnsi="Times New Roman"/>
            <w:noProof/>
            <w:szCs w:val="22"/>
            <w:highlight w:val="green"/>
            <w:lang w:eastAsia="zh-CN"/>
          </w:rPr>
          <w:t>5</w:t>
        </w:r>
        <w:r w:rsidR="00877876">
          <w:rPr>
            <w:rFonts w:eastAsia="SimSun" w:hAnsi="Times New Roman" w:hint="eastAsia"/>
            <w:noProof/>
            <w:szCs w:val="22"/>
            <w:highlight w:val="green"/>
            <w:lang w:eastAsia="zh-CN"/>
          </w:rPr>
          <w:t>（</w:t>
        </w:r>
        <w:r w:rsidR="00877876">
          <w:rPr>
            <w:rFonts w:eastAsia="SimSun" w:hAnsi="Times New Roman" w:hint="eastAsia"/>
            <w:noProof/>
            <w:szCs w:val="22"/>
            <w:highlight w:val="green"/>
            <w:lang w:eastAsia="zh-CN"/>
          </w:rPr>
          <w:t>Sidelink</w:t>
        </w:r>
        <w:r w:rsidR="00877876">
          <w:rPr>
            <w:rFonts w:eastAsia="SimSun" w:hAnsi="Times New Roman" w:hint="eastAsia"/>
            <w:noProof/>
            <w:szCs w:val="22"/>
            <w:highlight w:val="green"/>
            <w:lang w:eastAsia="zh-CN"/>
          </w:rPr>
          <w:t>）</w:t>
        </w:r>
        <w:r w:rsidR="00877876" w:rsidRPr="00DA39D4">
          <w:rPr>
            <w:rFonts w:eastAsia="SimSun" w:hAnsi="Times New Roman" w:hint="eastAsia"/>
            <w:noProof/>
            <w:szCs w:val="22"/>
            <w:highlight w:val="green"/>
            <w:lang w:eastAsia="zh-CN"/>
          </w:rPr>
          <w:t>下发</w:t>
        </w:r>
        <w:r w:rsidR="00877876">
          <w:rPr>
            <w:rFonts w:eastAsia="SimSun" w:hAnsi="Times New Roman" w:hint="eastAsia"/>
            <w:noProof/>
            <w:szCs w:val="22"/>
            <w:highlight w:val="green"/>
            <w:lang w:eastAsia="zh-CN"/>
          </w:rPr>
          <w:t>至相关</w:t>
        </w:r>
      </w:ins>
      <w:ins w:id="584" w:author="Zheng, Ce" w:date="2022-07-12T01:15:00Z">
        <w:r w:rsidR="00C018D0">
          <w:rPr>
            <w:rFonts w:eastAsia="SimSun" w:hAnsi="Times New Roman" w:hint="eastAsia"/>
            <w:noProof/>
            <w:szCs w:val="22"/>
            <w:highlight w:val="green"/>
            <w:lang w:eastAsia="zh-CN"/>
          </w:rPr>
          <w:t>计算</w:t>
        </w:r>
      </w:ins>
      <w:ins w:id="585" w:author="Zheng, Ce" w:date="2022-07-12T00:59:00Z">
        <w:r w:rsidR="00877876">
          <w:rPr>
            <w:rFonts w:eastAsia="SimSun" w:hAnsi="Times New Roman" w:hint="eastAsia"/>
            <w:noProof/>
            <w:szCs w:val="22"/>
            <w:highlight w:val="green"/>
            <w:lang w:eastAsia="zh-CN"/>
          </w:rPr>
          <w:t>UE</w:t>
        </w:r>
        <w:r w:rsidR="00877876">
          <w:rPr>
            <w:rFonts w:eastAsia="SimSun" w:hAnsi="Times New Roman" w:hint="eastAsia"/>
            <w:noProof/>
            <w:szCs w:val="22"/>
            <w:highlight w:val="green"/>
            <w:lang w:eastAsia="zh-CN"/>
          </w:rPr>
          <w:t>。</w:t>
        </w:r>
      </w:ins>
    </w:p>
    <w:commentRangeEnd w:id="569"/>
    <w:p w14:paraId="2F1B4EE9" w14:textId="3D6671C9" w:rsidR="00F168DA" w:rsidRPr="00693A06" w:rsidRDefault="000868D4" w:rsidP="00693A06">
      <w:pPr>
        <w:autoSpaceDE w:val="0"/>
        <w:autoSpaceDN w:val="0"/>
        <w:jc w:val="left"/>
        <w:textAlignment w:val="bottom"/>
        <w:rPr>
          <w:rFonts w:eastAsia="SimSun" w:hAnsi="Times New Roman"/>
          <w:noProof/>
          <w:szCs w:val="22"/>
          <w:lang w:eastAsia="zh-CN"/>
        </w:rPr>
      </w:pPr>
      <w:ins w:id="586" w:author="Zheng, Ce" w:date="2022-07-12T11:45:00Z">
        <w:r>
          <w:rPr>
            <w:rStyle w:val="af3"/>
            <w:rFonts w:eastAsia="SimSun" w:hAnsi="Times New Roman"/>
            <w:lang w:val="en-GB" w:eastAsia="en-US"/>
          </w:rPr>
          <w:commentReference w:id="587"/>
        </w:r>
      </w:ins>
      <w:commentRangeStart w:id="587"/>
      <w:commentRangeEnd w:id="587"/>
    </w:p>
    <w:p w14:paraId="6EBD39D7" w14:textId="14CE4FAD" w:rsidR="005D626C" w:rsidRPr="00B83480" w:rsidRDefault="005D626C" w:rsidP="005D626C">
      <w:pPr>
        <w:autoSpaceDE w:val="0"/>
        <w:autoSpaceDN w:val="0"/>
        <w:textAlignment w:val="bottom"/>
        <w:rPr>
          <w:ins w:id="588" w:author="Zheng, Ce" w:date="2022-07-14T22:18:00Z"/>
          <w:rFonts w:ascii="SimSun" w:eastAsia="SimSun" w:hAnsi="SimSun"/>
          <w:noProof/>
          <w:sz w:val="32"/>
          <w:szCs w:val="32"/>
          <w:lang w:eastAsia="zh-CN"/>
        </w:rPr>
      </w:pPr>
      <w:ins w:id="589" w:author="Zheng, Ce" w:date="2022-07-14T22:18:00Z">
        <w:r w:rsidRPr="00B83480">
          <w:rPr>
            <w:rFonts w:eastAsia="SimSun" w:hAnsi="Times New Roman" w:hint="eastAsia"/>
            <w:noProof/>
            <w:sz w:val="32"/>
            <w:szCs w:val="32"/>
            <w:highlight w:val="green"/>
            <w:lang w:eastAsia="zh-CN"/>
          </w:rPr>
          <w:t>对于时间</w:t>
        </w:r>
      </w:ins>
      <w:ins w:id="590" w:author="Zheng, Ce" w:date="2022-07-14T22:20:00Z">
        <w:r w:rsidR="009125E9">
          <w:rPr>
            <w:rFonts w:eastAsia="SimSun" w:hAnsi="Times New Roman" w:hint="eastAsia"/>
            <w:noProof/>
            <w:sz w:val="32"/>
            <w:szCs w:val="32"/>
            <w:highlight w:val="green"/>
            <w:lang w:eastAsia="zh-CN"/>
          </w:rPr>
          <w:t>(</w:t>
        </w:r>
      </w:ins>
      <m:oMath>
        <m:sSub>
          <m:sSubPr>
            <m:ctrlPr>
              <w:ins w:id="591" w:author="Zheng, Ce" w:date="2022-07-14T22:20:00Z">
                <w:rPr>
                  <w:rFonts w:ascii="Cambria Math" w:eastAsia="SimSun" w:hAnsi="Cambria Math"/>
                  <w:noProof/>
                  <w:sz w:val="32"/>
                  <w:szCs w:val="32"/>
                  <w:highlight w:val="green"/>
                  <w:lang w:eastAsia="zh-CN"/>
                </w:rPr>
              </w:ins>
            </m:ctrlPr>
          </m:sSubPr>
          <m:e>
            <m:r>
              <w:ins w:id="592" w:author="Zheng, Ce" w:date="2022-07-14T22:20:00Z">
                <m:rPr>
                  <m:sty m:val="b"/>
                </m:rPr>
                <w:rPr>
                  <w:rFonts w:ascii="Cambria Math" w:eastAsia="SimSun" w:hAnsi="Cambria Math" w:hint="eastAsia"/>
                  <w:noProof/>
                  <w:sz w:val="32"/>
                  <w:szCs w:val="32"/>
                  <w:highlight w:val="green"/>
                  <w:lang w:eastAsia="zh-CN"/>
                </w:rPr>
                <m:t>In</m:t>
              </w:ins>
            </m:r>
            <m:r>
              <w:ins w:id="593" w:author="Zheng, Ce" w:date="2022-07-14T22:20:00Z">
                <m:rPr>
                  <m:sty m:val="b"/>
                </m:rPr>
                <w:rPr>
                  <w:rFonts w:ascii="Cambria Math" w:eastAsia="SimSun" w:hAnsi="Cambria Math"/>
                  <w:noProof/>
                  <w:sz w:val="32"/>
                  <w:szCs w:val="32"/>
                  <w:highlight w:val="green"/>
                  <w:lang w:eastAsia="zh-CN"/>
                </w:rPr>
                <m:t>fo</m:t>
              </w:ins>
            </m:r>
            <m:r>
              <w:ins w:id="594" w:author="Zheng, Ce" w:date="2022-07-14T22:20:00Z">
                <m:rPr>
                  <m:sty m:val="p"/>
                </m:rPr>
                <w:rPr>
                  <w:rFonts w:ascii="Cambria Math" w:eastAsia="SimSun" w:hAnsi="Cambria Math"/>
                  <w:noProof/>
                  <w:sz w:val="32"/>
                  <w:szCs w:val="32"/>
                  <w:highlight w:val="green"/>
                  <w:lang w:eastAsia="zh-CN"/>
                </w:rPr>
                <m:t>_</m:t>
              </w:ins>
            </m:r>
            <m:r>
              <w:ins w:id="595" w:author="Zheng, Ce" w:date="2022-07-14T22:20:00Z">
                <m:rPr>
                  <m:sty m:val="b"/>
                </m:rPr>
                <w:rPr>
                  <w:rFonts w:ascii="Cambria Math" w:eastAsia="SimSun" w:hAnsi="Cambria Math"/>
                  <w:noProof/>
                  <w:sz w:val="32"/>
                  <w:szCs w:val="32"/>
                  <w:highlight w:val="green"/>
                  <w:lang w:eastAsia="zh-CN"/>
                </w:rPr>
                <m:t>T</m:t>
              </w:ins>
            </m:r>
          </m:e>
          <m:sub>
            <m:r>
              <w:ins w:id="596" w:author="Zheng, Ce" w:date="2022-07-14T22:20:00Z">
                <w:rPr>
                  <w:rFonts w:ascii="Cambria Math" w:eastAsia="SimSun" w:hAnsi="Cambria Math"/>
                  <w:noProof/>
                  <w:sz w:val="32"/>
                  <w:szCs w:val="32"/>
                  <w:highlight w:val="green"/>
                  <w:lang w:eastAsia="zh-CN"/>
                </w:rPr>
                <m:t>A</m:t>
              </w:ins>
            </m:r>
          </m:sub>
        </m:sSub>
      </m:oMath>
      <w:ins w:id="597" w:author="Zheng, Ce" w:date="2022-07-14T22:20:00Z">
        <w:r w:rsidR="009125E9" w:rsidRPr="005D626C">
          <w:rPr>
            <w:rFonts w:eastAsia="SimSun" w:hAnsi="Times New Roman"/>
            <w:noProof/>
            <w:sz w:val="32"/>
            <w:szCs w:val="32"/>
            <w:highlight w:val="green"/>
            <w:lang w:eastAsia="zh-CN"/>
          </w:rPr>
          <w:t>，</w:t>
        </w:r>
      </w:ins>
      <m:oMath>
        <m:sSub>
          <m:sSubPr>
            <m:ctrlPr>
              <w:ins w:id="598" w:author="Zheng, Ce" w:date="2022-07-14T22:20:00Z">
                <w:rPr>
                  <w:rFonts w:ascii="Cambria Math" w:eastAsia="SimSun" w:hAnsi="Cambria Math"/>
                  <w:noProof/>
                  <w:sz w:val="32"/>
                  <w:szCs w:val="32"/>
                  <w:highlight w:val="green"/>
                  <w:lang w:eastAsia="zh-CN"/>
                </w:rPr>
              </w:ins>
            </m:ctrlPr>
          </m:sSubPr>
          <m:e>
            <m:r>
              <w:ins w:id="599" w:author="Zheng, Ce" w:date="2022-07-14T22:20:00Z">
                <m:rPr>
                  <m:sty m:val="b"/>
                </m:rPr>
                <w:rPr>
                  <w:rFonts w:ascii="Cambria Math" w:eastAsia="SimSun" w:hAnsi="Cambria Math" w:hint="eastAsia"/>
                  <w:noProof/>
                  <w:sz w:val="32"/>
                  <w:szCs w:val="32"/>
                  <w:highlight w:val="green"/>
                  <w:lang w:eastAsia="zh-CN"/>
                </w:rPr>
                <m:t>In</m:t>
              </w:ins>
            </m:r>
            <m:r>
              <w:ins w:id="600" w:author="Zheng, Ce" w:date="2022-07-14T22:20:00Z">
                <m:rPr>
                  <m:sty m:val="b"/>
                </m:rPr>
                <w:rPr>
                  <w:rFonts w:ascii="Cambria Math" w:eastAsia="SimSun" w:hAnsi="Cambria Math"/>
                  <w:noProof/>
                  <w:sz w:val="32"/>
                  <w:szCs w:val="32"/>
                  <w:highlight w:val="green"/>
                  <w:lang w:eastAsia="zh-CN"/>
                </w:rPr>
                <m:t>fo</m:t>
              </w:ins>
            </m:r>
            <m:r>
              <w:ins w:id="601" w:author="Zheng, Ce" w:date="2022-07-14T22:20:00Z">
                <m:rPr>
                  <m:sty m:val="p"/>
                </m:rPr>
                <w:rPr>
                  <w:rFonts w:ascii="Cambria Math" w:eastAsia="SimSun" w:hAnsi="Cambria Math"/>
                  <w:noProof/>
                  <w:sz w:val="32"/>
                  <w:szCs w:val="32"/>
                  <w:highlight w:val="green"/>
                  <w:lang w:eastAsia="zh-CN"/>
                </w:rPr>
                <m:t>_</m:t>
              </w:ins>
            </m:r>
            <m:r>
              <w:ins w:id="602" w:author="Zheng, Ce" w:date="2022-07-14T22:20:00Z">
                <m:rPr>
                  <m:sty m:val="b"/>
                </m:rPr>
                <w:rPr>
                  <w:rFonts w:ascii="Cambria Math" w:eastAsia="SimSun" w:hAnsi="Cambria Math"/>
                  <w:noProof/>
                  <w:sz w:val="32"/>
                  <w:szCs w:val="32"/>
                  <w:highlight w:val="green"/>
                  <w:lang w:eastAsia="zh-CN"/>
                </w:rPr>
                <m:t>T</m:t>
              </w:ins>
            </m:r>
          </m:e>
          <m:sub>
            <m:sSub>
              <m:sSubPr>
                <m:ctrlPr>
                  <w:ins w:id="603" w:author="Zheng, Ce" w:date="2022-07-14T22:20:00Z">
                    <w:rPr>
                      <w:rFonts w:ascii="Cambria Math" w:eastAsia="SimSun" w:hAnsi="Cambria Math"/>
                      <w:noProof/>
                      <w:sz w:val="32"/>
                      <w:szCs w:val="32"/>
                      <w:highlight w:val="green"/>
                      <w:lang w:eastAsia="zh-CN"/>
                    </w:rPr>
                  </w:ins>
                </m:ctrlPr>
              </m:sSubPr>
              <m:e>
                <m:r>
                  <w:ins w:id="604" w:author="Zheng, Ce" w:date="2022-07-14T22:20:00Z">
                    <m:rPr>
                      <m:sty m:val="b"/>
                    </m:rPr>
                    <w:rPr>
                      <w:rFonts w:ascii="Cambria Math" w:eastAsia="SimSun" w:hAnsi="Cambria Math" w:hint="eastAsia"/>
                      <w:noProof/>
                      <w:sz w:val="32"/>
                      <w:szCs w:val="32"/>
                      <w:highlight w:val="green"/>
                      <w:lang w:eastAsia="zh-CN"/>
                    </w:rPr>
                    <m:t>U</m:t>
                  </w:ins>
                </m:r>
              </m:e>
              <m:sub>
                <m:r>
                  <w:ins w:id="605" w:author="Zheng, Ce" w:date="2022-07-14T22:20:00Z">
                    <m:rPr>
                      <m:sty m:val="b"/>
                    </m:rPr>
                    <w:rPr>
                      <w:rFonts w:ascii="Cambria Math" w:eastAsia="SimSun" w:hAnsi="Cambria Math"/>
                      <w:noProof/>
                      <w:sz w:val="32"/>
                      <w:szCs w:val="32"/>
                      <w:highlight w:val="green"/>
                      <w:lang w:eastAsia="zh-CN"/>
                    </w:rPr>
                    <m:t>i</m:t>
                  </w:ins>
                </m:r>
              </m:sub>
            </m:sSub>
          </m:sub>
        </m:sSub>
      </m:oMath>
      <w:ins w:id="606" w:author="Zheng, Ce" w:date="2022-07-14T22:20:00Z">
        <w:r w:rsidR="009125E9">
          <w:rPr>
            <w:rFonts w:eastAsia="SimSun" w:hAnsi="Times New Roman"/>
            <w:noProof/>
            <w:sz w:val="32"/>
            <w:szCs w:val="32"/>
            <w:highlight w:val="green"/>
            <w:lang w:eastAsia="zh-CN"/>
          </w:rPr>
          <w:t xml:space="preserve">, </w:t>
        </w:r>
      </w:ins>
      <m:oMath>
        <m:sSub>
          <m:sSubPr>
            <m:ctrlPr>
              <w:ins w:id="607" w:author="Zheng, Ce" w:date="2022-07-14T22:20:00Z">
                <w:rPr>
                  <w:rFonts w:ascii="Cambria Math" w:eastAsia="SimSun" w:hAnsi="Cambria Math"/>
                  <w:b/>
                  <w:bCs/>
                  <w:i/>
                  <w:noProof/>
                  <w:sz w:val="32"/>
                  <w:szCs w:val="32"/>
                  <w:highlight w:val="green"/>
                  <w:lang w:eastAsia="zh-CN"/>
                </w:rPr>
              </w:ins>
            </m:ctrlPr>
          </m:sSubPr>
          <m:e>
            <m:r>
              <w:ins w:id="608" w:author="Zheng, Ce" w:date="2022-07-14T22:20:00Z">
                <m:rPr>
                  <m:sty m:val="bi"/>
                </m:rPr>
                <w:rPr>
                  <w:rFonts w:ascii="Cambria Math" w:eastAsia="SimSun" w:hAnsi="Cambria Math" w:hint="eastAsia"/>
                  <w:noProof/>
                  <w:sz w:val="32"/>
                  <w:szCs w:val="32"/>
                  <w:highlight w:val="green"/>
                  <w:lang w:eastAsia="zh-CN"/>
                </w:rPr>
                <m:t>T</m:t>
              </w:ins>
            </m:r>
          </m:e>
          <m:sub>
            <m:r>
              <w:ins w:id="609" w:author="Zheng, Ce" w:date="2022-07-14T22:20:00Z">
                <m:rPr>
                  <m:sty m:val="bi"/>
                </m:rPr>
                <w:rPr>
                  <w:rFonts w:ascii="Cambria Math" w:eastAsia="SimSun" w:hAnsi="Cambria Math"/>
                  <w:noProof/>
                  <w:sz w:val="32"/>
                  <w:szCs w:val="32"/>
                  <w:highlight w:val="green"/>
                  <w:lang w:eastAsia="zh-CN"/>
                </w:rPr>
                <m:t>remain</m:t>
              </w:ins>
            </m:r>
          </m:sub>
        </m:sSub>
      </m:oMath>
      <w:ins w:id="610" w:author="Zheng, Ce" w:date="2022-07-14T22:20:00Z">
        <w:r w:rsidR="009125E9" w:rsidRPr="00B83480">
          <w:rPr>
            <w:rFonts w:eastAsia="SimSun" w:hAnsi="Times New Roman" w:hint="eastAsia"/>
            <w:noProof/>
            <w:sz w:val="32"/>
            <w:szCs w:val="32"/>
            <w:highlight w:val="green"/>
            <w:lang w:eastAsia="zh-CN"/>
          </w:rPr>
          <w:t>,</w:t>
        </w:r>
        <w:r w:rsidR="009125E9" w:rsidRPr="00B83480">
          <w:rPr>
            <w:rFonts w:eastAsia="SimSun" w:hAnsi="Times New Roman"/>
            <w:noProof/>
            <w:sz w:val="32"/>
            <w:szCs w:val="32"/>
            <w:highlight w:val="green"/>
            <w:lang w:eastAsia="zh-CN"/>
          </w:rPr>
          <w:t xml:space="preserve"> </w:t>
        </w:r>
      </w:ins>
      <m:oMath>
        <m:sSub>
          <m:sSubPr>
            <m:ctrlPr>
              <w:ins w:id="611" w:author="Zheng, Ce" w:date="2022-07-14T22:20:00Z">
                <w:rPr>
                  <w:rFonts w:ascii="Cambria Math" w:eastAsia="SimSun" w:hAnsi="Cambria Math"/>
                  <w:b/>
                  <w:bCs/>
                  <w:i/>
                  <w:noProof/>
                  <w:sz w:val="32"/>
                  <w:szCs w:val="32"/>
                  <w:highlight w:val="green"/>
                  <w:lang w:eastAsia="zh-CN"/>
                </w:rPr>
              </w:ins>
            </m:ctrlPr>
          </m:sSubPr>
          <m:e>
            <m:r>
              <w:ins w:id="612" w:author="Zheng, Ce" w:date="2022-07-14T22:20:00Z">
                <m:rPr>
                  <m:sty m:val="bi"/>
                </m:rPr>
                <w:rPr>
                  <w:rFonts w:ascii="Cambria Math" w:eastAsia="SimSun" w:hAnsi="Cambria Math"/>
                  <w:sz w:val="32"/>
                  <w:szCs w:val="32"/>
                  <w:highlight w:val="green"/>
                  <w:lang w:eastAsia="zh-CN"/>
                </w:rPr>
                <m:t>τ</m:t>
              </w:ins>
            </m:r>
          </m:e>
          <m:sub>
            <m:r>
              <w:ins w:id="613" w:author="Zheng, Ce" w:date="2022-07-14T22:20:00Z">
                <m:rPr>
                  <m:sty m:val="bi"/>
                </m:rPr>
                <w:rPr>
                  <w:rFonts w:ascii="Cambria Math" w:eastAsia="SimSun" w:hAnsi="Cambria Math"/>
                  <w:noProof/>
                  <w:sz w:val="32"/>
                  <w:szCs w:val="32"/>
                  <w:highlight w:val="green"/>
                  <w:lang w:eastAsia="zh-CN"/>
                </w:rPr>
                <m:t>remain</m:t>
              </w:ins>
            </m:r>
          </m:sub>
        </m:sSub>
      </m:oMath>
      <w:ins w:id="614" w:author="Zheng, Ce" w:date="2022-07-14T22:20:00Z">
        <w:r w:rsidR="009125E9" w:rsidRPr="00B83480">
          <w:rPr>
            <w:rFonts w:eastAsia="SimSun" w:hAnsi="Times New Roman"/>
            <w:noProof/>
            <w:sz w:val="32"/>
            <w:szCs w:val="32"/>
            <w:highlight w:val="green"/>
            <w:lang w:eastAsia="zh-CN"/>
          </w:rPr>
          <w:t xml:space="preserve">, </w:t>
        </w:r>
      </w:ins>
      <m:oMath>
        <m:sSub>
          <m:sSubPr>
            <m:ctrlPr>
              <w:ins w:id="615" w:author="Zheng, Ce" w:date="2022-07-14T22:20:00Z">
                <w:rPr>
                  <w:rFonts w:ascii="Cambria Math" w:eastAsia="SimSun" w:hAnsi="Cambria Math"/>
                  <w:b/>
                  <w:bCs/>
                  <w:i/>
                  <w:noProof/>
                  <w:sz w:val="32"/>
                  <w:szCs w:val="32"/>
                  <w:highlight w:val="green"/>
                  <w:lang w:eastAsia="zh-CN"/>
                </w:rPr>
              </w:ins>
            </m:ctrlPr>
          </m:sSubPr>
          <m:e>
            <m:r>
              <w:ins w:id="616" w:author="Zheng, Ce" w:date="2022-07-14T22:20:00Z">
                <m:rPr>
                  <m:sty m:val="bi"/>
                </m:rPr>
                <w:rPr>
                  <w:rFonts w:ascii="Cambria Math" w:eastAsia="SimSun" w:hAnsi="Cambria Math"/>
                  <w:noProof/>
                  <w:sz w:val="32"/>
                  <w:szCs w:val="32"/>
                  <w:highlight w:val="green"/>
                  <w:lang w:eastAsia="zh-CN"/>
                </w:rPr>
                <m:t>T</m:t>
              </w:ins>
            </m:r>
          </m:e>
          <m:sub>
            <m:r>
              <w:ins w:id="617" w:author="Zheng, Ce" w:date="2022-07-14T22:20:00Z">
                <m:rPr>
                  <m:sty m:val="bi"/>
                </m:rPr>
                <w:rPr>
                  <w:rFonts w:ascii="Cambria Math" w:eastAsia="SimSun" w:hAnsi="Cambria Math"/>
                  <w:noProof/>
                  <w:sz w:val="32"/>
                  <w:szCs w:val="32"/>
                  <w:highlight w:val="green"/>
                  <w:lang w:eastAsia="zh-CN"/>
                </w:rPr>
                <m:t>min</m:t>
              </w:ins>
            </m:r>
          </m:sub>
        </m:sSub>
      </m:oMath>
      <w:ins w:id="618" w:author="Zheng, Ce" w:date="2022-07-14T22:20:00Z">
        <w:r w:rsidR="009125E9" w:rsidRPr="00B83480">
          <w:rPr>
            <w:rFonts w:eastAsia="SimSun" w:hAnsi="Times New Roman"/>
            <w:noProof/>
            <w:sz w:val="32"/>
            <w:szCs w:val="32"/>
            <w:highlight w:val="green"/>
            <w:lang w:eastAsia="zh-CN"/>
          </w:rPr>
          <w:t xml:space="preserve">, </w:t>
        </w:r>
      </w:ins>
      <m:oMath>
        <m:sSub>
          <m:sSubPr>
            <m:ctrlPr>
              <w:ins w:id="619" w:author="Zheng, Ce" w:date="2022-07-14T22:20:00Z">
                <w:rPr>
                  <w:rFonts w:ascii="Cambria Math" w:eastAsia="SimSun" w:hAnsi="Cambria Math"/>
                  <w:b/>
                  <w:bCs/>
                  <w:i/>
                  <w:noProof/>
                  <w:sz w:val="32"/>
                  <w:szCs w:val="32"/>
                  <w:highlight w:val="green"/>
                  <w:lang w:eastAsia="zh-CN"/>
                </w:rPr>
              </w:ins>
            </m:ctrlPr>
          </m:sSubPr>
          <m:e>
            <m:r>
              <w:ins w:id="620" w:author="Zheng, Ce" w:date="2022-07-14T22:20:00Z">
                <m:rPr>
                  <m:sty m:val="bi"/>
                </m:rPr>
                <w:rPr>
                  <w:rFonts w:ascii="Cambria Math" w:eastAsia="SimSun" w:hAnsi="Cambria Math"/>
                  <w:noProof/>
                  <w:sz w:val="32"/>
                  <w:szCs w:val="32"/>
                  <w:highlight w:val="green"/>
                  <w:lang w:eastAsia="zh-CN"/>
                </w:rPr>
                <m:t>T</m:t>
              </w:ins>
            </m:r>
          </m:e>
          <m:sub>
            <m:r>
              <w:ins w:id="621" w:author="Zheng, Ce" w:date="2022-07-14T22:20:00Z">
                <m:rPr>
                  <m:sty m:val="bi"/>
                </m:rPr>
                <w:rPr>
                  <w:rFonts w:ascii="Cambria Math" w:eastAsia="SimSun" w:hAnsi="Cambria Math"/>
                  <w:noProof/>
                  <w:sz w:val="32"/>
                  <w:szCs w:val="32"/>
                  <w:highlight w:val="green"/>
                  <w:lang w:eastAsia="zh-CN"/>
                </w:rPr>
                <m:t>1</m:t>
              </w:ins>
            </m:r>
          </m:sub>
        </m:sSub>
      </m:oMath>
      <w:ins w:id="622" w:author="Zheng, Ce" w:date="2022-07-14T22:20:00Z">
        <w:r w:rsidR="009125E9" w:rsidRPr="00B83480">
          <w:rPr>
            <w:rFonts w:eastAsia="SimSun" w:hAnsi="Times New Roman" w:hint="eastAsia"/>
            <w:noProof/>
            <w:sz w:val="32"/>
            <w:szCs w:val="32"/>
            <w:highlight w:val="green"/>
            <w:lang w:eastAsia="zh-CN"/>
          </w:rPr>
          <w:t>,</w:t>
        </w:r>
        <w:r w:rsidR="009125E9" w:rsidRPr="00B83480">
          <w:rPr>
            <w:rFonts w:eastAsia="SimSun" w:hAnsi="Times New Roman"/>
            <w:noProof/>
            <w:sz w:val="32"/>
            <w:szCs w:val="32"/>
            <w:highlight w:val="green"/>
            <w:lang w:eastAsia="zh-CN"/>
          </w:rPr>
          <w:t xml:space="preserve"> </w:t>
        </w:r>
      </w:ins>
      <m:oMath>
        <m:sSub>
          <m:sSubPr>
            <m:ctrlPr>
              <w:ins w:id="623" w:author="Zheng, Ce" w:date="2022-07-14T22:20:00Z">
                <w:rPr>
                  <w:rFonts w:ascii="Cambria Math" w:eastAsia="SimSun" w:hAnsi="Cambria Math"/>
                  <w:b/>
                  <w:bCs/>
                  <w:i/>
                  <w:noProof/>
                  <w:sz w:val="32"/>
                  <w:szCs w:val="32"/>
                  <w:highlight w:val="green"/>
                  <w:lang w:eastAsia="zh-CN"/>
                </w:rPr>
              </w:ins>
            </m:ctrlPr>
          </m:sSubPr>
          <m:e>
            <m:r>
              <w:ins w:id="624" w:author="Zheng, Ce" w:date="2022-07-14T22:20:00Z">
                <m:rPr>
                  <m:sty m:val="bi"/>
                </m:rPr>
                <w:rPr>
                  <w:rFonts w:ascii="Cambria Math" w:eastAsia="SimSun" w:hAnsi="Cambria Math"/>
                  <w:noProof/>
                  <w:sz w:val="32"/>
                  <w:szCs w:val="32"/>
                  <w:highlight w:val="green"/>
                  <w:lang w:eastAsia="zh-CN"/>
                </w:rPr>
                <m:t>T</m:t>
              </w:ins>
            </m:r>
          </m:e>
          <m:sub>
            <m:r>
              <w:ins w:id="625" w:author="Zheng, Ce" w:date="2022-07-14T22:20:00Z">
                <m:rPr>
                  <m:sty m:val="bi"/>
                </m:rPr>
                <w:rPr>
                  <w:rFonts w:ascii="Cambria Math" w:eastAsia="SimSun" w:hAnsi="Cambria Math"/>
                  <w:noProof/>
                  <w:sz w:val="32"/>
                  <w:szCs w:val="32"/>
                  <w:highlight w:val="green"/>
                  <w:lang w:eastAsia="zh-CN"/>
                </w:rPr>
                <m:t>2</m:t>
              </w:ins>
            </m:r>
          </m:sub>
        </m:sSub>
      </m:oMath>
      <w:ins w:id="626" w:author="Zheng, Ce" w:date="2022-07-14T22:20:00Z">
        <w:r w:rsidR="009125E9" w:rsidRPr="00B83480">
          <w:rPr>
            <w:rFonts w:eastAsia="SimSun" w:hAnsi="Times New Roman" w:hint="eastAsia"/>
            <w:noProof/>
            <w:sz w:val="32"/>
            <w:szCs w:val="32"/>
            <w:highlight w:val="green"/>
            <w:lang w:eastAsia="zh-CN"/>
          </w:rPr>
          <w:t>,</w:t>
        </w:r>
        <w:r w:rsidR="009125E9" w:rsidRPr="00B83480">
          <w:rPr>
            <w:rFonts w:eastAsia="SimSun" w:hAnsi="Times New Roman"/>
            <w:noProof/>
            <w:sz w:val="32"/>
            <w:szCs w:val="32"/>
            <w:highlight w:val="green"/>
            <w:lang w:eastAsia="zh-CN"/>
          </w:rPr>
          <w:t xml:space="preserve"> </w:t>
        </w:r>
      </w:ins>
      <m:oMath>
        <m:sSub>
          <m:sSubPr>
            <m:ctrlPr>
              <w:ins w:id="627" w:author="Zheng, Ce" w:date="2022-07-14T22:20:00Z">
                <w:rPr>
                  <w:rFonts w:ascii="Cambria Math" w:eastAsia="SimSun" w:hAnsi="Cambria Math"/>
                  <w:b/>
                  <w:bCs/>
                  <w:i/>
                  <w:noProof/>
                  <w:sz w:val="32"/>
                  <w:szCs w:val="32"/>
                  <w:highlight w:val="green"/>
                  <w:lang w:eastAsia="zh-CN"/>
                </w:rPr>
              </w:ins>
            </m:ctrlPr>
          </m:sSubPr>
          <m:e>
            <m:r>
              <w:ins w:id="628" w:author="Zheng, Ce" w:date="2022-07-14T22:20:00Z">
                <m:rPr>
                  <m:sty m:val="bi"/>
                </m:rPr>
                <w:rPr>
                  <w:rFonts w:ascii="Cambria Math" w:eastAsia="SimSun" w:hAnsi="Cambria Math"/>
                  <w:noProof/>
                  <w:sz w:val="32"/>
                  <w:szCs w:val="32"/>
                  <w:highlight w:val="green"/>
                  <w:lang w:eastAsia="zh-CN"/>
                </w:rPr>
                <m:t>T</m:t>
              </w:ins>
            </m:r>
          </m:e>
          <m:sub>
            <m:r>
              <w:ins w:id="629" w:author="Zheng, Ce" w:date="2022-07-14T22:20:00Z">
                <m:rPr>
                  <m:sty m:val="bi"/>
                </m:rPr>
                <w:rPr>
                  <w:rFonts w:ascii="Cambria Math" w:eastAsia="SimSun" w:hAnsi="Cambria Math"/>
                  <w:noProof/>
                  <w:sz w:val="32"/>
                  <w:szCs w:val="32"/>
                  <w:highlight w:val="green"/>
                  <w:lang w:eastAsia="zh-CN"/>
                </w:rPr>
                <m:t>train</m:t>
              </w:ins>
            </m:r>
          </m:sub>
        </m:sSub>
      </m:oMath>
      <w:ins w:id="630" w:author="Zheng, Ce" w:date="2022-07-14T22:20:00Z">
        <w:r w:rsidR="009125E9" w:rsidRPr="00B83480">
          <w:rPr>
            <w:rFonts w:eastAsia="SimSun" w:hAnsi="Times New Roman" w:hint="eastAsia"/>
            <w:iCs/>
            <w:noProof/>
            <w:sz w:val="32"/>
            <w:szCs w:val="32"/>
            <w:highlight w:val="green"/>
            <w:lang w:eastAsia="zh-CN"/>
          </w:rPr>
          <w:t>,</w:t>
        </w:r>
        <w:r w:rsidR="009125E9" w:rsidRPr="00B83480">
          <w:rPr>
            <w:rFonts w:eastAsia="SimSun" w:hAnsi="Times New Roman"/>
            <w:iCs/>
            <w:noProof/>
            <w:sz w:val="32"/>
            <w:szCs w:val="32"/>
            <w:highlight w:val="green"/>
            <w:lang w:eastAsia="zh-CN"/>
          </w:rPr>
          <w:t xml:space="preserve"> </w:t>
        </w:r>
      </w:ins>
      <m:oMath>
        <m:sSubSup>
          <m:sSubSupPr>
            <m:ctrlPr>
              <w:ins w:id="631" w:author="Zheng, Ce" w:date="2022-07-14T22:20:00Z">
                <w:rPr>
                  <w:rFonts w:ascii="Cambria Math" w:eastAsia="SimSun" w:hAnsi="Cambria Math"/>
                  <w:b/>
                  <w:i/>
                  <w:noProof/>
                  <w:sz w:val="32"/>
                  <w:szCs w:val="32"/>
                  <w:highlight w:val="green"/>
                  <w:lang w:eastAsia="zh-CN"/>
                </w:rPr>
              </w:ins>
            </m:ctrlPr>
          </m:sSubSupPr>
          <m:e>
            <m:r>
              <w:ins w:id="632" w:author="Zheng, Ce" w:date="2022-07-14T22:20:00Z">
                <m:rPr>
                  <m:sty m:val="bi"/>
                </m:rPr>
                <w:rPr>
                  <w:rFonts w:ascii="Cambria Math" w:eastAsia="SimSun" w:hAnsi="Cambria Math"/>
                  <w:noProof/>
                  <w:sz w:val="32"/>
                  <w:szCs w:val="32"/>
                  <w:highlight w:val="green"/>
                  <w:lang w:eastAsia="zh-CN"/>
                </w:rPr>
                <m:t>T</m:t>
              </w:ins>
            </m:r>
          </m:e>
          <m:sub>
            <m:r>
              <w:ins w:id="633" w:author="Zheng, Ce" w:date="2022-07-14T22:20:00Z">
                <m:rPr>
                  <m:sty m:val="bi"/>
                </m:rPr>
                <w:rPr>
                  <w:rFonts w:ascii="Cambria Math" w:eastAsia="SimSun" w:hAnsi="Cambria Math" w:hint="eastAsia"/>
                  <w:noProof/>
                  <w:sz w:val="32"/>
                  <w:szCs w:val="32"/>
                  <w:highlight w:val="green"/>
                  <w:lang w:eastAsia="zh-CN"/>
                </w:rPr>
                <m:t>endure</m:t>
              </w:ins>
            </m:r>
          </m:sub>
          <m:sup>
            <m:r>
              <w:ins w:id="634" w:author="Zheng, Ce" w:date="2022-07-14T22:20:00Z">
                <m:rPr>
                  <m:sty m:val="bi"/>
                </m:rPr>
                <w:rPr>
                  <w:rFonts w:ascii="Cambria Math" w:eastAsia="SimSun" w:hAnsi="Cambria Math" w:hint="eastAsia"/>
                  <w:noProof/>
                  <w:sz w:val="32"/>
                  <w:szCs w:val="32"/>
                  <w:highlight w:val="green"/>
                  <w:lang w:eastAsia="zh-CN"/>
                </w:rPr>
                <m:t>i</m:t>
              </w:ins>
            </m:r>
          </m:sup>
        </m:sSubSup>
      </m:oMath>
      <w:ins w:id="635" w:author="Zheng, Ce" w:date="2022-07-14T22:20:00Z">
        <w:r w:rsidR="009125E9" w:rsidRPr="00B83480">
          <w:rPr>
            <w:rFonts w:eastAsia="SimSun" w:hAnsi="Times New Roman"/>
            <w:b/>
            <w:noProof/>
            <w:sz w:val="32"/>
            <w:szCs w:val="32"/>
            <w:highlight w:val="green"/>
            <w:lang w:eastAsia="zh-CN"/>
          </w:rPr>
          <w:t xml:space="preserve">, </w:t>
        </w:r>
      </w:ins>
      <m:oMath>
        <m:sSubSup>
          <m:sSubSupPr>
            <m:ctrlPr>
              <w:ins w:id="636" w:author="Zheng, Ce" w:date="2022-07-14T22:20:00Z">
                <w:rPr>
                  <w:rFonts w:ascii="Cambria Math" w:eastAsia="SimSun" w:hAnsi="Cambria Math"/>
                  <w:b/>
                  <w:i/>
                  <w:noProof/>
                  <w:sz w:val="32"/>
                  <w:szCs w:val="32"/>
                  <w:highlight w:val="green"/>
                  <w:lang w:eastAsia="zh-CN"/>
                </w:rPr>
              </w:ins>
            </m:ctrlPr>
          </m:sSubSupPr>
          <m:e>
            <m:r>
              <w:ins w:id="637" w:author="Zheng, Ce" w:date="2022-07-14T22:20:00Z">
                <m:rPr>
                  <m:sty m:val="bi"/>
                </m:rPr>
                <w:rPr>
                  <w:rFonts w:ascii="Cambria Math" w:eastAsia="SimSun" w:hAnsi="Cambria Math"/>
                  <w:noProof/>
                  <w:sz w:val="32"/>
                  <w:szCs w:val="32"/>
                  <w:highlight w:val="green"/>
                  <w:lang w:eastAsia="zh-CN"/>
                </w:rPr>
                <m:t>T</m:t>
              </w:ins>
            </m:r>
          </m:e>
          <m:sub>
            <m:r>
              <w:ins w:id="638" w:author="Zheng, Ce" w:date="2022-07-14T22:20:00Z">
                <m:rPr>
                  <m:sty m:val="bi"/>
                </m:rPr>
                <w:rPr>
                  <w:rFonts w:ascii="Cambria Math" w:eastAsia="SimSun" w:hAnsi="Cambria Math"/>
                  <w:noProof/>
                  <w:sz w:val="32"/>
                  <w:szCs w:val="32"/>
                  <w:highlight w:val="green"/>
                  <w:lang w:eastAsia="zh-CN"/>
                </w:rPr>
                <m:t>1</m:t>
              </w:ins>
            </m:r>
          </m:sub>
          <m:sup>
            <m:r>
              <w:ins w:id="639" w:author="Zheng, Ce" w:date="2022-07-14T22:20:00Z">
                <m:rPr>
                  <m:sty m:val="bi"/>
                </m:rPr>
                <w:rPr>
                  <w:rFonts w:ascii="Cambria Math" w:eastAsia="SimSun" w:hAnsi="Cambria Math"/>
                  <w:noProof/>
                  <w:sz w:val="32"/>
                  <w:szCs w:val="32"/>
                  <w:highlight w:val="green"/>
                  <w:lang w:eastAsia="zh-CN"/>
                </w:rPr>
                <m:t>i</m:t>
              </w:ins>
            </m:r>
          </m:sup>
        </m:sSubSup>
      </m:oMath>
      <w:ins w:id="640" w:author="Zheng, Ce" w:date="2022-07-14T22:20:00Z">
        <w:r w:rsidR="009125E9" w:rsidRPr="00B83480">
          <w:rPr>
            <w:rFonts w:ascii="SimSun" w:eastAsia="SimSun" w:hAnsi="SimSun" w:hint="eastAsia"/>
            <w:noProof/>
            <w:sz w:val="32"/>
            <w:szCs w:val="32"/>
            <w:highlight w:val="green"/>
            <w:lang w:eastAsia="zh-CN"/>
          </w:rPr>
          <w:t>,</w:t>
        </w:r>
        <w:r w:rsidR="009125E9" w:rsidRPr="00B83480">
          <w:rPr>
            <w:rFonts w:ascii="SimSun" w:eastAsia="SimSun" w:hAnsi="SimSun"/>
            <w:bCs/>
            <w:noProof/>
            <w:sz w:val="32"/>
            <w:szCs w:val="32"/>
            <w:highlight w:val="green"/>
            <w:lang w:eastAsia="zh-CN"/>
          </w:rPr>
          <w:t xml:space="preserve"> </w:t>
        </w:r>
      </w:ins>
      <m:oMath>
        <m:sSubSup>
          <m:sSubSupPr>
            <m:ctrlPr>
              <w:ins w:id="641" w:author="Zheng, Ce" w:date="2022-07-14T22:20:00Z">
                <w:rPr>
                  <w:rFonts w:ascii="Cambria Math" w:eastAsia="SimSun" w:hAnsi="Cambria Math"/>
                  <w:b/>
                  <w:i/>
                  <w:noProof/>
                  <w:sz w:val="32"/>
                  <w:szCs w:val="32"/>
                  <w:highlight w:val="green"/>
                  <w:lang w:eastAsia="zh-CN"/>
                </w:rPr>
              </w:ins>
            </m:ctrlPr>
          </m:sSubSupPr>
          <m:e>
            <m:r>
              <w:ins w:id="642" w:author="Zheng, Ce" w:date="2022-07-14T22:20:00Z">
                <m:rPr>
                  <m:sty m:val="bi"/>
                </m:rPr>
                <w:rPr>
                  <w:rFonts w:ascii="Cambria Math" w:eastAsia="SimSun" w:hAnsi="Cambria Math"/>
                  <w:noProof/>
                  <w:sz w:val="32"/>
                  <w:szCs w:val="32"/>
                  <w:highlight w:val="green"/>
                  <w:lang w:eastAsia="zh-CN"/>
                </w:rPr>
                <m:t>T</m:t>
              </w:ins>
            </m:r>
          </m:e>
          <m:sub>
            <m:r>
              <w:ins w:id="643" w:author="Zheng, Ce" w:date="2022-07-14T22:20:00Z">
                <m:rPr>
                  <m:sty m:val="bi"/>
                </m:rPr>
                <w:rPr>
                  <w:rFonts w:ascii="Cambria Math" w:eastAsia="SimSun" w:hAnsi="Cambria Math"/>
                  <w:noProof/>
                  <w:sz w:val="32"/>
                  <w:szCs w:val="32"/>
                  <w:highlight w:val="green"/>
                  <w:lang w:eastAsia="zh-CN"/>
                </w:rPr>
                <m:t>2</m:t>
              </w:ins>
            </m:r>
          </m:sub>
          <m:sup>
            <m:r>
              <w:ins w:id="644" w:author="Zheng, Ce" w:date="2022-07-14T22:20:00Z">
                <m:rPr>
                  <m:sty m:val="bi"/>
                </m:rPr>
                <w:rPr>
                  <w:rFonts w:ascii="Cambria Math" w:eastAsia="SimSun" w:hAnsi="Cambria Math"/>
                  <w:noProof/>
                  <w:sz w:val="32"/>
                  <w:szCs w:val="32"/>
                  <w:highlight w:val="green"/>
                  <w:lang w:eastAsia="zh-CN"/>
                </w:rPr>
                <m:t>i</m:t>
              </w:ins>
            </m:r>
          </m:sup>
        </m:sSubSup>
      </m:oMath>
      <w:ins w:id="645" w:author="Zheng, Ce" w:date="2022-07-14T22:20:00Z">
        <w:r w:rsidR="009125E9" w:rsidRPr="00B83480">
          <w:rPr>
            <w:rFonts w:eastAsia="SimSun" w:hAnsi="Times New Roman"/>
            <w:noProof/>
            <w:sz w:val="32"/>
            <w:szCs w:val="32"/>
            <w:highlight w:val="green"/>
            <w:lang w:eastAsia="zh-CN"/>
          </w:rPr>
          <w:t>)</w:t>
        </w:r>
      </w:ins>
      <w:ins w:id="646" w:author="Zheng, Ce" w:date="2022-07-14T22:18:00Z">
        <w:r>
          <w:rPr>
            <w:rFonts w:eastAsia="SimSun" w:hAnsi="Times New Roman" w:hint="eastAsia"/>
            <w:noProof/>
            <w:sz w:val="32"/>
            <w:szCs w:val="32"/>
            <w:highlight w:val="green"/>
            <w:lang w:eastAsia="zh-CN"/>
          </w:rPr>
          <w:t>或状态</w:t>
        </w:r>
        <w:r w:rsidR="00E71DF7">
          <w:rPr>
            <w:rFonts w:eastAsia="SimSun" w:hAnsi="Times New Roman" w:hint="eastAsia"/>
            <w:noProof/>
            <w:sz w:val="32"/>
            <w:szCs w:val="32"/>
            <w:highlight w:val="green"/>
            <w:lang w:eastAsia="zh-CN"/>
          </w:rPr>
          <w:t>信息</w:t>
        </w:r>
      </w:ins>
      <w:ins w:id="647" w:author="Zheng, Ce" w:date="2022-07-14T22:19:00Z">
        <w:r w:rsidR="009125E9">
          <w:rPr>
            <w:rFonts w:eastAsia="SimSun" w:hAnsi="Times New Roman" w:hint="eastAsia"/>
            <w:noProof/>
            <w:sz w:val="32"/>
            <w:szCs w:val="32"/>
            <w:highlight w:val="green"/>
            <w:lang w:eastAsia="zh-CN"/>
          </w:rPr>
          <w:t>(</w:t>
        </w:r>
      </w:ins>
      <m:oMath>
        <m:sSub>
          <m:sSubPr>
            <m:ctrlPr>
              <w:ins w:id="648" w:author="Zheng, Ce" w:date="2022-07-14T22:19:00Z">
                <w:rPr>
                  <w:rFonts w:ascii="Cambria Math" w:eastAsia="SimSun" w:hAnsi="Cambria Math"/>
                  <w:noProof/>
                  <w:sz w:val="32"/>
                  <w:szCs w:val="32"/>
                  <w:highlight w:val="green"/>
                  <w:lang w:eastAsia="zh-CN"/>
                </w:rPr>
              </w:ins>
            </m:ctrlPr>
          </m:sSubPr>
          <m:e>
            <m:r>
              <w:ins w:id="649" w:author="Zheng, Ce" w:date="2022-07-14T22:19:00Z">
                <m:rPr>
                  <m:sty m:val="b"/>
                </m:rPr>
                <w:rPr>
                  <w:rFonts w:ascii="Cambria Math" w:eastAsia="SimSun" w:hAnsi="Cambria Math"/>
                  <w:noProof/>
                  <w:sz w:val="32"/>
                  <w:szCs w:val="32"/>
                  <w:highlight w:val="green"/>
                  <w:lang w:eastAsia="zh-CN"/>
                </w:rPr>
                <m:t>Info</m:t>
              </w:ins>
            </m:r>
            <m:r>
              <w:ins w:id="650" w:author="Zheng, Ce" w:date="2022-07-14T22:19:00Z">
                <m:rPr>
                  <m:sty m:val="p"/>
                </m:rPr>
                <w:rPr>
                  <w:rFonts w:ascii="Cambria Math" w:eastAsia="SimSun" w:hAnsi="Cambria Math"/>
                  <w:noProof/>
                  <w:sz w:val="32"/>
                  <w:szCs w:val="32"/>
                  <w:highlight w:val="green"/>
                  <w:lang w:eastAsia="zh-CN"/>
                </w:rPr>
                <m:t>_</m:t>
              </w:ins>
            </m:r>
            <m:r>
              <w:ins w:id="651" w:author="Zheng, Ce" w:date="2022-07-14T22:19:00Z">
                <m:rPr>
                  <m:sty m:val="b"/>
                </m:rPr>
                <w:rPr>
                  <w:rFonts w:ascii="Cambria Math" w:eastAsia="SimSun" w:hAnsi="Cambria Math"/>
                  <w:noProof/>
                  <w:sz w:val="32"/>
                  <w:szCs w:val="32"/>
                  <w:highlight w:val="green"/>
                  <w:lang w:eastAsia="zh-CN"/>
                </w:rPr>
                <m:t>S</m:t>
              </w:ins>
            </m:r>
          </m:e>
          <m:sub>
            <m:sSub>
              <m:sSubPr>
                <m:ctrlPr>
                  <w:ins w:id="652" w:author="Zheng, Ce" w:date="2022-07-14T22:19:00Z">
                    <w:rPr>
                      <w:rFonts w:ascii="Cambria Math" w:eastAsia="SimSun" w:hAnsi="Cambria Math"/>
                      <w:noProof/>
                      <w:sz w:val="32"/>
                      <w:szCs w:val="32"/>
                      <w:highlight w:val="green"/>
                      <w:lang w:eastAsia="zh-CN"/>
                    </w:rPr>
                  </w:ins>
                </m:ctrlPr>
              </m:sSubPr>
              <m:e>
                <m:r>
                  <w:ins w:id="653" w:author="Zheng, Ce" w:date="2022-07-14T22:19:00Z">
                    <m:rPr>
                      <m:sty m:val="b"/>
                    </m:rPr>
                    <w:rPr>
                      <w:rFonts w:ascii="Cambria Math" w:eastAsia="SimSun" w:hAnsi="Cambria Math" w:hint="eastAsia"/>
                      <w:noProof/>
                      <w:sz w:val="32"/>
                      <w:szCs w:val="32"/>
                      <w:highlight w:val="green"/>
                      <w:lang w:eastAsia="zh-CN"/>
                    </w:rPr>
                    <m:t>U</m:t>
                  </w:ins>
                </m:r>
              </m:e>
              <m:sub>
                <m:r>
                  <w:ins w:id="654" w:author="Zheng, Ce" w:date="2022-07-14T22:19:00Z">
                    <m:rPr>
                      <m:sty m:val="b"/>
                    </m:rPr>
                    <w:rPr>
                      <w:rFonts w:ascii="Cambria Math" w:eastAsia="SimSun" w:hAnsi="Cambria Math"/>
                      <w:noProof/>
                      <w:sz w:val="32"/>
                      <w:szCs w:val="32"/>
                      <w:highlight w:val="green"/>
                      <w:lang w:eastAsia="zh-CN"/>
                    </w:rPr>
                    <m:t>i</m:t>
                  </w:ins>
                </m:r>
              </m:sub>
            </m:sSub>
          </m:sub>
        </m:sSub>
      </m:oMath>
      <w:ins w:id="655" w:author="Zheng, Ce" w:date="2022-07-14T22:19:00Z">
        <w:r w:rsidR="009125E9">
          <w:rPr>
            <w:rFonts w:eastAsia="SimSun" w:hAnsi="Times New Roman"/>
            <w:noProof/>
            <w:sz w:val="32"/>
            <w:szCs w:val="32"/>
            <w:highlight w:val="green"/>
            <w:lang w:eastAsia="zh-CN"/>
          </w:rPr>
          <w:t>)</w:t>
        </w:r>
      </w:ins>
      <w:ins w:id="656" w:author="Zheng, Ce" w:date="2022-07-14T22:18:00Z">
        <w:r w:rsidRPr="00B83480">
          <w:rPr>
            <w:rFonts w:eastAsia="SimSun" w:hAnsi="Times New Roman" w:hint="eastAsia"/>
            <w:noProof/>
            <w:sz w:val="32"/>
            <w:szCs w:val="32"/>
            <w:highlight w:val="green"/>
            <w:lang w:eastAsia="zh-CN"/>
          </w:rPr>
          <w:t>的估计或上报，</w:t>
        </w:r>
        <w:r w:rsidRPr="00B83480">
          <w:rPr>
            <w:rFonts w:eastAsia="SimSun" w:hAnsi="Times New Roman" w:hint="eastAsia"/>
            <w:noProof/>
            <w:sz w:val="32"/>
            <w:szCs w:val="32"/>
            <w:highlight w:val="green"/>
            <w:lang w:eastAsia="zh-CN"/>
          </w:rPr>
          <w:t xml:space="preserve"> </w:t>
        </w:r>
        <w:r w:rsidRPr="00B83480">
          <w:rPr>
            <w:rFonts w:eastAsia="SimSun" w:hAnsi="Times New Roman" w:hint="eastAsia"/>
            <w:noProof/>
            <w:sz w:val="32"/>
            <w:szCs w:val="32"/>
            <w:highlight w:val="green"/>
            <w:lang w:eastAsia="zh-CN"/>
          </w:rPr>
          <w:t>可以周期性的进行，也可由事件触发</w:t>
        </w:r>
      </w:ins>
      <w:ins w:id="657" w:author="Zheng, Ce" w:date="2022-07-15T14:25:00Z">
        <w:r w:rsidR="00876F1E">
          <w:rPr>
            <w:rFonts w:eastAsia="SimSun" w:hAnsi="Times New Roman" w:hint="eastAsia"/>
            <w:noProof/>
            <w:sz w:val="32"/>
            <w:szCs w:val="32"/>
            <w:highlight w:val="green"/>
            <w:lang w:eastAsia="zh-CN"/>
          </w:rPr>
          <w:t>（如</w:t>
        </w:r>
        <w:commentRangeStart w:id="658"/>
        <w:r w:rsidR="00876F1E">
          <w:rPr>
            <w:rFonts w:eastAsia="SimSun" w:hAnsi="Times New Roman" w:hint="eastAsia"/>
            <w:noProof/>
            <w:sz w:val="32"/>
            <w:szCs w:val="32"/>
            <w:highlight w:val="green"/>
            <w:lang w:eastAsia="zh-CN"/>
          </w:rPr>
          <w:t>设备</w:t>
        </w:r>
      </w:ins>
      <w:commentRangeEnd w:id="658"/>
      <w:ins w:id="659" w:author="Zheng, Ce" w:date="2022-08-15T21:34:00Z">
        <w:r w:rsidR="00BB4FCA">
          <w:rPr>
            <w:rStyle w:val="af3"/>
            <w:rFonts w:eastAsia="SimSun" w:hAnsi="Times New Roman"/>
            <w:lang w:val="en-GB" w:eastAsia="en-US"/>
          </w:rPr>
          <w:commentReference w:id="660"/>
        </w:r>
      </w:ins>
      <w:commentRangeStart w:id="661"/>
      <w:commentRangeEnd w:id="661"/>
      <w:ins w:id="662" w:author="Zheng, Ce" w:date="2022-07-15T14:25:00Z">
        <w:r w:rsidR="00876F1E">
          <w:rPr>
            <w:rFonts w:eastAsia="SimSun" w:hAnsi="Times New Roman" w:hint="eastAsia"/>
            <w:noProof/>
            <w:sz w:val="32"/>
            <w:szCs w:val="32"/>
            <w:highlight w:val="green"/>
            <w:lang w:eastAsia="zh-CN"/>
          </w:rPr>
          <w:t>电量低于一定门限）</w:t>
        </w:r>
      </w:ins>
      <w:commentRangeStart w:id="663"/>
      <w:commentRangeEnd w:id="663"/>
      <w:ins w:id="664" w:author="Zheng, Ce" w:date="2022-07-14T22:18:00Z">
        <w:r w:rsidRPr="00B83480">
          <w:rPr>
            <w:rFonts w:eastAsia="SimSun" w:hAnsi="Times New Roman" w:hint="eastAsia"/>
            <w:noProof/>
            <w:sz w:val="32"/>
            <w:szCs w:val="32"/>
            <w:highlight w:val="green"/>
            <w:lang w:eastAsia="zh-CN"/>
          </w:rPr>
          <w:t>。</w:t>
        </w:r>
        <w:commentRangeStart w:id="665"/>
        <w:commentRangeEnd w:id="665"/>
      </w:ins>
    </w:p>
    <w:p w14:paraId="35F7B682" w14:textId="45AF1E28" w:rsidR="0030223A" w:rsidRDefault="0030223A" w:rsidP="006B255F">
      <w:pPr>
        <w:autoSpaceDE w:val="0"/>
        <w:autoSpaceDN w:val="0"/>
        <w:jc w:val="left"/>
        <w:textAlignment w:val="bottom"/>
        <w:rPr>
          <w:rFonts w:eastAsia="SimSun" w:hAnsi="Times New Roman"/>
          <w:noProof/>
          <w:szCs w:val="22"/>
          <w:lang w:eastAsia="zh-CN"/>
        </w:rPr>
      </w:pPr>
      <w:commentRangeStart w:id="660"/>
      <w:commentRangeEnd w:id="660"/>
    </w:p>
    <w:p w14:paraId="50080799" w14:textId="5F1848C1" w:rsidR="00BB5EE2" w:rsidRDefault="00BB5EE2" w:rsidP="006B255F">
      <w:pPr>
        <w:autoSpaceDE w:val="0"/>
        <w:autoSpaceDN w:val="0"/>
        <w:jc w:val="left"/>
        <w:textAlignment w:val="bottom"/>
        <w:rPr>
          <w:rFonts w:eastAsia="SimSun" w:hAnsi="Times New Roman"/>
          <w:noProof/>
          <w:szCs w:val="22"/>
          <w:lang w:eastAsia="zh-CN"/>
        </w:rPr>
      </w:pPr>
    </w:p>
    <w:p w14:paraId="41ABFB97" w14:textId="77777777" w:rsidR="00BB5EE2" w:rsidRDefault="00BB5EE2" w:rsidP="006B255F">
      <w:pPr>
        <w:autoSpaceDE w:val="0"/>
        <w:autoSpaceDN w:val="0"/>
        <w:jc w:val="left"/>
        <w:textAlignment w:val="bottom"/>
        <w:rPr>
          <w:rFonts w:eastAsia="SimSun" w:hAnsi="Times New Roman"/>
          <w:noProof/>
          <w:szCs w:val="22"/>
          <w:lang w:eastAsia="zh-CN"/>
        </w:rPr>
      </w:pPr>
    </w:p>
    <w:p w14:paraId="4BF7D3FA" w14:textId="77777777" w:rsidR="0030223A" w:rsidRDefault="0030223A" w:rsidP="006B255F">
      <w:pPr>
        <w:autoSpaceDE w:val="0"/>
        <w:autoSpaceDN w:val="0"/>
        <w:jc w:val="left"/>
        <w:textAlignment w:val="bottom"/>
        <w:rPr>
          <w:rFonts w:eastAsia="SimSun" w:hAnsi="Times New Roman"/>
          <w:noProof/>
          <w:szCs w:val="22"/>
          <w:lang w:eastAsia="zh-CN"/>
        </w:rPr>
      </w:pPr>
    </w:p>
    <w:p w14:paraId="3D264343" w14:textId="33538C04" w:rsidR="00794169" w:rsidRPr="0011234E" w:rsidRDefault="00794169" w:rsidP="006B255F">
      <w:pPr>
        <w:autoSpaceDE w:val="0"/>
        <w:autoSpaceDN w:val="0"/>
        <w:jc w:val="left"/>
        <w:textAlignment w:val="bottom"/>
        <w:rPr>
          <w:rFonts w:eastAsia="SimSun" w:hAnsi="Times New Roman"/>
          <w:b/>
          <w:bCs/>
          <w:noProof/>
          <w:sz w:val="28"/>
          <w:szCs w:val="28"/>
          <w:highlight w:val="green"/>
          <w:lang w:eastAsia="zh-CN"/>
        </w:rPr>
      </w:pPr>
      <w:r w:rsidRPr="0011234E">
        <w:rPr>
          <w:rFonts w:eastAsia="SimSun" w:hAnsi="Times New Roman" w:hint="eastAsia"/>
          <w:b/>
          <w:bCs/>
          <w:noProof/>
          <w:sz w:val="28"/>
          <w:szCs w:val="28"/>
          <w:highlight w:val="green"/>
          <w:lang w:eastAsia="zh-CN"/>
        </w:rPr>
        <w:t>补充：</w:t>
      </w:r>
      <w:r w:rsidRPr="0011234E">
        <w:rPr>
          <w:rFonts w:eastAsia="SimSun" w:hAnsi="Times New Roman" w:hint="eastAsia"/>
          <w:b/>
          <w:bCs/>
          <w:noProof/>
          <w:sz w:val="28"/>
          <w:szCs w:val="28"/>
          <w:highlight w:val="green"/>
          <w:lang w:eastAsia="zh-CN"/>
        </w:rPr>
        <w:t xml:space="preserve"> </w:t>
      </w:r>
      <w:r w:rsidRPr="0011234E">
        <w:rPr>
          <w:rFonts w:eastAsia="SimSun" w:hAnsi="Times New Roman" w:hint="eastAsia"/>
          <w:b/>
          <w:bCs/>
          <w:noProof/>
          <w:sz w:val="28"/>
          <w:szCs w:val="28"/>
          <w:highlight w:val="green"/>
          <w:lang w:eastAsia="zh-CN"/>
        </w:rPr>
        <w:t>分布式计算</w:t>
      </w:r>
      <w:r w:rsidRPr="0011234E">
        <w:rPr>
          <w:rFonts w:eastAsia="SimSun" w:hAnsi="Times New Roman" w:hint="eastAsia"/>
          <w:b/>
          <w:bCs/>
          <w:noProof/>
          <w:sz w:val="28"/>
          <w:szCs w:val="28"/>
          <w:highlight w:val="green"/>
          <w:lang w:eastAsia="zh-CN"/>
        </w:rPr>
        <w:t xml:space="preserve"> </w:t>
      </w:r>
      <w:commentRangeStart w:id="666"/>
      <w:r w:rsidRPr="0011234E">
        <w:rPr>
          <w:rFonts w:eastAsia="SimSun" w:hAnsi="Times New Roman" w:hint="eastAsia"/>
          <w:b/>
          <w:bCs/>
          <w:noProof/>
          <w:sz w:val="28"/>
          <w:szCs w:val="28"/>
          <w:highlight w:val="green"/>
          <w:lang w:eastAsia="zh-CN"/>
        </w:rPr>
        <w:t>Map</w:t>
      </w:r>
      <w:r w:rsidRPr="0011234E">
        <w:rPr>
          <w:rFonts w:eastAsia="SimSun" w:hAnsi="Times New Roman"/>
          <w:b/>
          <w:bCs/>
          <w:noProof/>
          <w:sz w:val="28"/>
          <w:szCs w:val="28"/>
          <w:highlight w:val="green"/>
          <w:lang w:eastAsia="zh-CN"/>
        </w:rPr>
        <w:t>Reduce</w:t>
      </w:r>
      <w:commentRangeEnd w:id="666"/>
      <w:r w:rsidR="00C60A1D">
        <w:rPr>
          <w:rStyle w:val="af3"/>
          <w:rFonts w:eastAsia="SimSun" w:hAnsi="Times New Roman"/>
          <w:lang w:val="en-GB" w:eastAsia="en-US"/>
        </w:rPr>
        <w:commentReference w:id="666"/>
      </w:r>
    </w:p>
    <w:p w14:paraId="67EF0B38" w14:textId="77777777" w:rsidR="00903108" w:rsidRPr="0011234E" w:rsidRDefault="00E5489F" w:rsidP="006B255F">
      <w:pPr>
        <w:autoSpaceDE w:val="0"/>
        <w:autoSpaceDN w:val="0"/>
        <w:jc w:val="left"/>
        <w:textAlignment w:val="bottom"/>
        <w:rPr>
          <w:rFonts w:eastAsia="SimSun" w:hAnsi="Times New Roman"/>
          <w:noProof/>
          <w:szCs w:val="22"/>
          <w:highlight w:val="green"/>
          <w:lang w:eastAsia="zh-CN"/>
        </w:rPr>
      </w:pPr>
      <w:r w:rsidRPr="0011234E">
        <w:rPr>
          <w:rFonts w:eastAsia="SimSun" w:hAnsi="Times New Roman"/>
          <w:noProof/>
          <w:szCs w:val="22"/>
          <w:highlight w:val="green"/>
          <w:lang w:eastAsia="zh-CN"/>
        </w:rPr>
        <w:t xml:space="preserve">MapReduce </w:t>
      </w:r>
      <w:r w:rsidRPr="0011234E">
        <w:rPr>
          <w:rFonts w:eastAsia="SimSun" w:hAnsi="Times New Roman" w:hint="eastAsia"/>
          <w:noProof/>
          <w:szCs w:val="22"/>
          <w:highlight w:val="green"/>
          <w:lang w:eastAsia="zh-CN"/>
        </w:rPr>
        <w:t>分为</w:t>
      </w:r>
      <w:r w:rsidRPr="0011234E">
        <w:rPr>
          <w:rFonts w:eastAsia="SimSun" w:hAnsi="Times New Roman"/>
          <w:noProof/>
          <w:szCs w:val="22"/>
          <w:highlight w:val="green"/>
          <w:lang w:eastAsia="zh-CN"/>
        </w:rPr>
        <w:t xml:space="preserve"> Map </w:t>
      </w:r>
      <w:r w:rsidRPr="0011234E">
        <w:rPr>
          <w:rFonts w:eastAsia="SimSun" w:hAnsi="Times New Roman" w:hint="eastAsia"/>
          <w:noProof/>
          <w:szCs w:val="22"/>
          <w:highlight w:val="green"/>
          <w:lang w:eastAsia="zh-CN"/>
        </w:rPr>
        <w:t>和</w:t>
      </w:r>
      <w:r w:rsidRPr="0011234E">
        <w:rPr>
          <w:rFonts w:eastAsia="SimSun" w:hAnsi="Times New Roman"/>
          <w:noProof/>
          <w:szCs w:val="22"/>
          <w:highlight w:val="green"/>
          <w:lang w:eastAsia="zh-CN"/>
        </w:rPr>
        <w:t xml:space="preserve"> Reduce </w:t>
      </w:r>
      <w:r w:rsidRPr="0011234E">
        <w:rPr>
          <w:rFonts w:eastAsia="SimSun" w:hAnsi="Times New Roman" w:hint="eastAsia"/>
          <w:noProof/>
          <w:szCs w:val="22"/>
          <w:highlight w:val="green"/>
          <w:lang w:eastAsia="zh-CN"/>
        </w:rPr>
        <w:t>两个核心阶段</w:t>
      </w:r>
      <w:r w:rsidR="00903108" w:rsidRPr="0011234E">
        <w:rPr>
          <w:rFonts w:eastAsia="SimSun" w:hAnsi="Times New Roman" w:hint="eastAsia"/>
          <w:noProof/>
          <w:szCs w:val="22"/>
          <w:highlight w:val="green"/>
          <w:lang w:eastAsia="zh-CN"/>
        </w:rPr>
        <w:t>：</w:t>
      </w:r>
    </w:p>
    <w:p w14:paraId="0614285F" w14:textId="3DCF11B0" w:rsidR="00903108" w:rsidRPr="0011234E" w:rsidRDefault="00E5489F" w:rsidP="006B255F">
      <w:pPr>
        <w:autoSpaceDE w:val="0"/>
        <w:autoSpaceDN w:val="0"/>
        <w:jc w:val="left"/>
        <w:textAlignment w:val="bottom"/>
        <w:rPr>
          <w:rFonts w:eastAsia="SimSun" w:hAnsi="Times New Roman"/>
          <w:noProof/>
          <w:szCs w:val="22"/>
          <w:highlight w:val="green"/>
          <w:lang w:eastAsia="zh-CN"/>
        </w:rPr>
      </w:pPr>
      <w:r w:rsidRPr="0011234E">
        <w:rPr>
          <w:rFonts w:eastAsia="SimSun" w:hAnsi="Times New Roman"/>
          <w:noProof/>
          <w:szCs w:val="22"/>
          <w:highlight w:val="green"/>
          <w:lang w:eastAsia="zh-CN"/>
        </w:rPr>
        <w:t xml:space="preserve">Map </w:t>
      </w:r>
      <w:r w:rsidRPr="0011234E">
        <w:rPr>
          <w:rFonts w:eastAsia="SimSun" w:hAnsi="Times New Roman" w:hint="eastAsia"/>
          <w:noProof/>
          <w:szCs w:val="22"/>
          <w:highlight w:val="green"/>
          <w:lang w:eastAsia="zh-CN"/>
        </w:rPr>
        <w:t>对应“分”，即把复杂的任务分解为若干个“简单的任务”执行；</w:t>
      </w:r>
      <w:r w:rsidR="00903108" w:rsidRPr="0011234E">
        <w:rPr>
          <w:rFonts w:eastAsia="SimSun" w:hAnsi="Times New Roman" w:hint="eastAsia"/>
          <w:noProof/>
          <w:szCs w:val="22"/>
          <w:highlight w:val="green"/>
          <w:lang w:eastAsia="zh-CN"/>
        </w:rPr>
        <w:t>（对应于联邦学习的本地模型计算与更新）</w:t>
      </w:r>
    </w:p>
    <w:p w14:paraId="272F4375" w14:textId="1200F9D2" w:rsidR="00D11B83" w:rsidRDefault="00E5489F" w:rsidP="006B255F">
      <w:pPr>
        <w:autoSpaceDE w:val="0"/>
        <w:autoSpaceDN w:val="0"/>
        <w:jc w:val="left"/>
        <w:textAlignment w:val="bottom"/>
        <w:rPr>
          <w:rFonts w:eastAsia="SimSun" w:hAnsi="Times New Roman"/>
          <w:noProof/>
          <w:szCs w:val="22"/>
          <w:lang w:eastAsia="zh-CN"/>
        </w:rPr>
      </w:pPr>
      <w:r w:rsidRPr="0011234E">
        <w:rPr>
          <w:rFonts w:eastAsia="SimSun" w:hAnsi="Times New Roman"/>
          <w:noProof/>
          <w:szCs w:val="22"/>
          <w:highlight w:val="green"/>
          <w:lang w:eastAsia="zh-CN"/>
        </w:rPr>
        <w:lastRenderedPageBreak/>
        <w:t xml:space="preserve">Reduce </w:t>
      </w:r>
      <w:r w:rsidRPr="0011234E">
        <w:rPr>
          <w:rFonts w:eastAsia="SimSun" w:hAnsi="Times New Roman" w:hint="eastAsia"/>
          <w:noProof/>
          <w:szCs w:val="22"/>
          <w:highlight w:val="green"/>
          <w:lang w:eastAsia="zh-CN"/>
        </w:rPr>
        <w:t>对应着“合”，即对</w:t>
      </w:r>
      <w:r w:rsidRPr="0011234E">
        <w:rPr>
          <w:rFonts w:eastAsia="SimSun" w:hAnsi="Times New Roman"/>
          <w:noProof/>
          <w:szCs w:val="22"/>
          <w:highlight w:val="green"/>
          <w:lang w:eastAsia="zh-CN"/>
        </w:rPr>
        <w:t xml:space="preserve"> Map </w:t>
      </w:r>
      <w:r w:rsidRPr="0011234E">
        <w:rPr>
          <w:rFonts w:eastAsia="SimSun" w:hAnsi="Times New Roman" w:hint="eastAsia"/>
          <w:noProof/>
          <w:szCs w:val="22"/>
          <w:highlight w:val="green"/>
          <w:lang w:eastAsia="zh-CN"/>
        </w:rPr>
        <w:t>阶段的结果进行汇总。</w:t>
      </w:r>
      <w:r w:rsidR="00A06E92" w:rsidRPr="0011234E">
        <w:rPr>
          <w:rFonts w:eastAsia="SimSun" w:hAnsi="Times New Roman" w:hint="eastAsia"/>
          <w:noProof/>
          <w:szCs w:val="22"/>
          <w:highlight w:val="green"/>
          <w:lang w:eastAsia="zh-CN"/>
        </w:rPr>
        <w:t>（对应于联邦学习的全局模型聚合）</w:t>
      </w:r>
    </w:p>
    <w:p w14:paraId="0465146B" w14:textId="168F2B3C" w:rsidR="00794169" w:rsidRDefault="00F543D9" w:rsidP="006B255F">
      <w:pPr>
        <w:autoSpaceDE w:val="0"/>
        <w:autoSpaceDN w:val="0"/>
        <w:jc w:val="left"/>
        <w:textAlignment w:val="bottom"/>
        <w:rPr>
          <w:rFonts w:eastAsia="SimSun" w:hAnsi="Times New Roman"/>
          <w:noProof/>
          <w:szCs w:val="22"/>
          <w:lang w:eastAsia="zh-CN"/>
        </w:rPr>
      </w:pPr>
      <w:r>
        <w:rPr>
          <w:noProof/>
        </w:rPr>
        <w:drawing>
          <wp:inline distT="0" distB="0" distL="0" distR="0" wp14:anchorId="11AF0820" wp14:editId="7134C634">
            <wp:extent cx="6410325" cy="562927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10325" cy="5629275"/>
                    </a:xfrm>
                    <a:prstGeom prst="rect">
                      <a:avLst/>
                    </a:prstGeom>
                    <a:noFill/>
                    <a:ln>
                      <a:noFill/>
                    </a:ln>
                  </pic:spPr>
                </pic:pic>
              </a:graphicData>
            </a:graphic>
          </wp:inline>
        </w:drawing>
      </w:r>
      <w:r>
        <w:rPr>
          <w:noProof/>
        </w:rPr>
        <w:t xml:space="preserve"> </w:t>
      </w:r>
    </w:p>
    <w:p w14:paraId="166534E8" w14:textId="228031EE" w:rsidR="00794169" w:rsidRDefault="00C928B1" w:rsidP="0086404E">
      <w:pPr>
        <w:autoSpaceDE w:val="0"/>
        <w:autoSpaceDN w:val="0"/>
        <w:jc w:val="center"/>
        <w:textAlignment w:val="bottom"/>
        <w:rPr>
          <w:rFonts w:eastAsia="SimSun" w:hAnsi="Times New Roman"/>
          <w:noProof/>
          <w:szCs w:val="22"/>
          <w:lang w:eastAsia="zh-CN"/>
        </w:rPr>
      </w:pPr>
      <w:r>
        <w:rPr>
          <w:rFonts w:eastAsia="SimSun" w:hAnsi="Times New Roman" w:hint="eastAsia"/>
          <w:noProof/>
          <w:szCs w:val="22"/>
          <w:lang w:eastAsia="zh-CN"/>
        </w:rPr>
        <w:t>图</w:t>
      </w:r>
      <w:r>
        <w:rPr>
          <w:rFonts w:eastAsia="SimSun" w:hAnsi="Times New Roman" w:hint="eastAsia"/>
          <w:noProof/>
          <w:szCs w:val="22"/>
          <w:lang w:eastAsia="zh-CN"/>
        </w:rPr>
        <w:t>1</w:t>
      </w:r>
      <w:r>
        <w:rPr>
          <w:rFonts w:eastAsia="SimSun" w:hAnsi="Times New Roman"/>
          <w:noProof/>
          <w:szCs w:val="22"/>
          <w:lang w:eastAsia="zh-CN"/>
        </w:rPr>
        <w:t>4</w:t>
      </w:r>
    </w:p>
    <w:p w14:paraId="16023FF7" w14:textId="6F5C963C" w:rsidR="001376EF" w:rsidRDefault="001376EF" w:rsidP="006B255F">
      <w:pPr>
        <w:autoSpaceDE w:val="0"/>
        <w:autoSpaceDN w:val="0"/>
        <w:jc w:val="left"/>
        <w:textAlignment w:val="bottom"/>
        <w:rPr>
          <w:rFonts w:ascii="SimSun" w:eastAsia="SimSun" w:hAnsi="SimSun"/>
          <w:noProof/>
          <w:szCs w:val="22"/>
          <w:lang w:eastAsia="zh-CN"/>
        </w:rPr>
      </w:pPr>
    </w:p>
    <w:p w14:paraId="4DFC5BC8" w14:textId="6559D55B" w:rsidR="001376EF" w:rsidRDefault="001376EF" w:rsidP="006B255F">
      <w:pPr>
        <w:autoSpaceDE w:val="0"/>
        <w:autoSpaceDN w:val="0"/>
        <w:jc w:val="left"/>
        <w:textAlignment w:val="bottom"/>
        <w:rPr>
          <w:rFonts w:ascii="SimSun" w:eastAsia="SimSun" w:hAnsi="SimSun"/>
          <w:noProof/>
          <w:szCs w:val="22"/>
          <w:lang w:eastAsia="zh-CN"/>
        </w:rPr>
      </w:pPr>
    </w:p>
    <w:p w14:paraId="7AC7E3CC" w14:textId="77777777" w:rsidR="009D6C05" w:rsidRPr="006513D9" w:rsidRDefault="009D6C05" w:rsidP="009D6C05">
      <w:pPr>
        <w:autoSpaceDE w:val="0"/>
        <w:autoSpaceDN w:val="0"/>
        <w:jc w:val="left"/>
        <w:textAlignment w:val="bottom"/>
        <w:rPr>
          <w:ins w:id="667" w:author="Zheng, Ce" w:date="2022-07-14T22:21:00Z"/>
          <w:rFonts w:ascii="SimSun" w:eastAsia="SimSun" w:hAnsi="SimSun"/>
          <w:b/>
          <w:bCs/>
          <w:noProof/>
          <w:sz w:val="56"/>
          <w:szCs w:val="56"/>
          <w:lang w:eastAsia="zh-CN"/>
        </w:rPr>
      </w:pPr>
      <w:ins w:id="668" w:author="Zheng, Ce" w:date="2022-07-14T22:21:00Z">
        <w:r w:rsidRPr="006513D9">
          <w:rPr>
            <w:rFonts w:ascii="SimSun" w:eastAsia="SimSun" w:hAnsi="SimSun" w:hint="eastAsia"/>
            <w:b/>
            <w:bCs/>
            <w:noProof/>
            <w:sz w:val="44"/>
            <w:szCs w:val="44"/>
            <w:highlight w:val="green"/>
            <w:lang w:eastAsia="zh-CN"/>
          </w:rPr>
          <w:t>联邦学习用例 （</w:t>
        </w:r>
        <w:r w:rsidRPr="006513D9">
          <w:rPr>
            <w:rFonts w:eastAsia="SimSun" w:hAnsi="Times New Roman"/>
            <w:b/>
            <w:bCs/>
            <w:noProof/>
            <w:sz w:val="44"/>
            <w:szCs w:val="44"/>
            <w:highlight w:val="green"/>
            <w:lang w:eastAsia="zh-CN"/>
          </w:rPr>
          <w:t xml:space="preserve">Use </w:t>
        </w:r>
        <w:commentRangeStart w:id="669"/>
        <w:r w:rsidRPr="006513D9">
          <w:rPr>
            <w:rFonts w:eastAsia="SimSun" w:hAnsi="Times New Roman"/>
            <w:b/>
            <w:bCs/>
            <w:noProof/>
            <w:sz w:val="44"/>
            <w:szCs w:val="44"/>
            <w:highlight w:val="green"/>
            <w:lang w:eastAsia="zh-CN"/>
          </w:rPr>
          <w:t>Cases</w:t>
        </w:r>
      </w:ins>
      <w:commentRangeEnd w:id="669"/>
      <w:ins w:id="670" w:author="Zheng, Ce" w:date="2022-07-15T14:25:00Z">
        <w:r w:rsidR="006B6ECD" w:rsidRPr="006513D9">
          <w:rPr>
            <w:rStyle w:val="af3"/>
            <w:rFonts w:eastAsia="SimSun" w:hAnsi="Times New Roman"/>
            <w:sz w:val="22"/>
            <w:szCs w:val="28"/>
            <w:lang w:val="en-GB" w:eastAsia="en-US"/>
          </w:rPr>
          <w:commentReference w:id="671"/>
        </w:r>
      </w:ins>
      <w:commentRangeStart w:id="672"/>
      <w:commentRangeEnd w:id="672"/>
      <w:ins w:id="673" w:author="Zheng, Ce" w:date="2022-07-14T22:21:00Z">
        <w:r w:rsidRPr="006513D9">
          <w:rPr>
            <w:rFonts w:ascii="SimSun" w:eastAsia="SimSun" w:hAnsi="SimSun" w:hint="eastAsia"/>
            <w:b/>
            <w:bCs/>
            <w:noProof/>
            <w:sz w:val="44"/>
            <w:szCs w:val="44"/>
            <w:highlight w:val="green"/>
            <w:lang w:eastAsia="zh-CN"/>
          </w:rPr>
          <w:t>）</w:t>
        </w:r>
        <w:commentRangeStart w:id="674"/>
        <w:commentRangeEnd w:id="674"/>
        <w:r w:rsidRPr="006513D9">
          <w:rPr>
            <w:rFonts w:ascii="SimSun" w:eastAsia="SimSun" w:hAnsi="SimSun" w:hint="eastAsia"/>
            <w:b/>
            <w:bCs/>
            <w:noProof/>
            <w:sz w:val="44"/>
            <w:szCs w:val="44"/>
            <w:highlight w:val="green"/>
            <w:lang w:eastAsia="zh-CN"/>
          </w:rPr>
          <w:t>:</w:t>
        </w:r>
        <w:commentRangeStart w:id="675"/>
        <w:commentRangeEnd w:id="675"/>
      </w:ins>
    </w:p>
    <w:p w14:paraId="617AF41B" w14:textId="77777777" w:rsidR="009D6C05" w:rsidRDefault="009D6C05" w:rsidP="009D6C05">
      <w:pPr>
        <w:autoSpaceDE w:val="0"/>
        <w:autoSpaceDN w:val="0"/>
        <w:jc w:val="left"/>
        <w:textAlignment w:val="bottom"/>
        <w:rPr>
          <w:ins w:id="676" w:author="Zheng, Ce" w:date="2022-07-14T22:21:00Z"/>
          <w:rFonts w:ascii="SimSun" w:eastAsia="SimSun" w:hAnsi="SimSun"/>
          <w:noProof/>
          <w:szCs w:val="22"/>
          <w:lang w:eastAsia="zh-CN"/>
        </w:rPr>
      </w:pPr>
      <w:commentRangeStart w:id="677"/>
      <w:commentRangeEnd w:id="677"/>
    </w:p>
    <w:p w14:paraId="44F39855" w14:textId="77DF14FA" w:rsidR="009D6C05" w:rsidRPr="009D6C05" w:rsidRDefault="009D6C05" w:rsidP="009D6C05">
      <w:pPr>
        <w:pStyle w:val="af0"/>
        <w:numPr>
          <w:ilvl w:val="0"/>
          <w:numId w:val="46"/>
        </w:numPr>
        <w:autoSpaceDE w:val="0"/>
        <w:autoSpaceDN w:val="0"/>
        <w:ind w:firstLineChars="0"/>
        <w:jc w:val="left"/>
        <w:textAlignment w:val="bottom"/>
        <w:rPr>
          <w:ins w:id="678" w:author="Zheng, Ce" w:date="2022-07-14T22:21:00Z"/>
          <w:rFonts w:eastAsia="SimSun" w:hAnsi="Times New Roman"/>
          <w:b/>
          <w:bCs/>
          <w:noProof/>
          <w:szCs w:val="22"/>
          <w:highlight w:val="green"/>
          <w:lang w:eastAsia="zh-CN"/>
        </w:rPr>
      </w:pPr>
      <w:commentRangeStart w:id="679"/>
      <w:commentRangeEnd w:id="679"/>
      <w:ins w:id="680" w:author="Zheng, Ce" w:date="2022-07-14T22:21:00Z">
        <w:r w:rsidRPr="009D6C05">
          <w:rPr>
            <w:rFonts w:eastAsia="SimSun" w:hAnsi="Times New Roman"/>
            <w:b/>
            <w:bCs/>
            <w:noProof/>
            <w:szCs w:val="22"/>
            <w:highlight w:val="green"/>
            <w:lang w:eastAsia="zh-CN"/>
          </w:rPr>
          <w:t>与</w:t>
        </w:r>
        <w:commentRangeStart w:id="681"/>
        <w:commentRangeEnd w:id="681"/>
        <w:r w:rsidRPr="009D6C05">
          <w:rPr>
            <w:rFonts w:eastAsia="SimSun" w:hAnsi="Times New Roman"/>
            <w:b/>
            <w:bCs/>
            <w:noProof/>
            <w:szCs w:val="22"/>
            <w:highlight w:val="green"/>
            <w:lang w:eastAsia="zh-CN"/>
          </w:rPr>
          <w:t xml:space="preserve">SPS(Semi-Persistent Scheduling) </w:t>
        </w:r>
        <w:commentRangeStart w:id="682"/>
        <w:commentRangeEnd w:id="682"/>
        <w:r w:rsidRPr="009D6C05">
          <w:rPr>
            <w:rFonts w:eastAsiaTheme="minorEastAsia" w:hAnsi="Times New Roman"/>
            <w:b/>
            <w:bCs/>
            <w:highlight w:val="green"/>
            <w:lang w:eastAsia="zh-CN"/>
          </w:rPr>
          <w:t>半静态调度</w:t>
        </w:r>
        <w:commentRangeStart w:id="683"/>
        <w:commentRangeEnd w:id="683"/>
        <w:r w:rsidRPr="009D6C05">
          <w:rPr>
            <w:rFonts w:eastAsiaTheme="minorEastAsia" w:hAnsi="Times New Roman"/>
            <w:b/>
            <w:bCs/>
            <w:highlight w:val="green"/>
            <w:lang w:eastAsia="zh-CN"/>
          </w:rPr>
          <w:t xml:space="preserve"> </w:t>
        </w:r>
        <w:commentRangeStart w:id="684"/>
        <w:commentRangeEnd w:id="684"/>
        <w:r w:rsidRPr="009D6C05">
          <w:rPr>
            <w:rFonts w:eastAsia="SimSun" w:hAnsi="Times New Roman"/>
            <w:b/>
            <w:bCs/>
            <w:noProof/>
            <w:szCs w:val="22"/>
            <w:highlight w:val="green"/>
            <w:lang w:eastAsia="zh-CN"/>
          </w:rPr>
          <w:t>结合</w:t>
        </w:r>
        <w:commentRangeStart w:id="685"/>
        <w:commentRangeEnd w:id="685"/>
      </w:ins>
    </w:p>
    <w:p w14:paraId="5027DDA1" w14:textId="5884C29B" w:rsidR="009D6C05" w:rsidRPr="00A2554A" w:rsidRDefault="001D4F63" w:rsidP="009D6C05">
      <w:pPr>
        <w:autoSpaceDE w:val="0"/>
        <w:autoSpaceDN w:val="0"/>
        <w:jc w:val="left"/>
        <w:textAlignment w:val="bottom"/>
        <w:rPr>
          <w:ins w:id="686" w:author="Zheng, Ce" w:date="2022-07-14T22:21:00Z"/>
          <w:rFonts w:eastAsia="SimSun" w:hAnsi="Times New Roman"/>
          <w:b/>
          <w:bCs/>
          <w:noProof/>
          <w:szCs w:val="22"/>
          <w:lang w:eastAsia="zh-CN"/>
        </w:rPr>
      </w:pPr>
      <w:commentRangeStart w:id="687"/>
      <w:commentRangeEnd w:id="687"/>
      <w:ins w:id="688" w:author="Sun, Chen" w:date="2022-07-18T10:22:00Z">
        <w:r>
          <w:rPr>
            <w:rFonts w:eastAsia="SimSun" w:hAnsi="Times New Roman" w:hint="eastAsia"/>
            <w:b/>
            <w:bCs/>
            <w:noProof/>
            <w:szCs w:val="22"/>
            <w:lang w:eastAsia="zh-CN"/>
          </w:rPr>
          <w:t>SPS</w:t>
        </w:r>
        <w:commentRangeStart w:id="689"/>
        <w:commentRangeEnd w:id="689"/>
        <w:r>
          <w:rPr>
            <w:rFonts w:eastAsia="SimSun" w:hAnsi="Times New Roman" w:hint="eastAsia"/>
            <w:b/>
            <w:bCs/>
            <w:noProof/>
            <w:szCs w:val="22"/>
            <w:lang w:eastAsia="zh-CN"/>
          </w:rPr>
          <w:t>的</w:t>
        </w:r>
      </w:ins>
      <w:commentRangeStart w:id="690"/>
      <w:commentRangeEnd w:id="690"/>
      <w:ins w:id="691" w:author="Zheng, Ce" w:date="2022-07-14T22:21:00Z">
        <w:r w:rsidR="009D6C05" w:rsidRPr="00A2554A">
          <w:rPr>
            <w:rFonts w:eastAsia="SimSun" w:hAnsi="Times New Roman"/>
            <w:b/>
            <w:bCs/>
            <w:noProof/>
            <w:szCs w:val="22"/>
            <w:lang w:eastAsia="zh-CN"/>
          </w:rPr>
          <w:t>基本原理</w:t>
        </w:r>
      </w:ins>
      <w:commentRangeStart w:id="692"/>
      <w:commentRangeEnd w:id="692"/>
      <w:ins w:id="693" w:author="Sun, Chen" w:date="2022-07-18T10:22:00Z">
        <w:r>
          <w:rPr>
            <w:rFonts w:eastAsia="SimSun" w:hAnsi="Times New Roman" w:hint="eastAsia"/>
            <w:b/>
            <w:bCs/>
            <w:noProof/>
            <w:szCs w:val="22"/>
            <w:lang w:eastAsia="zh-CN"/>
          </w:rPr>
          <w:t>如下</w:t>
        </w:r>
      </w:ins>
      <w:commentRangeStart w:id="694"/>
      <w:commentRangeEnd w:id="694"/>
    </w:p>
    <w:p w14:paraId="246E40C8" w14:textId="77777777" w:rsidR="009D6C05" w:rsidRPr="00A2554A" w:rsidRDefault="009D6C05" w:rsidP="009D6C05">
      <w:pPr>
        <w:autoSpaceDE w:val="0"/>
        <w:autoSpaceDN w:val="0"/>
        <w:jc w:val="left"/>
        <w:textAlignment w:val="bottom"/>
        <w:rPr>
          <w:ins w:id="695" w:author="Zheng, Ce" w:date="2022-07-14T22:21:00Z"/>
          <w:rFonts w:eastAsia="SimSun" w:hAnsi="Times New Roman"/>
          <w:noProof/>
          <w:szCs w:val="22"/>
          <w:lang w:eastAsia="zh-CN"/>
        </w:rPr>
      </w:pPr>
      <w:commentRangeStart w:id="696"/>
      <w:commentRangeEnd w:id="696"/>
      <w:ins w:id="697" w:author="Zheng, Ce" w:date="2022-07-14T22:21:00Z">
        <w:r w:rsidRPr="00A2554A">
          <w:rPr>
            <w:rFonts w:eastAsia="SimSun" w:hAnsi="Times New Roman"/>
            <w:noProof/>
            <w:szCs w:val="22"/>
            <w:lang w:eastAsia="zh-CN"/>
          </w:rPr>
          <w:t>静态调度：当一个信道分配后，长时间被一用户占用，例如专用信道。</w:t>
        </w:r>
        <w:commentRangeStart w:id="698"/>
        <w:commentRangeEnd w:id="698"/>
      </w:ins>
    </w:p>
    <w:p w14:paraId="34B80396" w14:textId="77777777" w:rsidR="009D6C05" w:rsidRPr="00A2554A" w:rsidRDefault="009D6C05" w:rsidP="009D6C05">
      <w:pPr>
        <w:autoSpaceDE w:val="0"/>
        <w:autoSpaceDN w:val="0"/>
        <w:jc w:val="left"/>
        <w:textAlignment w:val="bottom"/>
        <w:rPr>
          <w:ins w:id="699" w:author="Zheng, Ce" w:date="2022-07-14T22:21:00Z"/>
          <w:rFonts w:eastAsia="SimSun" w:hAnsi="Times New Roman"/>
          <w:noProof/>
          <w:szCs w:val="22"/>
          <w:lang w:eastAsia="zh-CN"/>
        </w:rPr>
      </w:pPr>
      <w:commentRangeStart w:id="700"/>
      <w:commentRangeEnd w:id="700"/>
      <w:ins w:id="701" w:author="Zheng, Ce" w:date="2022-07-14T22:21:00Z">
        <w:r w:rsidRPr="00A2554A">
          <w:rPr>
            <w:rFonts w:eastAsia="SimSun" w:hAnsi="Times New Roman"/>
            <w:noProof/>
            <w:szCs w:val="22"/>
            <w:lang w:eastAsia="zh-CN"/>
          </w:rPr>
          <w:t>动态调度：终端要发送一次</w:t>
        </w:r>
        <w:commentRangeStart w:id="702"/>
        <w:commentRangeEnd w:id="702"/>
        <w:r w:rsidRPr="00A2554A">
          <w:rPr>
            <w:rFonts w:eastAsia="SimSun" w:hAnsi="Times New Roman"/>
            <w:noProof/>
            <w:szCs w:val="22"/>
            <w:lang w:eastAsia="zh-CN"/>
          </w:rPr>
          <w:t xml:space="preserve"> </w:t>
        </w:r>
        <w:commentRangeStart w:id="703"/>
        <w:commentRangeEnd w:id="703"/>
        <w:r w:rsidRPr="00A2554A">
          <w:rPr>
            <w:rFonts w:eastAsia="SimSun" w:hAnsi="Times New Roman"/>
            <w:noProof/>
            <w:szCs w:val="22"/>
            <w:lang w:eastAsia="zh-CN"/>
          </w:rPr>
          <w:t>申请一次资源，再发送再申请。</w:t>
        </w:r>
        <w:commentRangeStart w:id="704"/>
        <w:commentRangeEnd w:id="704"/>
      </w:ins>
    </w:p>
    <w:p w14:paraId="126E5D8C" w14:textId="77777777" w:rsidR="009D6C05" w:rsidRPr="00A2554A" w:rsidRDefault="009D6C05" w:rsidP="009D6C05">
      <w:pPr>
        <w:autoSpaceDE w:val="0"/>
        <w:autoSpaceDN w:val="0"/>
        <w:jc w:val="left"/>
        <w:textAlignment w:val="bottom"/>
        <w:rPr>
          <w:ins w:id="705" w:author="Zheng, Ce" w:date="2022-07-14T22:21:00Z"/>
          <w:rFonts w:eastAsia="SimSun" w:hAnsi="Times New Roman"/>
          <w:noProof/>
          <w:szCs w:val="22"/>
          <w:lang w:eastAsia="zh-CN"/>
        </w:rPr>
      </w:pPr>
      <w:commentRangeStart w:id="706"/>
      <w:commentRangeEnd w:id="706"/>
      <w:ins w:id="707" w:author="Zheng, Ce" w:date="2022-07-14T22:21:00Z">
        <w:r w:rsidRPr="00A2554A">
          <w:rPr>
            <w:rFonts w:eastAsia="SimSun" w:hAnsi="Times New Roman"/>
            <w:noProof/>
            <w:szCs w:val="22"/>
            <w:lang w:eastAsia="zh-CN"/>
          </w:rPr>
          <w:t>半静态调度：终端申请一次资源后，相应资源在一段时间内，周期性的分配给该用户</w:t>
        </w:r>
        <w:commentRangeStart w:id="708"/>
        <w:commentRangeEnd w:id="708"/>
      </w:ins>
    </w:p>
    <w:p w14:paraId="2F078559" w14:textId="77777777" w:rsidR="009D6C05" w:rsidRPr="00A2554A" w:rsidRDefault="009D6C05" w:rsidP="009D6C05">
      <w:pPr>
        <w:autoSpaceDE w:val="0"/>
        <w:autoSpaceDN w:val="0"/>
        <w:jc w:val="left"/>
        <w:textAlignment w:val="bottom"/>
        <w:rPr>
          <w:ins w:id="709" w:author="Zheng, Ce" w:date="2022-07-14T22:21:00Z"/>
          <w:rFonts w:eastAsia="SimSun" w:hAnsi="Times New Roman"/>
          <w:noProof/>
          <w:szCs w:val="22"/>
          <w:lang w:eastAsia="zh-CN"/>
        </w:rPr>
      </w:pPr>
      <w:commentRangeStart w:id="710"/>
      <w:commentRangeEnd w:id="710"/>
    </w:p>
    <w:p w14:paraId="4E9377BB" w14:textId="77777777" w:rsidR="009D6C05" w:rsidRPr="00A2554A" w:rsidRDefault="009D6C05" w:rsidP="009D6C05">
      <w:pPr>
        <w:autoSpaceDE w:val="0"/>
        <w:autoSpaceDN w:val="0"/>
        <w:jc w:val="left"/>
        <w:textAlignment w:val="bottom"/>
        <w:rPr>
          <w:ins w:id="711" w:author="Zheng, Ce" w:date="2022-07-14T22:21:00Z"/>
          <w:rFonts w:eastAsia="SimSun" w:hAnsi="Times New Roman"/>
          <w:noProof/>
          <w:szCs w:val="22"/>
          <w:lang w:eastAsia="zh-CN"/>
        </w:rPr>
      </w:pPr>
      <w:commentRangeStart w:id="712"/>
      <w:commentRangeEnd w:id="712"/>
      <w:ins w:id="713" w:author="Zheng, Ce" w:date="2022-07-14T22:21:00Z">
        <w:r w:rsidRPr="00A2554A">
          <w:rPr>
            <w:rFonts w:eastAsia="SimSun" w:hAnsi="Times New Roman"/>
            <w:noProof/>
            <w:szCs w:val="22"/>
            <w:lang w:eastAsia="zh-CN"/>
          </w:rPr>
          <w:t>PDCCH</w:t>
        </w:r>
        <w:commentRangeStart w:id="714"/>
        <w:commentRangeEnd w:id="714"/>
        <w:r w:rsidRPr="00A2554A">
          <w:rPr>
            <w:rFonts w:eastAsia="SimSun" w:hAnsi="Times New Roman"/>
            <w:noProof/>
            <w:szCs w:val="22"/>
            <w:lang w:eastAsia="zh-CN"/>
          </w:rPr>
          <w:t>指定</w:t>
        </w:r>
        <w:commentRangeStart w:id="715"/>
        <w:commentRangeEnd w:id="715"/>
        <w:r w:rsidRPr="00A2554A">
          <w:rPr>
            <w:rFonts w:eastAsia="SimSun" w:hAnsi="Times New Roman"/>
            <w:noProof/>
            <w:szCs w:val="22"/>
            <w:lang w:eastAsia="zh-CN"/>
          </w:rPr>
          <w:t>UE</w:t>
        </w:r>
        <w:commentRangeStart w:id="716"/>
        <w:commentRangeEnd w:id="716"/>
        <w:r w:rsidRPr="00A2554A">
          <w:rPr>
            <w:rFonts w:eastAsia="SimSun" w:hAnsi="Times New Roman"/>
            <w:noProof/>
            <w:szCs w:val="22"/>
            <w:lang w:eastAsia="zh-CN"/>
          </w:rPr>
          <w:t>所使用的无线资源（这里将其称为</w:t>
        </w:r>
        <w:commentRangeStart w:id="717"/>
        <w:commentRangeEnd w:id="717"/>
        <w:r w:rsidRPr="00A2554A">
          <w:rPr>
            <w:rFonts w:eastAsia="SimSun" w:hAnsi="Times New Roman"/>
            <w:noProof/>
            <w:szCs w:val="22"/>
            <w:lang w:eastAsia="zh-CN"/>
          </w:rPr>
          <w:t>SPS</w:t>
        </w:r>
        <w:commentRangeStart w:id="718"/>
        <w:commentRangeEnd w:id="718"/>
        <w:r w:rsidRPr="00A2554A">
          <w:rPr>
            <w:rFonts w:eastAsia="SimSun" w:hAnsi="Times New Roman"/>
            <w:noProof/>
            <w:szCs w:val="22"/>
            <w:lang w:eastAsia="zh-CN"/>
          </w:rPr>
          <w:t>资源），每过一个周期，</w:t>
        </w:r>
        <w:commentRangeStart w:id="719"/>
        <w:commentRangeEnd w:id="719"/>
        <w:r w:rsidRPr="00A2554A">
          <w:rPr>
            <w:rFonts w:eastAsia="SimSun" w:hAnsi="Times New Roman"/>
            <w:noProof/>
            <w:szCs w:val="22"/>
            <w:lang w:eastAsia="zh-CN"/>
          </w:rPr>
          <w:t>UE</w:t>
        </w:r>
        <w:commentRangeStart w:id="720"/>
        <w:commentRangeEnd w:id="720"/>
        <w:r w:rsidRPr="00A2554A">
          <w:rPr>
            <w:rFonts w:eastAsia="SimSun" w:hAnsi="Times New Roman"/>
            <w:noProof/>
            <w:szCs w:val="22"/>
            <w:lang w:eastAsia="zh-CN"/>
          </w:rPr>
          <w:t>就使用该</w:t>
        </w:r>
        <w:commentRangeStart w:id="721"/>
        <w:commentRangeEnd w:id="721"/>
        <w:r w:rsidRPr="00A2554A">
          <w:rPr>
            <w:rFonts w:eastAsia="SimSun" w:hAnsi="Times New Roman"/>
            <w:noProof/>
            <w:szCs w:val="22"/>
            <w:lang w:eastAsia="zh-CN"/>
          </w:rPr>
          <w:t>SPS</w:t>
        </w:r>
        <w:commentRangeStart w:id="722"/>
        <w:commentRangeEnd w:id="722"/>
        <w:r w:rsidRPr="00A2554A">
          <w:rPr>
            <w:rFonts w:eastAsia="SimSun" w:hAnsi="Times New Roman"/>
            <w:noProof/>
            <w:szCs w:val="22"/>
            <w:lang w:eastAsia="zh-CN"/>
          </w:rPr>
          <w:t>资源来收或发数据</w:t>
        </w:r>
        <w:commentRangeStart w:id="723"/>
        <w:commentRangeEnd w:id="723"/>
        <w:r w:rsidRPr="00A2554A">
          <w:rPr>
            <w:rFonts w:eastAsia="SimSun" w:hAnsi="Times New Roman" w:hint="eastAsia"/>
            <w:noProof/>
            <w:szCs w:val="22"/>
            <w:lang w:eastAsia="zh-CN"/>
          </w:rPr>
          <w:t>。这样，系统的资源只需要通过</w:t>
        </w:r>
        <w:commentRangeStart w:id="724"/>
        <w:commentRangeEnd w:id="724"/>
        <w:r w:rsidRPr="00A2554A">
          <w:rPr>
            <w:rFonts w:eastAsia="SimSun" w:hAnsi="Times New Roman" w:hint="eastAsia"/>
            <w:noProof/>
            <w:szCs w:val="22"/>
            <w:lang w:eastAsia="zh-CN"/>
          </w:rPr>
          <w:t>PDCCH</w:t>
        </w:r>
        <w:commentRangeStart w:id="725"/>
        <w:commentRangeEnd w:id="725"/>
        <w:r w:rsidRPr="00A2554A">
          <w:rPr>
            <w:rFonts w:eastAsia="SimSun" w:hAnsi="Times New Roman" w:hint="eastAsia"/>
            <w:noProof/>
            <w:szCs w:val="22"/>
            <w:lang w:eastAsia="zh-CN"/>
          </w:rPr>
          <w:t>分配或者指定一次，而后就可以重复性的使用相同的时频资源，如图</w:t>
        </w:r>
        <w:commentRangeStart w:id="726"/>
        <w:commentRangeEnd w:id="726"/>
        <w:r w:rsidRPr="00A2554A">
          <w:rPr>
            <w:rFonts w:eastAsia="SimSun" w:hAnsi="Times New Roman" w:hint="eastAsia"/>
            <w:noProof/>
            <w:szCs w:val="22"/>
            <w:lang w:eastAsia="zh-CN"/>
          </w:rPr>
          <w:t>1</w:t>
        </w:r>
        <w:commentRangeStart w:id="727"/>
        <w:commentRangeEnd w:id="727"/>
        <w:r w:rsidRPr="00A2554A">
          <w:rPr>
            <w:rFonts w:eastAsia="SimSun" w:hAnsi="Times New Roman"/>
            <w:noProof/>
            <w:szCs w:val="22"/>
            <w:lang w:eastAsia="zh-CN"/>
          </w:rPr>
          <w:t>5</w:t>
        </w:r>
        <w:commentRangeStart w:id="728"/>
        <w:commentRangeEnd w:id="728"/>
        <w:r w:rsidRPr="00A2554A">
          <w:rPr>
            <w:rFonts w:eastAsia="SimSun" w:hAnsi="Times New Roman" w:hint="eastAsia"/>
            <w:noProof/>
            <w:szCs w:val="22"/>
            <w:lang w:eastAsia="zh-CN"/>
          </w:rPr>
          <w:t>所示。</w:t>
        </w:r>
        <w:commentRangeStart w:id="729"/>
        <w:commentRangeEnd w:id="729"/>
      </w:ins>
    </w:p>
    <w:p w14:paraId="0A6516F4" w14:textId="0B74EC60" w:rsidR="009D6C05" w:rsidRPr="00A2554A" w:rsidRDefault="009D6C05" w:rsidP="009D6C05">
      <w:pPr>
        <w:autoSpaceDE w:val="0"/>
        <w:autoSpaceDN w:val="0"/>
        <w:jc w:val="left"/>
        <w:textAlignment w:val="bottom"/>
        <w:rPr>
          <w:ins w:id="730" w:author="Zheng, Ce" w:date="2022-07-14T22:21:00Z"/>
          <w:rFonts w:ascii="SimSun" w:eastAsia="SimSun" w:hAnsi="SimSun"/>
          <w:noProof/>
          <w:szCs w:val="22"/>
          <w:lang w:eastAsia="zh-CN"/>
        </w:rPr>
      </w:pPr>
      <w:commentRangeStart w:id="731"/>
      <w:commentRangeEnd w:id="731"/>
      <w:ins w:id="732" w:author="Zheng, Ce" w:date="2022-07-14T22:21:00Z">
        <w:r w:rsidRPr="00A2554A">
          <w:rPr>
            <w:noProof/>
          </w:rPr>
          <w:drawing>
            <wp:inline distT="0" distB="0" distL="0" distR="0" wp14:anchorId="4459EC87" wp14:editId="48D3D215">
              <wp:extent cx="6480810" cy="309372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480810" cy="3093720"/>
                      </a:xfrm>
                      <a:prstGeom prst="rect">
                        <a:avLst/>
                      </a:prstGeom>
                    </pic:spPr>
                  </pic:pic>
                </a:graphicData>
              </a:graphic>
            </wp:inline>
          </w:drawing>
        </w:r>
        <w:commentRangeStart w:id="733"/>
        <w:commentRangeEnd w:id="733"/>
      </w:ins>
    </w:p>
    <w:p w14:paraId="632E5632" w14:textId="77777777" w:rsidR="009D6C05" w:rsidRPr="00A2554A" w:rsidRDefault="009D6C05" w:rsidP="009D6C05">
      <w:pPr>
        <w:autoSpaceDE w:val="0"/>
        <w:autoSpaceDN w:val="0"/>
        <w:jc w:val="center"/>
        <w:textAlignment w:val="bottom"/>
        <w:rPr>
          <w:ins w:id="734" w:author="Zheng, Ce" w:date="2022-07-14T22:21:00Z"/>
          <w:rFonts w:eastAsia="SimSun" w:hAnsi="Times New Roman"/>
          <w:noProof/>
          <w:szCs w:val="22"/>
          <w:lang w:eastAsia="zh-CN"/>
        </w:rPr>
      </w:pPr>
      <w:commentRangeStart w:id="735"/>
      <w:commentRangeEnd w:id="735"/>
      <w:ins w:id="736" w:author="Zheng, Ce" w:date="2022-07-14T22:21:00Z">
        <w:r w:rsidRPr="00A2554A">
          <w:rPr>
            <w:rFonts w:eastAsia="SimSun" w:hAnsi="Times New Roman" w:hint="eastAsia"/>
            <w:noProof/>
            <w:szCs w:val="22"/>
            <w:lang w:eastAsia="zh-CN"/>
          </w:rPr>
          <w:t>图</w:t>
        </w:r>
        <w:commentRangeStart w:id="737"/>
        <w:commentRangeEnd w:id="737"/>
        <w:r w:rsidRPr="00A2554A">
          <w:rPr>
            <w:rFonts w:eastAsia="SimSun" w:hAnsi="Times New Roman" w:hint="eastAsia"/>
            <w:noProof/>
            <w:szCs w:val="22"/>
            <w:lang w:eastAsia="zh-CN"/>
          </w:rPr>
          <w:t>1</w:t>
        </w:r>
        <w:commentRangeStart w:id="738"/>
        <w:commentRangeEnd w:id="738"/>
        <w:r w:rsidRPr="00A2554A">
          <w:rPr>
            <w:rFonts w:eastAsia="SimSun" w:hAnsi="Times New Roman"/>
            <w:noProof/>
            <w:szCs w:val="22"/>
            <w:lang w:eastAsia="zh-CN"/>
          </w:rPr>
          <w:t xml:space="preserve">5 </w:t>
        </w:r>
        <w:commentRangeStart w:id="739"/>
        <w:commentRangeEnd w:id="739"/>
        <w:r w:rsidRPr="00A2554A">
          <w:rPr>
            <w:rFonts w:eastAsia="SimSun" w:hAnsi="Times New Roman" w:hint="eastAsia"/>
            <w:noProof/>
            <w:szCs w:val="22"/>
            <w:lang w:eastAsia="zh-CN"/>
          </w:rPr>
          <w:t>时域和频域上的</w:t>
        </w:r>
        <w:commentRangeStart w:id="740"/>
        <w:commentRangeEnd w:id="740"/>
        <w:r w:rsidRPr="00A2554A">
          <w:rPr>
            <w:rFonts w:eastAsia="SimSun" w:hAnsi="Times New Roman"/>
            <w:noProof/>
            <w:szCs w:val="22"/>
            <w:lang w:eastAsia="zh-CN"/>
          </w:rPr>
          <w:t>SPS</w:t>
        </w:r>
        <w:commentRangeStart w:id="671"/>
        <w:commentRangeEnd w:id="671"/>
        <w:r w:rsidRPr="00A2554A">
          <w:rPr>
            <w:rFonts w:eastAsia="SimSun" w:hAnsi="Times New Roman" w:hint="eastAsia"/>
            <w:noProof/>
            <w:szCs w:val="22"/>
            <w:lang w:eastAsia="zh-CN"/>
          </w:rPr>
          <w:t>的</w:t>
        </w:r>
        <w:commentRangeStart w:id="741"/>
        <w:r w:rsidRPr="00A2554A">
          <w:rPr>
            <w:rFonts w:eastAsia="SimSun" w:hAnsi="Times New Roman" w:hint="eastAsia"/>
            <w:noProof/>
            <w:szCs w:val="22"/>
            <w:lang w:eastAsia="zh-CN"/>
          </w:rPr>
          <w:t>资源</w:t>
        </w:r>
      </w:ins>
      <w:commentRangeStart w:id="742"/>
      <w:commentRangeEnd w:id="741"/>
      <w:commentRangeEnd w:id="742"/>
      <w:ins w:id="743" w:author="Zheng, Ce" w:date="2022-08-15T15:23:00Z">
        <w:r w:rsidR="00603D0F">
          <w:rPr>
            <w:rStyle w:val="af3"/>
            <w:rFonts w:eastAsia="SimSun" w:hAnsi="Times New Roman"/>
            <w:lang w:val="en-GB" w:eastAsia="en-US"/>
          </w:rPr>
          <w:commentReference w:id="741"/>
        </w:r>
      </w:ins>
      <w:commentRangeStart w:id="744"/>
      <w:commentRangeStart w:id="745"/>
      <w:commentRangeEnd w:id="744"/>
      <w:commentRangeEnd w:id="745"/>
    </w:p>
    <w:p w14:paraId="03ADA7EA" w14:textId="77777777" w:rsidR="009D6C05" w:rsidRPr="00A2554A" w:rsidRDefault="009D6C05" w:rsidP="009D6C05">
      <w:pPr>
        <w:autoSpaceDE w:val="0"/>
        <w:autoSpaceDN w:val="0"/>
        <w:jc w:val="left"/>
        <w:textAlignment w:val="bottom"/>
        <w:rPr>
          <w:ins w:id="746" w:author="Zheng, Ce" w:date="2022-07-14T22:21:00Z"/>
          <w:rFonts w:ascii="SimSun" w:eastAsia="SimSun" w:hAnsi="SimSun"/>
          <w:noProof/>
          <w:szCs w:val="22"/>
          <w:lang w:eastAsia="zh-CN"/>
        </w:rPr>
      </w:pPr>
      <w:commentRangeStart w:id="747"/>
      <w:commentRangeStart w:id="748"/>
      <w:commentRangeEnd w:id="747"/>
      <w:commentRangeEnd w:id="748"/>
    </w:p>
    <w:p w14:paraId="380F7721" w14:textId="77777777" w:rsidR="009D6C05" w:rsidRDefault="009D6C05" w:rsidP="009D6C05">
      <w:pPr>
        <w:autoSpaceDE w:val="0"/>
        <w:autoSpaceDN w:val="0"/>
        <w:textAlignment w:val="bottom"/>
        <w:rPr>
          <w:ins w:id="749" w:author="Zheng, Ce" w:date="2022-07-14T22:21:00Z"/>
          <w:rFonts w:ascii="SimSun" w:eastAsia="SimSun" w:hAnsi="SimSun"/>
          <w:noProof/>
          <w:szCs w:val="22"/>
          <w:lang w:eastAsia="zh-CN"/>
        </w:rPr>
      </w:pPr>
      <w:commentRangeStart w:id="750"/>
      <w:commentRangeStart w:id="751"/>
      <w:commentRangeEnd w:id="750"/>
      <w:commentRangeEnd w:id="751"/>
      <w:ins w:id="752" w:author="Zheng, Ce" w:date="2022-07-14T22:21:00Z">
        <w:r w:rsidRPr="00A2554A">
          <w:rPr>
            <w:rFonts w:eastAsia="SimSun" w:hAnsi="Times New Roman" w:hint="eastAsia"/>
            <w:noProof/>
            <w:szCs w:val="22"/>
            <w:lang w:eastAsia="zh-CN"/>
          </w:rPr>
          <w:t>gNB</w:t>
        </w:r>
        <w:commentRangeStart w:id="753"/>
        <w:commentRangeStart w:id="754"/>
        <w:commentRangeEnd w:id="753"/>
        <w:commentRangeEnd w:id="754"/>
        <w:r w:rsidRPr="00A2554A">
          <w:rPr>
            <w:rFonts w:eastAsia="SimSun" w:hAnsi="Times New Roman" w:hint="eastAsia"/>
            <w:noProof/>
            <w:szCs w:val="22"/>
            <w:lang w:eastAsia="zh-CN"/>
          </w:rPr>
          <w:t>在初始调度时，通过</w:t>
        </w:r>
        <w:commentRangeStart w:id="755"/>
        <w:commentRangeStart w:id="756"/>
        <w:commentRangeEnd w:id="755"/>
        <w:commentRangeEnd w:id="756"/>
        <w:r w:rsidRPr="00A2554A">
          <w:rPr>
            <w:rFonts w:eastAsia="SimSun" w:hAnsi="Times New Roman"/>
            <w:noProof/>
            <w:szCs w:val="22"/>
            <w:lang w:eastAsia="zh-CN"/>
          </w:rPr>
          <w:t>PDCCH</w:t>
        </w:r>
        <w:commentRangeStart w:id="757"/>
        <w:commentRangeStart w:id="758"/>
        <w:commentRangeEnd w:id="757"/>
        <w:commentRangeEnd w:id="758"/>
        <w:r w:rsidRPr="00A2554A">
          <w:rPr>
            <w:rFonts w:eastAsia="SimSun" w:hAnsi="Times New Roman" w:hint="eastAsia"/>
            <w:noProof/>
            <w:szCs w:val="22"/>
            <w:lang w:eastAsia="zh-CN"/>
          </w:rPr>
          <w:t>指示</w:t>
        </w:r>
        <w:commentRangeStart w:id="759"/>
        <w:commentRangeStart w:id="760"/>
        <w:commentRangeEnd w:id="759"/>
        <w:commentRangeEnd w:id="760"/>
        <w:r w:rsidRPr="00A2554A">
          <w:rPr>
            <w:rFonts w:eastAsia="SimSun" w:hAnsi="Times New Roman"/>
            <w:noProof/>
            <w:szCs w:val="22"/>
            <w:lang w:eastAsia="zh-CN"/>
          </w:rPr>
          <w:t>UE</w:t>
        </w:r>
        <w:commentRangeStart w:id="761"/>
        <w:commentRangeStart w:id="762"/>
        <w:commentRangeEnd w:id="761"/>
        <w:commentRangeEnd w:id="762"/>
        <w:r w:rsidRPr="00A2554A">
          <w:rPr>
            <w:rFonts w:eastAsia="SimSun" w:hAnsi="Times New Roman" w:hint="eastAsia"/>
            <w:noProof/>
            <w:szCs w:val="22"/>
            <w:lang w:eastAsia="zh-CN"/>
          </w:rPr>
          <w:t>当前的调度信息，</w:t>
        </w:r>
        <w:commentRangeStart w:id="763"/>
        <w:commentRangeStart w:id="764"/>
        <w:commentRangeEnd w:id="763"/>
        <w:commentRangeEnd w:id="764"/>
        <w:r w:rsidRPr="00A2554A">
          <w:rPr>
            <w:rFonts w:eastAsia="SimSun" w:hAnsi="Times New Roman"/>
            <w:noProof/>
            <w:szCs w:val="22"/>
            <w:lang w:eastAsia="zh-CN"/>
          </w:rPr>
          <w:t>UE</w:t>
        </w:r>
        <w:commentRangeStart w:id="765"/>
        <w:commentRangeStart w:id="766"/>
        <w:commentRangeEnd w:id="765"/>
        <w:commentRangeEnd w:id="766"/>
        <w:r w:rsidRPr="00A2554A">
          <w:rPr>
            <w:rFonts w:eastAsia="SimSun" w:hAnsi="Times New Roman" w:hint="eastAsia"/>
            <w:noProof/>
            <w:szCs w:val="22"/>
            <w:lang w:eastAsia="zh-CN"/>
          </w:rPr>
          <w:t>识别是半静态调度，则保存当前的调度信息，每隔固定的周期在相同的时频资源位置上进行该业务数据的发送或接收。这样可以节省用于调度指示的</w:t>
        </w:r>
        <w:commentRangeStart w:id="767"/>
        <w:commentRangeStart w:id="768"/>
        <w:commentRangeEnd w:id="767"/>
        <w:commentRangeEnd w:id="768"/>
        <w:r w:rsidRPr="00A2554A">
          <w:rPr>
            <w:rFonts w:eastAsia="SimSun" w:hAnsi="Times New Roman"/>
            <w:noProof/>
            <w:szCs w:val="22"/>
            <w:lang w:eastAsia="zh-CN"/>
          </w:rPr>
          <w:t>PDCCH</w:t>
        </w:r>
        <w:commentRangeStart w:id="769"/>
        <w:commentRangeStart w:id="770"/>
        <w:commentRangeEnd w:id="769"/>
        <w:commentRangeEnd w:id="770"/>
        <w:r w:rsidRPr="00A2554A">
          <w:rPr>
            <w:rFonts w:eastAsia="SimSun" w:hAnsi="Times New Roman" w:hint="eastAsia"/>
            <w:noProof/>
            <w:szCs w:val="22"/>
            <w:lang w:eastAsia="zh-CN"/>
          </w:rPr>
          <w:t>资源。</w:t>
        </w:r>
        <w:commentRangeStart w:id="771"/>
        <w:commentRangeStart w:id="772"/>
        <w:commentRangeEnd w:id="771"/>
        <w:commentRangeEnd w:id="772"/>
      </w:ins>
    </w:p>
    <w:p w14:paraId="436E1822" w14:textId="38B70D9E" w:rsidR="00746A43" w:rsidRDefault="00746A43" w:rsidP="006B255F">
      <w:pPr>
        <w:autoSpaceDE w:val="0"/>
        <w:autoSpaceDN w:val="0"/>
        <w:jc w:val="left"/>
        <w:textAlignment w:val="bottom"/>
        <w:rPr>
          <w:rFonts w:ascii="SimSun" w:eastAsia="SimSun" w:hAnsi="SimSun"/>
          <w:noProof/>
          <w:szCs w:val="22"/>
          <w:lang w:eastAsia="zh-CN"/>
        </w:rPr>
      </w:pPr>
      <w:commentRangeStart w:id="773"/>
      <w:commentRangeStart w:id="774"/>
      <w:commentRangeEnd w:id="773"/>
      <w:commentRangeEnd w:id="774"/>
    </w:p>
    <w:p w14:paraId="0AA160DC" w14:textId="2E00D18A" w:rsidR="007A5A03" w:rsidRPr="0099071C" w:rsidRDefault="00C93B6C" w:rsidP="006B255F">
      <w:pPr>
        <w:autoSpaceDE w:val="0"/>
        <w:autoSpaceDN w:val="0"/>
        <w:jc w:val="left"/>
        <w:textAlignment w:val="bottom"/>
        <w:rPr>
          <w:rFonts w:ascii="SimSun" w:eastAsia="SimSun" w:hAnsi="SimSun"/>
          <w:noProof/>
          <w:sz w:val="32"/>
          <w:szCs w:val="32"/>
          <w:lang w:eastAsia="zh-CN"/>
        </w:rPr>
      </w:pPr>
      <w:ins w:id="775" w:author="Zheng, Ce" w:date="2022-07-14T22:25:00Z">
        <w:r w:rsidRPr="0099071C">
          <w:rPr>
            <w:rFonts w:eastAsia="SimSun" w:hAnsi="Times New Roman" w:hint="eastAsia"/>
            <w:noProof/>
            <w:sz w:val="32"/>
            <w:szCs w:val="32"/>
            <w:highlight w:val="green"/>
            <w:lang w:eastAsia="zh-CN"/>
          </w:rPr>
          <w:t>SPS</w:t>
        </w:r>
        <w:r w:rsidRPr="0099071C">
          <w:rPr>
            <w:rFonts w:eastAsia="SimSun" w:hAnsi="Times New Roman" w:hint="eastAsia"/>
            <w:noProof/>
            <w:sz w:val="32"/>
            <w:szCs w:val="32"/>
            <w:highlight w:val="green"/>
            <w:lang w:eastAsia="zh-CN"/>
          </w:rPr>
          <w:t>可以用于</w:t>
        </w:r>
        <w:r w:rsidR="001C3841" w:rsidRPr="0099071C">
          <w:rPr>
            <w:rFonts w:eastAsia="SimSun" w:hAnsi="Times New Roman" w:hint="eastAsia"/>
            <w:noProof/>
            <w:sz w:val="32"/>
            <w:szCs w:val="32"/>
            <w:highlight w:val="green"/>
            <w:lang w:eastAsia="zh-CN"/>
          </w:rPr>
          <w:t>时间或状态信息的周期性上报</w:t>
        </w:r>
      </w:ins>
      <w:ins w:id="776" w:author="Zheng, Ce" w:date="2022-07-14T22:44:00Z">
        <w:r w:rsidR="00003034">
          <w:rPr>
            <w:rFonts w:eastAsia="SimSun" w:hAnsi="Times New Roman" w:hint="eastAsia"/>
            <w:noProof/>
            <w:sz w:val="32"/>
            <w:szCs w:val="32"/>
            <w:highlight w:val="green"/>
            <w:lang w:eastAsia="zh-CN"/>
          </w:rPr>
          <w:t>，</w:t>
        </w:r>
        <w:r w:rsidR="003D3F87">
          <w:rPr>
            <w:rFonts w:eastAsia="SimSun" w:hAnsi="Times New Roman" w:hint="eastAsia"/>
            <w:noProof/>
            <w:sz w:val="32"/>
            <w:szCs w:val="32"/>
            <w:highlight w:val="green"/>
            <w:lang w:eastAsia="zh-CN"/>
          </w:rPr>
          <w:t>对于事件触发</w:t>
        </w:r>
      </w:ins>
      <w:ins w:id="777" w:author="Zheng, Ce" w:date="2022-07-14T22:47:00Z">
        <w:r w:rsidR="00B86622">
          <w:rPr>
            <w:rFonts w:eastAsia="SimSun" w:hAnsi="Times New Roman" w:hint="eastAsia"/>
            <w:noProof/>
            <w:sz w:val="32"/>
            <w:szCs w:val="32"/>
            <w:highlight w:val="green"/>
            <w:lang w:eastAsia="zh-CN"/>
          </w:rPr>
          <w:t>而导致</w:t>
        </w:r>
        <w:r w:rsidR="00332893">
          <w:rPr>
            <w:rFonts w:eastAsia="SimSun" w:hAnsi="Times New Roman" w:hint="eastAsia"/>
            <w:noProof/>
            <w:sz w:val="32"/>
            <w:szCs w:val="32"/>
            <w:highlight w:val="green"/>
            <w:lang w:eastAsia="zh-CN"/>
          </w:rPr>
          <w:t>事件或状态信息</w:t>
        </w:r>
      </w:ins>
      <w:ins w:id="778" w:author="Zheng, Ce" w:date="2022-07-14T22:44:00Z">
        <w:r w:rsidR="00993C22">
          <w:rPr>
            <w:rFonts w:eastAsia="SimSun" w:hAnsi="Times New Roman" w:hint="eastAsia"/>
            <w:noProof/>
            <w:sz w:val="32"/>
            <w:szCs w:val="32"/>
            <w:highlight w:val="green"/>
            <w:lang w:eastAsia="zh-CN"/>
          </w:rPr>
          <w:t>的上报，可以采用动态调度的方式</w:t>
        </w:r>
      </w:ins>
      <w:ins w:id="779" w:author="Zheng, Ce" w:date="2022-07-14T22:47:00Z">
        <w:r w:rsidR="00FD04C8">
          <w:rPr>
            <w:rFonts w:eastAsia="SimSun" w:hAnsi="Times New Roman" w:hint="eastAsia"/>
            <w:noProof/>
            <w:sz w:val="32"/>
            <w:szCs w:val="32"/>
            <w:highlight w:val="green"/>
            <w:lang w:eastAsia="zh-CN"/>
          </w:rPr>
          <w:t>。</w:t>
        </w:r>
      </w:ins>
    </w:p>
    <w:p w14:paraId="5FB7CD91" w14:textId="782AAAB1" w:rsidR="007A5A03" w:rsidRDefault="007A5A03" w:rsidP="006B255F">
      <w:pPr>
        <w:autoSpaceDE w:val="0"/>
        <w:autoSpaceDN w:val="0"/>
        <w:jc w:val="left"/>
        <w:textAlignment w:val="bottom"/>
        <w:rPr>
          <w:ins w:id="780" w:author="Sun, Chen" w:date="2022-07-18T10:22:00Z"/>
          <w:rFonts w:ascii="SimSun" w:eastAsia="SimSun" w:hAnsi="SimSun"/>
          <w:noProof/>
          <w:szCs w:val="22"/>
          <w:lang w:eastAsia="zh-CN"/>
        </w:rPr>
      </w:pPr>
    </w:p>
    <w:p w14:paraId="17E34835" w14:textId="29E09497" w:rsidR="001D4F63" w:rsidRDefault="001D4F63" w:rsidP="006B255F">
      <w:pPr>
        <w:autoSpaceDE w:val="0"/>
        <w:autoSpaceDN w:val="0"/>
        <w:jc w:val="left"/>
        <w:textAlignment w:val="bottom"/>
        <w:rPr>
          <w:ins w:id="781" w:author="Sun, Chen" w:date="2022-07-18T10:29:00Z"/>
          <w:rFonts w:ascii="SimSun" w:eastAsia="SimSun" w:hAnsi="SimSun"/>
          <w:noProof/>
          <w:szCs w:val="22"/>
          <w:lang w:eastAsia="zh-CN"/>
        </w:rPr>
      </w:pPr>
      <w:ins w:id="782" w:author="Sun, Chen" w:date="2022-07-18T10:23:00Z">
        <w:r>
          <w:rPr>
            <w:rFonts w:ascii="SimSun" w:eastAsia="SimSun" w:hAnsi="SimSun" w:hint="eastAsia"/>
            <w:noProof/>
            <w:szCs w:val="22"/>
            <w:lang w:eastAsia="zh-CN"/>
          </w:rPr>
          <w:t>本专利所述的联邦学习节点控制</w:t>
        </w:r>
      </w:ins>
      <w:ins w:id="783" w:author="Sun, Chen" w:date="2022-07-18T10:26:00Z">
        <w:r>
          <w:rPr>
            <w:rFonts w:ascii="SimSun" w:eastAsia="SimSun" w:hAnsi="SimSun" w:hint="eastAsia"/>
            <w:noProof/>
            <w:szCs w:val="22"/>
            <w:lang w:eastAsia="zh-CN"/>
          </w:rPr>
          <w:t>机制可以通过5G核心网例如Network</w:t>
        </w:r>
        <w:r>
          <w:rPr>
            <w:rFonts w:ascii="SimSun" w:eastAsia="SimSun" w:hAnsi="SimSun"/>
            <w:noProof/>
            <w:szCs w:val="22"/>
            <w:lang w:eastAsia="zh-CN"/>
          </w:rPr>
          <w:t xml:space="preserve"> </w:t>
        </w:r>
        <w:r>
          <w:rPr>
            <w:rFonts w:ascii="SimSun" w:eastAsia="SimSun" w:hAnsi="SimSun" w:hint="eastAsia"/>
            <w:noProof/>
            <w:szCs w:val="22"/>
            <w:lang w:eastAsia="zh-CN"/>
          </w:rPr>
          <w:t>Exposure</w:t>
        </w:r>
        <w:r>
          <w:rPr>
            <w:rFonts w:ascii="SimSun" w:eastAsia="SimSun" w:hAnsi="SimSun"/>
            <w:noProof/>
            <w:szCs w:val="22"/>
            <w:lang w:eastAsia="zh-CN"/>
          </w:rPr>
          <w:t xml:space="preserve"> </w:t>
        </w:r>
      </w:ins>
      <w:ins w:id="784" w:author="Sun, Chen" w:date="2022-07-18T10:27:00Z">
        <w:r>
          <w:rPr>
            <w:rFonts w:ascii="SimSun" w:eastAsia="SimSun" w:hAnsi="SimSun" w:hint="eastAsia"/>
            <w:noProof/>
            <w:szCs w:val="22"/>
            <w:lang w:eastAsia="zh-CN"/>
          </w:rPr>
          <w:t>Function</w:t>
        </w:r>
      </w:ins>
      <w:ins w:id="785" w:author="Sun, Chen" w:date="2022-07-18T10:28:00Z">
        <w:r>
          <w:rPr>
            <w:rFonts w:ascii="SimSun" w:eastAsia="SimSun" w:hAnsi="SimSun" w:hint="eastAsia"/>
            <w:noProof/>
            <w:szCs w:val="22"/>
            <w:lang w:eastAsia="zh-CN"/>
          </w:rPr>
          <w:t>获取SPS的周期信息，并且根据周期信息</w:t>
        </w:r>
      </w:ins>
      <w:ins w:id="786" w:author="Sun, Chen" w:date="2022-07-18T10:29:00Z">
        <w:r>
          <w:rPr>
            <w:rFonts w:ascii="SimSun" w:eastAsia="SimSun" w:hAnsi="SimSun" w:hint="eastAsia"/>
            <w:noProof/>
            <w:szCs w:val="22"/>
            <w:lang w:eastAsia="zh-CN"/>
          </w:rPr>
          <w:t>依据本专利所描述的方法对参与联邦学习的用户进行控制。</w:t>
        </w:r>
      </w:ins>
    </w:p>
    <w:p w14:paraId="27B1315C" w14:textId="53BF5B5B" w:rsidR="001D4F63" w:rsidRDefault="001D4F63" w:rsidP="006B255F">
      <w:pPr>
        <w:autoSpaceDE w:val="0"/>
        <w:autoSpaceDN w:val="0"/>
        <w:jc w:val="left"/>
        <w:textAlignment w:val="bottom"/>
        <w:rPr>
          <w:ins w:id="787" w:author="Sun, Chen" w:date="2022-07-18T10:30:00Z"/>
          <w:rFonts w:ascii="SimSun" w:eastAsia="SimSun" w:hAnsi="SimSun"/>
          <w:noProof/>
          <w:szCs w:val="22"/>
          <w:lang w:eastAsia="zh-CN"/>
        </w:rPr>
      </w:pPr>
    </w:p>
    <w:p w14:paraId="6F209017" w14:textId="2F9CD6AB" w:rsidR="001D4F63" w:rsidRDefault="001D4F63" w:rsidP="006B255F">
      <w:pPr>
        <w:autoSpaceDE w:val="0"/>
        <w:autoSpaceDN w:val="0"/>
        <w:jc w:val="left"/>
        <w:textAlignment w:val="bottom"/>
        <w:rPr>
          <w:ins w:id="788" w:author="Sun, Chen" w:date="2022-07-18T10:58:00Z"/>
          <w:rFonts w:ascii="SimSun" w:eastAsia="SimSun" w:hAnsi="SimSun"/>
          <w:noProof/>
          <w:szCs w:val="22"/>
          <w:lang w:eastAsia="zh-CN"/>
        </w:rPr>
      </w:pPr>
      <w:ins w:id="789" w:author="Sun, Chen" w:date="2022-07-18T10:30:00Z">
        <w:r>
          <w:rPr>
            <w:rFonts w:ascii="SimSun" w:eastAsia="SimSun" w:hAnsi="SimSun" w:hint="eastAsia"/>
            <w:noProof/>
            <w:szCs w:val="22"/>
            <w:lang w:eastAsia="zh-CN"/>
          </w:rPr>
          <w:t>如果联邦学习应用于物理层，例如用训练人工智能模型进行UE的波束</w:t>
        </w:r>
      </w:ins>
      <w:ins w:id="790" w:author="Sun, Chen" w:date="2022-07-18T10:31:00Z">
        <w:r>
          <w:rPr>
            <w:rFonts w:ascii="SimSun" w:eastAsia="SimSun" w:hAnsi="SimSun" w:hint="eastAsia"/>
            <w:noProof/>
            <w:szCs w:val="22"/>
            <w:lang w:eastAsia="zh-CN"/>
          </w:rPr>
          <w:t>选择或者资源池中子源的使用时候，UE可以</w:t>
        </w:r>
      </w:ins>
      <w:ins w:id="791" w:author="Sun, Chen" w:date="2022-07-18T10:35:00Z">
        <w:r w:rsidR="00847651">
          <w:rPr>
            <w:rFonts w:ascii="SimSun" w:eastAsia="SimSun" w:hAnsi="SimSun" w:hint="eastAsia"/>
            <w:noProof/>
            <w:szCs w:val="22"/>
            <w:lang w:eastAsia="zh-CN"/>
          </w:rPr>
          <w:t>或者每一个UE的SPS分配的物理资源从而在物理层实现联邦学习。</w:t>
        </w:r>
      </w:ins>
      <w:ins w:id="792" w:author="Sun, Chen" w:date="2022-07-18T10:48:00Z">
        <w:r w:rsidR="00B6022C">
          <w:rPr>
            <w:rFonts w:ascii="SimSun" w:eastAsia="SimSun" w:hAnsi="SimSun" w:hint="eastAsia"/>
            <w:noProof/>
            <w:szCs w:val="22"/>
            <w:lang w:eastAsia="zh-CN"/>
          </w:rPr>
          <w:t>SPS</w:t>
        </w:r>
      </w:ins>
      <w:ins w:id="793" w:author="Sun, Chen" w:date="2022-07-18T10:50:00Z">
        <w:r w:rsidR="00B6022C">
          <w:rPr>
            <w:rFonts w:ascii="SimSun" w:eastAsia="SimSun" w:hAnsi="SimSun" w:hint="eastAsia"/>
            <w:noProof/>
            <w:szCs w:val="22"/>
            <w:lang w:eastAsia="zh-CN"/>
          </w:rPr>
          <w:t>的周期信息由基站配置给终端例如终端</w:t>
        </w:r>
      </w:ins>
      <w:ins w:id="794" w:author="Sun, Chen" w:date="2022-07-18T10:51:00Z">
        <w:r w:rsidR="00B6022C">
          <w:rPr>
            <w:rFonts w:ascii="SimSun" w:eastAsia="SimSun" w:hAnsi="SimSun" w:hint="eastAsia"/>
            <w:noProof/>
            <w:szCs w:val="22"/>
            <w:lang w:eastAsia="zh-CN"/>
          </w:rPr>
          <w:t>通过</w:t>
        </w:r>
      </w:ins>
      <w:ins w:id="795" w:author="Sun, Chen" w:date="2022-07-18T10:58:00Z">
        <w:r w:rsidR="00715671">
          <w:rPr>
            <w:rFonts w:ascii="SimSun" w:eastAsia="SimSun" w:hAnsi="SimSun" w:hint="eastAsia"/>
            <w:noProof/>
            <w:szCs w:val="22"/>
            <w:lang w:eastAsia="zh-CN"/>
          </w:rPr>
          <w:t>RRC信令</w:t>
        </w:r>
      </w:ins>
      <w:ins w:id="796" w:author="Sun, Chen" w:date="2022-07-18T10:51:00Z">
        <w:r w:rsidR="00B6022C">
          <w:rPr>
            <w:rFonts w:ascii="SimSun" w:eastAsia="SimSun" w:hAnsi="SimSun" w:hint="eastAsia"/>
            <w:noProof/>
            <w:szCs w:val="22"/>
            <w:lang w:eastAsia="zh-CN"/>
          </w:rPr>
          <w:t>接收</w:t>
        </w:r>
      </w:ins>
      <w:ins w:id="797" w:author="Sun, Chen" w:date="2022-07-18T10:58:00Z">
        <w:r w:rsidR="00715671">
          <w:rPr>
            <w:rFonts w:ascii="SimSun" w:eastAsia="SimSun" w:hAnsi="SimSun" w:hint="eastAsia"/>
            <w:noProof/>
            <w:szCs w:val="22"/>
            <w:lang w:eastAsia="zh-CN"/>
          </w:rPr>
          <w:t>SPS信息。</w:t>
        </w:r>
      </w:ins>
      <w:ins w:id="798" w:author="Sun, Chen" w:date="2022-07-18T10:59:00Z">
        <w:r w:rsidR="00715671">
          <w:rPr>
            <w:rFonts w:ascii="SimSun" w:eastAsia="SimSun" w:hAnsi="SimSun" w:hint="eastAsia"/>
            <w:noProof/>
            <w:szCs w:val="22"/>
            <w:lang w:eastAsia="zh-CN"/>
          </w:rPr>
          <w:t>终端在听到基站发送的资源激活信息后可以使用实现分配好的物理层传输资源。因此UE可以</w:t>
        </w:r>
      </w:ins>
      <w:ins w:id="799" w:author="Sun, Chen" w:date="2022-07-18T11:00:00Z">
        <w:r w:rsidR="00715671">
          <w:rPr>
            <w:rFonts w:ascii="SimSun" w:eastAsia="SimSun" w:hAnsi="SimSun" w:hint="eastAsia"/>
            <w:noProof/>
            <w:szCs w:val="22"/>
            <w:lang w:eastAsia="zh-CN"/>
          </w:rPr>
          <w:t>通过RRC获取的SPS信息事先知道其所能拥有的通讯资源。这些信息可以在UE间进行交互从而使得控制机制根据每一个</w:t>
        </w:r>
      </w:ins>
      <w:ins w:id="800" w:author="Sun, Chen" w:date="2022-07-18T11:01:00Z">
        <w:r w:rsidR="00715671">
          <w:rPr>
            <w:rFonts w:ascii="SimSun" w:eastAsia="SimSun" w:hAnsi="SimSun" w:hint="eastAsia"/>
            <w:noProof/>
            <w:szCs w:val="22"/>
            <w:lang w:eastAsia="zh-CN"/>
          </w:rPr>
          <w:t>终端的SPS信息管理终端动态地参与联邦学习。</w:t>
        </w:r>
      </w:ins>
    </w:p>
    <w:p w14:paraId="644CDD88" w14:textId="42132366" w:rsidR="00715671" w:rsidRDefault="00715671" w:rsidP="006B255F">
      <w:pPr>
        <w:autoSpaceDE w:val="0"/>
        <w:autoSpaceDN w:val="0"/>
        <w:jc w:val="left"/>
        <w:textAlignment w:val="bottom"/>
        <w:rPr>
          <w:ins w:id="801" w:author="Sun, Chen" w:date="2022-07-18T10:23:00Z"/>
          <w:rFonts w:ascii="SimSun" w:eastAsia="SimSun" w:hAnsi="SimSun"/>
          <w:noProof/>
          <w:szCs w:val="22"/>
          <w:lang w:eastAsia="zh-CN"/>
        </w:rPr>
      </w:pPr>
    </w:p>
    <w:p w14:paraId="05856284" w14:textId="77777777" w:rsidR="001D4F63" w:rsidRDefault="001D4F63" w:rsidP="006B255F">
      <w:pPr>
        <w:autoSpaceDE w:val="0"/>
        <w:autoSpaceDN w:val="0"/>
        <w:jc w:val="left"/>
        <w:textAlignment w:val="bottom"/>
        <w:rPr>
          <w:rFonts w:ascii="SimSun" w:eastAsia="SimSun" w:hAnsi="SimSun"/>
          <w:noProof/>
          <w:szCs w:val="22"/>
          <w:lang w:eastAsia="zh-CN"/>
        </w:rPr>
      </w:pPr>
    </w:p>
    <w:p w14:paraId="0B3AA782" w14:textId="0EC86FDE" w:rsidR="00F37A0B" w:rsidRDefault="009C7348" w:rsidP="006B255F">
      <w:pPr>
        <w:autoSpaceDE w:val="0"/>
        <w:autoSpaceDN w:val="0"/>
        <w:jc w:val="left"/>
        <w:textAlignment w:val="bottom"/>
        <w:rPr>
          <w:rFonts w:ascii="SimSun" w:eastAsia="SimSun" w:hAnsi="SimSun"/>
          <w:noProof/>
          <w:szCs w:val="22"/>
          <w:lang w:eastAsia="zh-CN"/>
        </w:rPr>
      </w:pPr>
      <w:r>
        <w:rPr>
          <w:rFonts w:ascii="SimSun" w:eastAsia="SimSun" w:hAnsi="SimSun" w:hint="eastAsia"/>
          <w:noProof/>
          <w:szCs w:val="22"/>
          <w:lang w:eastAsia="zh-CN"/>
        </w:rPr>
        <w:t>参考文献：</w:t>
      </w:r>
    </w:p>
    <w:p w14:paraId="4FC65381" w14:textId="09494CED" w:rsidR="007F6DE6" w:rsidRPr="00E47928" w:rsidRDefault="00F37A0B" w:rsidP="006D4CA5">
      <w:pPr>
        <w:autoSpaceDE w:val="0"/>
        <w:autoSpaceDN w:val="0"/>
        <w:textAlignment w:val="bottom"/>
        <w:rPr>
          <w:rFonts w:eastAsiaTheme="minorEastAsia" w:hAnsi="Times New Roman"/>
          <w:i/>
          <w:iCs/>
          <w:szCs w:val="22"/>
          <w:lang w:eastAsia="zh-CN"/>
        </w:rPr>
      </w:pPr>
      <w:r w:rsidRPr="00E47928">
        <w:rPr>
          <w:rFonts w:eastAsiaTheme="minorEastAsia" w:hAnsi="Times New Roman"/>
          <w:szCs w:val="22"/>
          <w:lang w:eastAsia="zh-CN"/>
        </w:rPr>
        <w:t>[1]</w:t>
      </w:r>
      <w:r w:rsidR="007F6DE6" w:rsidRPr="00E47928">
        <w:rPr>
          <w:rFonts w:hAnsi="Times New Roman"/>
          <w:color w:val="333333"/>
          <w:szCs w:val="22"/>
          <w:shd w:val="clear" w:color="auto" w:fill="FFFFFF"/>
        </w:rPr>
        <w:t xml:space="preserve"> </w:t>
      </w:r>
      <w:r w:rsidR="00C42847" w:rsidRPr="00E47928">
        <w:rPr>
          <w:rStyle w:val="afc"/>
          <w:rFonts w:hAnsi="Times New Roman"/>
          <w:i w:val="0"/>
          <w:iCs w:val="0"/>
          <w:color w:val="333333"/>
          <w:szCs w:val="22"/>
        </w:rPr>
        <w:t>Behera, Monik Raj; upadhyay, sudhir; Shetty, Suresh; Otter, Robert (2021): Federated Learning using Peer-to-peer Network for Decentralized Orchestration of Model Weights. TechRxiv. Preprint.</w:t>
      </w:r>
      <w:r w:rsidR="0021001C" w:rsidRPr="00E47928">
        <w:rPr>
          <w:rStyle w:val="afc"/>
          <w:rFonts w:hAnsi="Times New Roman"/>
          <w:i w:val="0"/>
          <w:iCs w:val="0"/>
          <w:color w:val="333333"/>
          <w:szCs w:val="22"/>
        </w:rPr>
        <w:t xml:space="preserve"> </w:t>
      </w:r>
      <w:r w:rsidR="00C42847" w:rsidRPr="00E47928">
        <w:rPr>
          <w:rStyle w:val="afc"/>
          <w:rFonts w:hAnsi="Times New Roman"/>
          <w:i w:val="0"/>
          <w:iCs w:val="0"/>
          <w:color w:val="333333"/>
          <w:szCs w:val="22"/>
        </w:rPr>
        <w:t>https://doi.org/10.36227/techrxiv.14267468.v1</w:t>
      </w:r>
      <w:r w:rsidR="00C42847" w:rsidRPr="00E47928">
        <w:rPr>
          <w:rFonts w:ascii="Arial" w:hAnsi="Arial" w:cs="Arial"/>
          <w:i/>
          <w:iCs/>
          <w:color w:val="252525"/>
          <w:shd w:val="clear" w:color="auto" w:fill="FFFFFF"/>
        </w:rPr>
        <w:t> </w:t>
      </w:r>
    </w:p>
    <w:p w14:paraId="7C20F403" w14:textId="22AEE23C" w:rsidR="005E4CE8" w:rsidRPr="00E17FFA" w:rsidRDefault="008601B8" w:rsidP="006B255F">
      <w:pPr>
        <w:autoSpaceDE w:val="0"/>
        <w:autoSpaceDN w:val="0"/>
        <w:jc w:val="left"/>
        <w:textAlignment w:val="bottom"/>
        <w:rPr>
          <w:rStyle w:val="afc"/>
          <w:rFonts w:hAnsi="Times New Roman"/>
          <w:i w:val="0"/>
          <w:iCs w:val="0"/>
          <w:color w:val="333333"/>
          <w:szCs w:val="22"/>
          <w:shd w:val="clear" w:color="auto" w:fill="FFFFFF"/>
        </w:rPr>
      </w:pPr>
      <w:r w:rsidRPr="00E17FFA">
        <w:rPr>
          <w:rStyle w:val="afc"/>
          <w:rFonts w:hAnsi="Times New Roman" w:hint="eastAsia"/>
          <w:i w:val="0"/>
          <w:iCs w:val="0"/>
          <w:color w:val="333333"/>
          <w:szCs w:val="22"/>
          <w:shd w:val="clear" w:color="auto" w:fill="FFFFFF"/>
        </w:rPr>
        <w:t>[</w:t>
      </w:r>
      <w:r w:rsidRPr="00E17FFA">
        <w:rPr>
          <w:rStyle w:val="afc"/>
          <w:rFonts w:hAnsi="Times New Roman"/>
          <w:i w:val="0"/>
          <w:iCs w:val="0"/>
          <w:color w:val="333333"/>
          <w:szCs w:val="22"/>
          <w:shd w:val="clear" w:color="auto" w:fill="FFFFFF"/>
        </w:rPr>
        <w:t xml:space="preserve">2] </w:t>
      </w:r>
      <w:r w:rsidR="009A3F5A" w:rsidRPr="009A3F5A">
        <w:rPr>
          <w:rStyle w:val="afc"/>
          <w:rFonts w:hAnsi="Times New Roman"/>
          <w:i w:val="0"/>
          <w:iCs w:val="0"/>
          <w:color w:val="333333"/>
          <w:szCs w:val="22"/>
          <w:shd w:val="clear" w:color="auto" w:fill="FFFFFF"/>
        </w:rPr>
        <w:t>3GPP TR 22.874 – 5G System (5GS); Study on traffic characteristics and performance requirements for AI/ML model transfe</w:t>
      </w:r>
      <w:r w:rsidR="000A7A72">
        <w:rPr>
          <w:rStyle w:val="afc"/>
          <w:rFonts w:hAnsi="Times New Roman"/>
          <w:i w:val="0"/>
          <w:iCs w:val="0"/>
          <w:color w:val="333333"/>
          <w:szCs w:val="22"/>
          <w:shd w:val="clear" w:color="auto" w:fill="FFFFFF"/>
        </w:rPr>
        <w:t>r</w:t>
      </w:r>
      <w:r w:rsidRPr="00E17FFA">
        <w:rPr>
          <w:rStyle w:val="afc"/>
          <w:rFonts w:hAnsi="Times New Roman"/>
          <w:i w:val="0"/>
          <w:iCs w:val="0"/>
          <w:color w:val="333333"/>
          <w:szCs w:val="22"/>
          <w:shd w:val="clear" w:color="auto" w:fill="FFFFFF"/>
        </w:rPr>
        <w:t>, Dec. 2021</w:t>
      </w:r>
    </w:p>
    <w:sectPr w:rsidR="005E4CE8" w:rsidRPr="00E17FFA" w:rsidSect="00145544">
      <w:pgSz w:w="11907" w:h="16840"/>
      <w:pgMar w:top="567" w:right="680" w:bottom="360" w:left="1021" w:header="227" w:footer="454" w:gutter="0"/>
      <w:cols w:space="425"/>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2" w:author="Zheng, Ce" w:date="2022-07-12T11:46:00Z" w:initials="ZC">
    <w:p w14:paraId="3219BDD6" w14:textId="640999BF" w:rsidR="005E279E" w:rsidRDefault="005E279E">
      <w:pPr>
        <w:pStyle w:val="af4"/>
      </w:pPr>
      <w:r>
        <w:rPr>
          <w:rStyle w:val="af3"/>
        </w:rPr>
        <w:annotationRef/>
      </w:r>
      <w:r w:rsidRPr="00457C9B">
        <w:rPr>
          <w:rFonts w:hint="eastAsia"/>
          <w:highlight w:val="green"/>
          <w:lang w:eastAsia="zh-CN"/>
        </w:rPr>
        <w:t>扩展到分布式计算</w:t>
      </w:r>
      <w:r w:rsidR="00675681" w:rsidRPr="00457C9B">
        <w:rPr>
          <w:rFonts w:hint="eastAsia"/>
          <w:highlight w:val="green"/>
          <w:lang w:eastAsia="zh-CN"/>
        </w:rPr>
        <w:t>场景</w:t>
      </w:r>
      <w:r w:rsidR="00DB40DB" w:rsidRPr="00457C9B">
        <w:rPr>
          <w:rFonts w:hint="eastAsia"/>
          <w:highlight w:val="green"/>
          <w:lang w:eastAsia="zh-CN"/>
        </w:rPr>
        <w:t>，</w:t>
      </w:r>
      <w:r w:rsidR="00DB40DB" w:rsidRPr="00457C9B">
        <w:rPr>
          <w:rFonts w:hint="eastAsia"/>
          <w:highlight w:val="green"/>
          <w:lang w:eastAsia="zh-CN"/>
        </w:rPr>
        <w:t>MapReduce</w:t>
      </w:r>
      <w:r w:rsidR="00DB40DB" w:rsidRPr="00457C9B">
        <w:rPr>
          <w:rFonts w:hint="eastAsia"/>
          <w:highlight w:val="green"/>
          <w:lang w:eastAsia="zh-CN"/>
        </w:rPr>
        <w:t>在最后有补充</w:t>
      </w:r>
    </w:p>
  </w:comment>
  <w:comment w:id="88" w:author="Zheng, Ce" w:date="2022-07-12T11:46:00Z" w:initials="ZC">
    <w:p w14:paraId="4C915053" w14:textId="3042EF84" w:rsidR="00457C9B" w:rsidRDefault="00457C9B">
      <w:pPr>
        <w:pStyle w:val="af4"/>
      </w:pPr>
      <w:r>
        <w:rPr>
          <w:rStyle w:val="af3"/>
        </w:rPr>
        <w:annotationRef/>
      </w:r>
      <w:r w:rsidR="001621FF" w:rsidRPr="005A1846">
        <w:rPr>
          <w:rFonts w:hint="eastAsia"/>
          <w:highlight w:val="green"/>
          <w:lang w:eastAsia="zh-CN"/>
        </w:rPr>
        <w:t>将</w:t>
      </w:r>
      <w:r w:rsidR="001621FF" w:rsidRPr="005A1846">
        <w:rPr>
          <w:rFonts w:hint="eastAsia"/>
          <w:highlight w:val="green"/>
          <w:lang w:eastAsia="zh-CN"/>
        </w:rPr>
        <w:t>P</w:t>
      </w:r>
      <w:r w:rsidR="001621FF" w:rsidRPr="005A1846">
        <w:rPr>
          <w:highlight w:val="green"/>
        </w:rPr>
        <w:t>2</w:t>
      </w:r>
      <w:r w:rsidR="001621FF" w:rsidRPr="005A1846">
        <w:rPr>
          <w:rFonts w:hint="eastAsia"/>
          <w:highlight w:val="green"/>
          <w:lang w:eastAsia="zh-CN"/>
        </w:rPr>
        <w:t>P</w:t>
      </w:r>
      <w:r w:rsidR="001621FF" w:rsidRPr="005A1846">
        <w:rPr>
          <w:rFonts w:hint="eastAsia"/>
          <w:highlight w:val="green"/>
          <w:lang w:eastAsia="zh-CN"/>
        </w:rPr>
        <w:t>的形式扩展到了</w:t>
      </w:r>
      <w:r w:rsidR="001621FF" w:rsidRPr="005A1846">
        <w:rPr>
          <w:rFonts w:hint="eastAsia"/>
          <w:highlight w:val="green"/>
          <w:lang w:eastAsia="zh-CN"/>
        </w:rPr>
        <w:t>client</w:t>
      </w:r>
      <w:r w:rsidR="001621FF" w:rsidRPr="005A1846">
        <w:rPr>
          <w:highlight w:val="green"/>
        </w:rPr>
        <w:t>-</w:t>
      </w:r>
      <w:r w:rsidR="001621FF" w:rsidRPr="005A1846">
        <w:rPr>
          <w:rFonts w:hint="eastAsia"/>
          <w:highlight w:val="green"/>
          <w:lang w:eastAsia="zh-CN"/>
        </w:rPr>
        <w:t>server</w:t>
      </w:r>
    </w:p>
  </w:comment>
  <w:comment w:id="268" w:author="Zheng, Ce" w:date="2022-08-15T15:16:00Z" w:initials="ZC">
    <w:p w14:paraId="3E3F0B6B" w14:textId="77777777" w:rsidR="0017379F" w:rsidRPr="00C2037A" w:rsidRDefault="00A056EB">
      <w:pPr>
        <w:pStyle w:val="af4"/>
        <w:rPr>
          <w:highlight w:val="magenta"/>
          <w:lang w:eastAsia="zh-CN"/>
        </w:rPr>
      </w:pPr>
      <w:r>
        <w:rPr>
          <w:rStyle w:val="af3"/>
        </w:rPr>
        <w:annotationRef/>
      </w:r>
      <m:oMath>
        <m:sSub>
          <m:sSubPr>
            <m:ctrlPr>
              <w:rPr>
                <w:rFonts w:ascii="Cambria Math" w:hAnsi="Cambria Math"/>
                <w:b/>
                <w:bCs/>
                <w:iCs/>
                <w:szCs w:val="22"/>
                <w:highlight w:val="magenta"/>
                <w:lang w:eastAsia="zh-CN"/>
              </w:rPr>
            </m:ctrlPr>
          </m:sSubPr>
          <m:e>
            <m:r>
              <m:rPr>
                <m:sty m:val="b"/>
              </m:rPr>
              <w:rPr>
                <w:rFonts w:ascii="Cambria Math" w:hAnsi="Cambria Math"/>
                <w:szCs w:val="22"/>
                <w:highlight w:val="magenta"/>
                <w:lang w:eastAsia="zh-CN"/>
              </w:rPr>
              <m:t>Info_S</m:t>
            </m:r>
          </m:e>
          <m:sub>
            <m:sSub>
              <m:sSubPr>
                <m:ctrlPr>
                  <w:rPr>
                    <w:rFonts w:ascii="Cambria Math" w:hAnsi="Cambria Math"/>
                    <w:b/>
                    <w:iCs/>
                    <w:szCs w:val="22"/>
                    <w:highlight w:val="magenta"/>
                    <w:lang w:eastAsia="zh-CN"/>
                  </w:rPr>
                </m:ctrlPr>
              </m:sSubPr>
              <m:e>
                <m:r>
                  <m:rPr>
                    <m:sty m:val="b"/>
                  </m:rPr>
                  <w:rPr>
                    <w:rFonts w:ascii="Cambria Math" w:hAnsi="Cambria Math" w:hint="eastAsia"/>
                    <w:szCs w:val="22"/>
                    <w:highlight w:val="magenta"/>
                    <w:lang w:eastAsia="zh-CN"/>
                  </w:rPr>
                  <m:t>U</m:t>
                </m:r>
              </m:e>
              <m:sub>
                <m:r>
                  <m:rPr>
                    <m:sty m:val="b"/>
                  </m:rPr>
                  <w:rPr>
                    <w:rFonts w:ascii="Cambria Math" w:hAnsi="Cambria Math"/>
                    <w:szCs w:val="22"/>
                    <w:highlight w:val="magenta"/>
                    <w:lang w:eastAsia="zh-CN"/>
                  </w:rPr>
                  <m:t>i</m:t>
                </m:r>
              </m:sub>
            </m:sSub>
          </m:sub>
        </m:sSub>
      </m:oMath>
      <w:r w:rsidR="003861B6" w:rsidRPr="00C2037A">
        <w:rPr>
          <w:rFonts w:hint="eastAsia"/>
          <w:highlight w:val="magenta"/>
          <w:lang w:eastAsia="zh-CN"/>
        </w:rPr>
        <w:t>的作用主要是用于时间的估计</w:t>
      </w:r>
      <w:r w:rsidR="0017379F" w:rsidRPr="00C2037A">
        <w:rPr>
          <w:rFonts w:hint="eastAsia"/>
          <w:highlight w:val="magenta"/>
          <w:lang w:eastAsia="zh-CN"/>
        </w:rPr>
        <w:t>：</w:t>
      </w:r>
    </w:p>
    <w:p w14:paraId="66F49C1E" w14:textId="77777777" w:rsidR="00351FAB" w:rsidRPr="00C2037A" w:rsidRDefault="00030D9B">
      <w:pPr>
        <w:pStyle w:val="af4"/>
        <w:rPr>
          <w:highlight w:val="magenta"/>
          <w:lang w:eastAsia="zh-CN"/>
        </w:rPr>
      </w:pPr>
      <w:r w:rsidRPr="00C2037A">
        <w:rPr>
          <w:rFonts w:hint="eastAsia"/>
          <w:highlight w:val="magenta"/>
          <w:lang w:eastAsia="zh-CN"/>
        </w:rPr>
        <w:t>比方说信道状态信息，</w:t>
      </w:r>
      <w:r w:rsidRPr="00C2037A">
        <w:rPr>
          <w:rFonts w:hint="eastAsia"/>
          <w:highlight w:val="magenta"/>
          <w:lang w:eastAsia="zh-CN"/>
        </w:rPr>
        <w:t>UE</w:t>
      </w:r>
      <w:r w:rsidRPr="00C2037A">
        <w:rPr>
          <w:rFonts w:hint="eastAsia"/>
          <w:highlight w:val="magenta"/>
          <w:lang w:eastAsia="zh-CN"/>
        </w:rPr>
        <w:t>的位置信息</w:t>
      </w:r>
      <w:r w:rsidR="0017379F" w:rsidRPr="00C2037A">
        <w:rPr>
          <w:rFonts w:hint="eastAsia"/>
          <w:highlight w:val="magenta"/>
          <w:lang w:eastAsia="zh-CN"/>
        </w:rPr>
        <w:t>可以用来估计</w:t>
      </w:r>
      <w:r w:rsidR="0017379F" w:rsidRPr="00C2037A">
        <w:rPr>
          <w:rFonts w:hint="eastAsia"/>
          <w:highlight w:val="magenta"/>
          <w:lang w:eastAsia="zh-CN"/>
        </w:rPr>
        <w:t>UE</w:t>
      </w:r>
      <w:r w:rsidR="0017379F" w:rsidRPr="00C2037A">
        <w:rPr>
          <w:rFonts w:hint="eastAsia"/>
          <w:highlight w:val="magenta"/>
          <w:lang w:eastAsia="zh-CN"/>
        </w:rPr>
        <w:t>和中心节点的连接时间</w:t>
      </w:r>
      <w:r w:rsidR="00351FAB" w:rsidRPr="00C2037A">
        <w:rPr>
          <w:rFonts w:hint="eastAsia"/>
          <w:highlight w:val="magenta"/>
          <w:lang w:eastAsia="zh-CN"/>
        </w:rPr>
        <w:t>，进而估计</w:t>
      </w:r>
      <m:oMath>
        <m:sSub>
          <m:sSubPr>
            <m:ctrlPr>
              <w:rPr>
                <w:rFonts w:ascii="Cambria Math" w:hAnsi="Cambria Math"/>
                <w:b/>
                <w:bCs/>
                <w:i/>
                <w:noProof/>
                <w:szCs w:val="22"/>
                <w:highlight w:val="magenta"/>
                <w:lang w:eastAsia="zh-CN"/>
              </w:rPr>
            </m:ctrlPr>
          </m:sSubPr>
          <m:e>
            <m:r>
              <m:rPr>
                <m:sty m:val="bi"/>
              </m:rPr>
              <w:rPr>
                <w:rFonts w:ascii="Cambria Math" w:hAnsi="Cambria Math" w:hint="eastAsia"/>
                <w:noProof/>
                <w:szCs w:val="22"/>
                <w:highlight w:val="magenta"/>
                <w:lang w:eastAsia="zh-CN"/>
              </w:rPr>
              <m:t>T</m:t>
            </m:r>
          </m:e>
          <m:sub>
            <m:r>
              <m:rPr>
                <m:sty m:val="bi"/>
              </m:rPr>
              <w:rPr>
                <w:rFonts w:ascii="Cambria Math" w:hAnsi="Cambria Math"/>
                <w:noProof/>
                <w:szCs w:val="22"/>
                <w:highlight w:val="magenta"/>
                <w:lang w:eastAsia="zh-CN"/>
              </w:rPr>
              <m:t>remain</m:t>
            </m:r>
          </m:sub>
        </m:sSub>
      </m:oMath>
      <w:r w:rsidR="00DB5FAB" w:rsidRPr="00C2037A">
        <w:rPr>
          <w:rFonts w:hint="eastAsia"/>
          <w:highlight w:val="magenta"/>
          <w:lang w:eastAsia="zh-CN"/>
        </w:rPr>
        <w:t>或</w:t>
      </w:r>
      <m:oMath>
        <m:sSub>
          <m:sSubPr>
            <m:ctrlPr>
              <w:rPr>
                <w:rFonts w:ascii="Cambria Math" w:hAnsi="Cambria Math"/>
                <w:b/>
                <w:bCs/>
                <w:i/>
                <w:noProof/>
                <w:szCs w:val="22"/>
                <w:highlight w:val="magenta"/>
                <w:lang w:eastAsia="zh-CN"/>
              </w:rPr>
            </m:ctrlPr>
          </m:sSubPr>
          <m:e>
            <m:r>
              <m:rPr>
                <m:sty m:val="bi"/>
              </m:rPr>
              <w:rPr>
                <w:rFonts w:ascii="Cambria Math" w:hAnsi="Cambria Math" w:hint="eastAsia"/>
                <w:noProof/>
                <w:szCs w:val="22"/>
                <w:highlight w:val="magenta"/>
                <w:lang w:eastAsia="zh-CN"/>
              </w:rPr>
              <m:t>T</m:t>
            </m:r>
          </m:e>
          <m:sub>
            <m:r>
              <m:rPr>
                <m:sty m:val="bi"/>
              </m:rPr>
              <w:rPr>
                <w:rFonts w:ascii="Cambria Math" w:hAnsi="Cambria Math"/>
                <w:noProof/>
                <w:szCs w:val="22"/>
                <w:highlight w:val="magenta"/>
                <w:lang w:eastAsia="zh-CN"/>
              </w:rPr>
              <m:t>min</m:t>
            </m:r>
          </m:sub>
        </m:sSub>
      </m:oMath>
      <w:r w:rsidR="001C6766" w:rsidRPr="00C2037A">
        <w:rPr>
          <w:rFonts w:hint="eastAsia"/>
          <w:highlight w:val="magenta"/>
          <w:lang w:eastAsia="zh-CN"/>
        </w:rPr>
        <w:t>;</w:t>
      </w:r>
    </w:p>
    <w:p w14:paraId="1711EB19" w14:textId="77777777" w:rsidR="001C6766" w:rsidRPr="00C2037A" w:rsidRDefault="001C6766">
      <w:pPr>
        <w:pStyle w:val="af4"/>
        <w:rPr>
          <w:highlight w:val="magenta"/>
          <w:lang w:eastAsia="zh-CN"/>
        </w:rPr>
      </w:pPr>
      <w:r w:rsidRPr="00C2037A">
        <w:rPr>
          <w:rFonts w:hint="eastAsia"/>
          <w:highlight w:val="magenta"/>
          <w:lang w:eastAsia="zh-CN"/>
        </w:rPr>
        <w:t>电量可以估计</w:t>
      </w:r>
      <w:r w:rsidRPr="00C2037A">
        <w:rPr>
          <w:rFonts w:hint="eastAsia"/>
          <w:highlight w:val="magenta"/>
          <w:lang w:eastAsia="zh-CN"/>
        </w:rPr>
        <w:t>UE</w:t>
      </w:r>
      <w:r w:rsidR="001113BA" w:rsidRPr="00C2037A">
        <w:rPr>
          <w:rFonts w:hint="eastAsia"/>
          <w:highlight w:val="magenta"/>
          <w:lang w:eastAsia="zh-CN"/>
        </w:rPr>
        <w:t>自身可服务的时间</w:t>
      </w:r>
      <w:r w:rsidR="00CD2BBA" w:rsidRPr="00C2037A">
        <w:rPr>
          <w:rFonts w:hint="eastAsia"/>
          <w:highlight w:val="magenta"/>
          <w:lang w:eastAsia="zh-CN"/>
        </w:rPr>
        <w:t>，如</w:t>
      </w:r>
      <m:oMath>
        <m:sSub>
          <m:sSubPr>
            <m:ctrlPr>
              <w:rPr>
                <w:rFonts w:ascii="Cambria Math" w:hAnsi="Cambria Math"/>
                <w:b/>
                <w:bCs/>
                <w:i/>
                <w:noProof/>
                <w:szCs w:val="22"/>
                <w:highlight w:val="magenta"/>
                <w:lang w:eastAsia="zh-CN"/>
              </w:rPr>
            </m:ctrlPr>
          </m:sSubPr>
          <m:e>
            <m:r>
              <m:rPr>
                <m:sty m:val="bi"/>
              </m:rPr>
              <w:rPr>
                <w:rFonts w:ascii="Cambria Math" w:hAnsi="Cambria Math" w:hint="eastAsia"/>
                <w:noProof/>
                <w:szCs w:val="22"/>
                <w:highlight w:val="magenta"/>
                <w:lang w:eastAsia="zh-CN"/>
              </w:rPr>
              <m:t>T</m:t>
            </m:r>
          </m:e>
          <m:sub>
            <m:r>
              <m:rPr>
                <m:sty m:val="bi"/>
              </m:rPr>
              <w:rPr>
                <w:rFonts w:ascii="Cambria Math" w:hAnsi="Cambria Math"/>
                <w:noProof/>
                <w:szCs w:val="22"/>
                <w:highlight w:val="magenta"/>
                <w:lang w:eastAsia="zh-CN"/>
              </w:rPr>
              <m:t>remain</m:t>
            </m:r>
          </m:sub>
        </m:sSub>
      </m:oMath>
      <w:r w:rsidR="00EA1681" w:rsidRPr="00C2037A">
        <w:rPr>
          <w:rFonts w:hint="eastAsia"/>
          <w:highlight w:val="magenta"/>
          <w:lang w:eastAsia="zh-CN"/>
        </w:rPr>
        <w:t>;</w:t>
      </w:r>
    </w:p>
    <w:p w14:paraId="76C4DDE5" w14:textId="77777777" w:rsidR="004524FD" w:rsidRPr="00C2037A" w:rsidRDefault="004524FD">
      <w:pPr>
        <w:pStyle w:val="af4"/>
        <w:rPr>
          <w:highlight w:val="magenta"/>
          <w:lang w:eastAsia="zh-CN"/>
        </w:rPr>
      </w:pPr>
      <w:r w:rsidRPr="00C2037A">
        <w:rPr>
          <w:rFonts w:hint="eastAsia"/>
          <w:highlight w:val="magenta"/>
          <w:lang w:eastAsia="zh-CN"/>
        </w:rPr>
        <w:t>计算额能力和数据样本大小</w:t>
      </w:r>
      <w:r w:rsidR="00612345" w:rsidRPr="00C2037A">
        <w:rPr>
          <w:rFonts w:hint="eastAsia"/>
          <w:highlight w:val="magenta"/>
          <w:lang w:eastAsia="zh-CN"/>
        </w:rPr>
        <w:t>可以估计</w:t>
      </w:r>
      <w:r w:rsidR="002607CD" w:rsidRPr="00C2037A">
        <w:rPr>
          <w:rFonts w:hint="eastAsia"/>
          <w:highlight w:val="magenta"/>
          <w:lang w:eastAsia="zh-CN"/>
        </w:rPr>
        <w:t>UE</w:t>
      </w:r>
      <w:r w:rsidR="002607CD" w:rsidRPr="00C2037A">
        <w:rPr>
          <w:rFonts w:hint="eastAsia"/>
          <w:highlight w:val="magenta"/>
          <w:lang w:eastAsia="zh-CN"/>
        </w:rPr>
        <w:t>的计算时间，进而估计</w:t>
      </w:r>
      <w:r w:rsidR="002607CD" w:rsidRPr="00C2037A">
        <w:rPr>
          <w:rFonts w:hint="eastAsia"/>
          <w:highlight w:val="magenta"/>
          <w:lang w:eastAsia="zh-CN"/>
        </w:rPr>
        <w:t>UE</w:t>
      </w:r>
      <w:r w:rsidR="007921FD" w:rsidRPr="00C2037A">
        <w:rPr>
          <w:rFonts w:hint="eastAsia"/>
          <w:highlight w:val="magenta"/>
          <w:lang w:eastAsia="zh-CN"/>
        </w:rPr>
        <w:t>完成本次全局聚合的时间</w:t>
      </w:r>
    </w:p>
    <w:p w14:paraId="7807D4BC" w14:textId="77777777" w:rsidR="00AE29F2" w:rsidRPr="00C2037A" w:rsidRDefault="00AE29F2">
      <w:pPr>
        <w:pStyle w:val="af4"/>
        <w:rPr>
          <w:highlight w:val="magenta"/>
          <w:lang w:eastAsia="zh-CN"/>
        </w:rPr>
      </w:pPr>
    </w:p>
    <w:p w14:paraId="75DBFE70" w14:textId="16E4CED0" w:rsidR="00AE29F2" w:rsidRPr="003861B6" w:rsidRDefault="00AE29F2">
      <w:pPr>
        <w:pStyle w:val="af4"/>
        <w:rPr>
          <w:lang w:eastAsia="zh-CN"/>
        </w:rPr>
      </w:pPr>
      <w:r w:rsidRPr="00C2037A">
        <w:rPr>
          <w:rFonts w:hint="eastAsia"/>
          <w:highlight w:val="magenta"/>
          <w:lang w:eastAsia="zh-CN"/>
        </w:rPr>
        <w:t>该权利项</w:t>
      </w:r>
      <w:r w:rsidR="00C65646" w:rsidRPr="00C2037A">
        <w:rPr>
          <w:rFonts w:hint="eastAsia"/>
          <w:highlight w:val="magenta"/>
          <w:lang w:eastAsia="zh-CN"/>
        </w:rPr>
        <w:t>可以做简单概括</w:t>
      </w:r>
    </w:p>
  </w:comment>
  <w:comment w:id="452" w:author="Zheng, Ce" w:date="2022-08-15T21:29:00Z" w:initials="ZC">
    <w:p w14:paraId="7B8ED35E" w14:textId="60A06F60" w:rsidR="00725D1C" w:rsidRDefault="00725D1C">
      <w:pPr>
        <w:pStyle w:val="af4"/>
        <w:rPr>
          <w:lang w:eastAsia="zh-CN"/>
        </w:rPr>
      </w:pPr>
      <w:r w:rsidRPr="00184404">
        <w:rPr>
          <w:rStyle w:val="af3"/>
          <w:highlight w:val="magenta"/>
        </w:rPr>
        <w:annotationRef/>
      </w:r>
      <w:r w:rsidRPr="00184404">
        <w:rPr>
          <w:rFonts w:hint="eastAsia"/>
          <w:highlight w:val="magenta"/>
          <w:lang w:eastAsia="zh-CN"/>
        </w:rPr>
        <w:t>可以删除</w:t>
      </w:r>
      <w:r w:rsidR="00D71C5B" w:rsidRPr="00184404">
        <w:rPr>
          <w:rFonts w:hint="eastAsia"/>
          <w:highlight w:val="magenta"/>
          <w:lang w:eastAsia="zh-CN"/>
        </w:rPr>
        <w:t>，标准化的点是要在全局聚合后加入或者切换，或者</w:t>
      </w:r>
      <w:r w:rsidR="005633A8" w:rsidRPr="00184404">
        <w:rPr>
          <w:rFonts w:hint="eastAsia"/>
          <w:highlight w:val="magenta"/>
          <w:lang w:eastAsia="zh-CN"/>
        </w:rPr>
        <w:t>按权利要求</w:t>
      </w:r>
      <w:r w:rsidR="005633A8" w:rsidRPr="00184404">
        <w:rPr>
          <w:rFonts w:hint="eastAsia"/>
          <w:highlight w:val="magenta"/>
          <w:lang w:eastAsia="zh-CN"/>
        </w:rPr>
        <w:t>1</w:t>
      </w:r>
      <w:r w:rsidR="005633A8" w:rsidRPr="00184404">
        <w:rPr>
          <w:rFonts w:hint="eastAsia"/>
          <w:highlight w:val="magenta"/>
          <w:lang w:eastAsia="zh-CN"/>
        </w:rPr>
        <w:t>所述退出</w:t>
      </w:r>
    </w:p>
  </w:comment>
  <w:comment w:id="526" w:author="Zheng, Ce" w:date="2022-08-15T21:32:00Z" w:initials="ZC">
    <w:p w14:paraId="2794D49C" w14:textId="746F3790" w:rsidR="00D419EF" w:rsidRDefault="00D419EF">
      <w:pPr>
        <w:pStyle w:val="af4"/>
        <w:rPr>
          <w:lang w:eastAsia="zh-CN"/>
        </w:rPr>
      </w:pPr>
      <w:r>
        <w:rPr>
          <w:rStyle w:val="af3"/>
        </w:rPr>
        <w:annotationRef/>
      </w:r>
      <w:r w:rsidRPr="006F0C7B">
        <w:rPr>
          <w:rFonts w:hint="eastAsia"/>
          <w:highlight w:val="magenta"/>
          <w:lang w:eastAsia="zh-CN"/>
        </w:rPr>
        <w:t>全局聚合结束</w:t>
      </w:r>
      <w:r w:rsidR="002D5D33" w:rsidRPr="006F0C7B">
        <w:rPr>
          <w:rFonts w:hint="eastAsia"/>
          <w:highlight w:val="magenta"/>
          <w:lang w:eastAsia="zh-CN"/>
        </w:rPr>
        <w:t>，</w:t>
      </w:r>
      <w:r w:rsidRPr="006F0C7B">
        <w:rPr>
          <w:rFonts w:hint="eastAsia"/>
          <w:highlight w:val="magenta"/>
          <w:lang w:eastAsia="zh-CN"/>
        </w:rPr>
        <w:t>模型下发前加入</w:t>
      </w:r>
      <w:r w:rsidR="002D5D33" w:rsidRPr="006F0C7B">
        <w:rPr>
          <w:rFonts w:hint="eastAsia"/>
          <w:highlight w:val="magenta"/>
          <w:lang w:eastAsia="zh-CN"/>
        </w:rPr>
        <w:t>。加入后的</w:t>
      </w:r>
      <w:r w:rsidR="002D5D33" w:rsidRPr="006F0C7B">
        <w:rPr>
          <w:rFonts w:hint="eastAsia"/>
          <w:highlight w:val="magenta"/>
          <w:lang w:eastAsia="zh-CN"/>
        </w:rPr>
        <w:t>UE</w:t>
      </w:r>
      <w:r w:rsidR="002D5D33" w:rsidRPr="006F0C7B">
        <w:rPr>
          <w:highlight w:val="magenta"/>
          <w:lang w:eastAsia="zh-CN"/>
        </w:rPr>
        <w:t>#</w:t>
      </w:r>
      <w:r w:rsidR="002D5D33" w:rsidRPr="006F0C7B">
        <w:rPr>
          <w:rFonts w:hint="eastAsia"/>
          <w:highlight w:val="magenta"/>
          <w:lang w:eastAsia="zh-CN"/>
        </w:rPr>
        <w:t>i</w:t>
      </w:r>
      <w:r w:rsidR="002D5D33" w:rsidRPr="006F0C7B">
        <w:rPr>
          <w:rFonts w:hint="eastAsia"/>
          <w:highlight w:val="magenta"/>
          <w:lang w:eastAsia="zh-CN"/>
        </w:rPr>
        <w:t>接收中心聚合节点广播的</w:t>
      </w:r>
      <w:r w:rsidR="004F3E9A" w:rsidRPr="006F0C7B">
        <w:rPr>
          <w:rFonts w:hint="eastAsia"/>
          <w:highlight w:val="magenta"/>
          <w:lang w:eastAsia="zh-CN"/>
        </w:rPr>
        <w:t>全局模型，与其他</w:t>
      </w:r>
      <w:r w:rsidR="004F3E9A" w:rsidRPr="006F0C7B">
        <w:rPr>
          <w:rFonts w:hint="eastAsia"/>
          <w:highlight w:val="magenta"/>
          <w:lang w:eastAsia="zh-CN"/>
        </w:rPr>
        <w:t>UE</w:t>
      </w:r>
      <w:r w:rsidR="004F3E9A" w:rsidRPr="006F0C7B">
        <w:rPr>
          <w:rFonts w:hint="eastAsia"/>
          <w:highlight w:val="magenta"/>
          <w:lang w:eastAsia="zh-CN"/>
        </w:rPr>
        <w:t>一起进行</w:t>
      </w:r>
      <w:r w:rsidR="004F3E9A" w:rsidRPr="006F0C7B">
        <w:rPr>
          <w:rFonts w:hint="eastAsia"/>
          <w:highlight w:val="magenta"/>
          <w:lang w:eastAsia="zh-CN"/>
        </w:rPr>
        <w:t>FL</w:t>
      </w:r>
      <w:r w:rsidR="004F3E9A" w:rsidRPr="006F0C7B">
        <w:rPr>
          <w:rFonts w:hint="eastAsia"/>
          <w:highlight w:val="magenta"/>
          <w:lang w:eastAsia="zh-CN"/>
        </w:rPr>
        <w:t>的训练</w:t>
      </w:r>
      <w:r w:rsidR="006F0C7B" w:rsidRPr="006F0C7B">
        <w:rPr>
          <w:rFonts w:hint="eastAsia"/>
          <w:highlight w:val="magenta"/>
          <w:lang w:eastAsia="zh-CN"/>
        </w:rPr>
        <w:t>。</w:t>
      </w:r>
    </w:p>
  </w:comment>
  <w:comment w:id="532" w:author="Zheng, Ce" w:date="2022-08-15T21:22:00Z" w:initials="ZC">
    <w:p w14:paraId="29493E69" w14:textId="4DBB2EE0" w:rsidR="001C6766" w:rsidRDefault="001C6766">
      <w:pPr>
        <w:pStyle w:val="af4"/>
        <w:rPr>
          <w:lang w:eastAsia="zh-CN"/>
        </w:rPr>
      </w:pPr>
      <w:r>
        <w:rPr>
          <w:rStyle w:val="af3"/>
        </w:rPr>
        <w:annotationRef/>
      </w:r>
      <w:r w:rsidR="00D3421D" w:rsidRPr="001113BA">
        <w:rPr>
          <w:rFonts w:hint="eastAsia"/>
          <w:highlight w:val="magenta"/>
          <w:lang w:eastAsia="zh-CN"/>
        </w:rPr>
        <w:t>这里的断开连接可以是</w:t>
      </w:r>
      <w:r w:rsidR="00D3421D" w:rsidRPr="001113BA">
        <w:rPr>
          <w:rFonts w:hint="eastAsia"/>
          <w:highlight w:val="magenta"/>
          <w:lang w:eastAsia="zh-CN"/>
        </w:rPr>
        <w:t xml:space="preserve"> </w:t>
      </w:r>
      <w:r w:rsidR="00D3421D" w:rsidRPr="001113BA">
        <w:rPr>
          <w:rFonts w:hint="eastAsia"/>
          <w:highlight w:val="magenta"/>
          <w:lang w:eastAsia="zh-CN"/>
        </w:rPr>
        <w:t>通信连接的断开，也可以是</w:t>
      </w:r>
      <w:r w:rsidR="00D3421D" w:rsidRPr="001113BA">
        <w:rPr>
          <w:rFonts w:hint="eastAsia"/>
          <w:highlight w:val="magenta"/>
          <w:lang w:eastAsia="zh-CN"/>
        </w:rPr>
        <w:t>UE</w:t>
      </w:r>
      <w:r w:rsidR="00D3421D" w:rsidRPr="001113BA">
        <w:rPr>
          <w:rFonts w:hint="eastAsia"/>
          <w:highlight w:val="magenta"/>
          <w:lang w:eastAsia="zh-CN"/>
        </w:rPr>
        <w:t>自身其他条件导致的断开（如电量不足</w:t>
      </w:r>
      <w:r w:rsidR="00F55255" w:rsidRPr="001113BA">
        <w:rPr>
          <w:rFonts w:hint="eastAsia"/>
          <w:highlight w:val="magenta"/>
          <w:lang w:eastAsia="zh-CN"/>
        </w:rPr>
        <w:t>等</w:t>
      </w:r>
      <w:r w:rsidR="00D3421D" w:rsidRPr="001113BA">
        <w:rPr>
          <w:rFonts w:hint="eastAsia"/>
          <w:highlight w:val="magenta"/>
          <w:lang w:eastAsia="zh-CN"/>
        </w:rPr>
        <w:t>）</w:t>
      </w:r>
      <w:r w:rsidR="00112A98" w:rsidRPr="001113BA">
        <w:rPr>
          <w:rFonts w:hint="eastAsia"/>
          <w:highlight w:val="magenta"/>
          <w:lang w:eastAsia="zh-CN"/>
        </w:rPr>
        <w:t>。</w:t>
      </w:r>
    </w:p>
  </w:comment>
  <w:comment w:id="587" w:author="Zheng, Ce" w:date="2022-07-12T11:45:00Z" w:initials="ZC">
    <w:p w14:paraId="4F755B41" w14:textId="5C18B925" w:rsidR="000868D4" w:rsidRDefault="000868D4">
      <w:pPr>
        <w:pStyle w:val="af4"/>
        <w:rPr>
          <w:lang w:eastAsia="zh-CN"/>
        </w:rPr>
      </w:pPr>
      <w:r>
        <w:rPr>
          <w:rStyle w:val="af3"/>
        </w:rPr>
        <w:annotationRef/>
      </w:r>
      <w:r>
        <w:rPr>
          <w:rFonts w:hint="eastAsia"/>
          <w:lang w:eastAsia="zh-CN"/>
        </w:rPr>
        <w:t>增加相关信令</w:t>
      </w:r>
    </w:p>
  </w:comment>
  <w:comment w:id="660" w:author="Zheng, Ce" w:date="2022-08-15T21:34:00Z" w:initials="ZC">
    <w:p w14:paraId="31ECFD7B" w14:textId="06C01F98" w:rsidR="00BB4FCA" w:rsidRDefault="00BB4FCA">
      <w:pPr>
        <w:pStyle w:val="af4"/>
        <w:rPr>
          <w:lang w:eastAsia="zh-CN"/>
        </w:rPr>
      </w:pPr>
      <w:r>
        <w:rPr>
          <w:rStyle w:val="af3"/>
        </w:rPr>
        <w:annotationRef/>
      </w:r>
      <w:r>
        <w:rPr>
          <w:rFonts w:hint="eastAsia"/>
          <w:lang w:eastAsia="zh-CN"/>
        </w:rPr>
        <w:t>可以是计算</w:t>
      </w:r>
      <w:r>
        <w:rPr>
          <w:rFonts w:hint="eastAsia"/>
          <w:lang w:eastAsia="zh-CN"/>
        </w:rPr>
        <w:t>UE</w:t>
      </w:r>
      <w:r>
        <w:rPr>
          <w:rFonts w:hint="eastAsia"/>
          <w:lang w:eastAsia="zh-CN"/>
        </w:rPr>
        <w:t>也可以是中心聚合节点</w:t>
      </w:r>
    </w:p>
  </w:comment>
  <w:comment w:id="666" w:author="Zheng, Ce" w:date="2022-08-15T21:50:00Z" w:initials="ZC">
    <w:p w14:paraId="7AA837FF" w14:textId="003221AA" w:rsidR="00C60A1D" w:rsidRDefault="00C60A1D">
      <w:pPr>
        <w:pStyle w:val="af4"/>
        <w:rPr>
          <w:lang w:eastAsia="zh-CN"/>
        </w:rPr>
      </w:pPr>
      <w:r>
        <w:rPr>
          <w:rStyle w:val="af3"/>
        </w:rPr>
        <w:annotationRef/>
      </w:r>
      <w:r w:rsidRPr="00844D58">
        <w:rPr>
          <w:rFonts w:hint="eastAsia"/>
          <w:b/>
          <w:bCs/>
          <w:highlight w:val="magenta"/>
          <w:lang w:eastAsia="zh-CN"/>
        </w:rPr>
        <w:t>联邦学习是一种特殊的分布式计算</w:t>
      </w:r>
      <w:r w:rsidR="00381ACD">
        <w:rPr>
          <w:rFonts w:hint="eastAsia"/>
          <w:highlight w:val="magenta"/>
          <w:lang w:eastAsia="zh-CN"/>
        </w:rPr>
        <w:t>，</w:t>
      </w:r>
      <w:r w:rsidR="00B0529E">
        <w:rPr>
          <w:rFonts w:hint="eastAsia"/>
          <w:highlight w:val="magenta"/>
          <w:lang w:eastAsia="zh-CN"/>
        </w:rPr>
        <w:t>其需要</w:t>
      </w:r>
      <w:r w:rsidR="00FE4331">
        <w:rPr>
          <w:rFonts w:hint="eastAsia"/>
          <w:highlight w:val="magenta"/>
          <w:lang w:eastAsia="zh-CN"/>
        </w:rPr>
        <w:t>各个计算</w:t>
      </w:r>
      <w:r w:rsidR="00FE4331">
        <w:rPr>
          <w:rFonts w:hint="eastAsia"/>
          <w:highlight w:val="magenta"/>
          <w:lang w:eastAsia="zh-CN"/>
        </w:rPr>
        <w:t>UE</w:t>
      </w:r>
      <w:r w:rsidR="00562E51">
        <w:rPr>
          <w:rFonts w:hint="eastAsia"/>
          <w:highlight w:val="magenta"/>
          <w:lang w:eastAsia="zh-CN"/>
        </w:rPr>
        <w:t>在</w:t>
      </w:r>
      <w:r w:rsidR="00AC071B">
        <w:rPr>
          <w:rFonts w:hint="eastAsia"/>
          <w:highlight w:val="magenta"/>
          <w:lang w:eastAsia="zh-CN"/>
        </w:rPr>
        <w:t>计算</w:t>
      </w:r>
      <w:r w:rsidR="00DC64B2">
        <w:rPr>
          <w:rFonts w:hint="eastAsia"/>
          <w:highlight w:val="magenta"/>
          <w:lang w:eastAsia="zh-CN"/>
        </w:rPr>
        <w:t>任务执行到一定程度后</w:t>
      </w:r>
      <w:r w:rsidR="00A83037">
        <w:rPr>
          <w:rFonts w:hint="eastAsia"/>
          <w:highlight w:val="magenta"/>
          <w:lang w:eastAsia="zh-CN"/>
        </w:rPr>
        <w:t>（如</w:t>
      </w:r>
      <w:r w:rsidR="002C4E3B">
        <w:rPr>
          <w:rFonts w:hint="eastAsia"/>
          <w:highlight w:val="magenta"/>
          <w:lang w:eastAsia="zh-CN"/>
        </w:rPr>
        <w:t>模型更新</w:t>
      </w:r>
      <w:r w:rsidR="00A83037">
        <w:rPr>
          <w:rFonts w:hint="eastAsia"/>
          <w:highlight w:val="magenta"/>
          <w:lang w:eastAsia="zh-CN"/>
        </w:rPr>
        <w:t>迭代</w:t>
      </w:r>
      <w:r w:rsidR="003C74F9">
        <w:rPr>
          <w:rFonts w:hint="eastAsia"/>
          <w:highlight w:val="magenta"/>
          <w:lang w:eastAsia="zh-CN"/>
        </w:rPr>
        <w:t>k</w:t>
      </w:r>
      <w:r w:rsidR="003C74F9">
        <w:rPr>
          <w:rFonts w:hint="eastAsia"/>
          <w:highlight w:val="magenta"/>
          <w:lang w:eastAsia="zh-CN"/>
        </w:rPr>
        <w:t>次</w:t>
      </w:r>
      <w:r w:rsidR="00A83037">
        <w:rPr>
          <w:rFonts w:hint="eastAsia"/>
          <w:highlight w:val="magenta"/>
          <w:lang w:eastAsia="zh-CN"/>
        </w:rPr>
        <w:t>）</w:t>
      </w:r>
      <w:r w:rsidR="003C74F9">
        <w:rPr>
          <w:rFonts w:hint="eastAsia"/>
          <w:highlight w:val="magenta"/>
          <w:lang w:eastAsia="zh-CN"/>
        </w:rPr>
        <w:t>，</w:t>
      </w:r>
      <w:r w:rsidR="000F4B14">
        <w:rPr>
          <w:rFonts w:hint="eastAsia"/>
          <w:highlight w:val="magenta"/>
          <w:lang w:eastAsia="zh-CN"/>
        </w:rPr>
        <w:t>将计算</w:t>
      </w:r>
      <w:r w:rsidR="00AC071B">
        <w:rPr>
          <w:rFonts w:hint="eastAsia"/>
          <w:highlight w:val="magenta"/>
          <w:lang w:eastAsia="zh-CN"/>
        </w:rPr>
        <w:t>的结果</w:t>
      </w:r>
      <w:r w:rsidR="00E55A50">
        <w:rPr>
          <w:rFonts w:hint="eastAsia"/>
          <w:highlight w:val="magenta"/>
          <w:lang w:eastAsia="zh-CN"/>
        </w:rPr>
        <w:t>（模型）</w:t>
      </w:r>
      <w:r w:rsidR="000F4B14">
        <w:rPr>
          <w:rFonts w:hint="eastAsia"/>
          <w:highlight w:val="magenta"/>
          <w:lang w:eastAsia="zh-CN"/>
        </w:rPr>
        <w:t>上传至中心</w:t>
      </w:r>
      <w:r w:rsidR="008C18BF">
        <w:rPr>
          <w:rFonts w:hint="eastAsia"/>
          <w:highlight w:val="magenta"/>
          <w:lang w:eastAsia="zh-CN"/>
        </w:rPr>
        <w:t>节点进行聚合</w:t>
      </w:r>
      <w:r w:rsidR="006C2B1F">
        <w:rPr>
          <w:rFonts w:hint="eastAsia"/>
          <w:highlight w:val="magenta"/>
          <w:lang w:eastAsia="zh-CN"/>
        </w:rPr>
        <w:t>。</w:t>
      </w:r>
      <w:r w:rsidR="008762E3">
        <w:rPr>
          <w:rFonts w:hint="eastAsia"/>
          <w:highlight w:val="magenta"/>
          <w:lang w:eastAsia="zh-CN"/>
        </w:rPr>
        <w:t>聚合后</w:t>
      </w:r>
      <w:r w:rsidR="00B775D3">
        <w:rPr>
          <w:rFonts w:hint="eastAsia"/>
          <w:highlight w:val="magenta"/>
          <w:lang w:eastAsia="zh-CN"/>
        </w:rPr>
        <w:t>中心节点再次下发</w:t>
      </w:r>
      <w:r w:rsidR="00397647">
        <w:rPr>
          <w:rFonts w:hint="eastAsia"/>
          <w:highlight w:val="magenta"/>
          <w:lang w:eastAsia="zh-CN"/>
        </w:rPr>
        <w:t>任务</w:t>
      </w:r>
      <w:r w:rsidR="00CE4BB6">
        <w:rPr>
          <w:rFonts w:hint="eastAsia"/>
          <w:highlight w:val="magenta"/>
          <w:lang w:eastAsia="zh-CN"/>
        </w:rPr>
        <w:t>（即全局模型）</w:t>
      </w:r>
      <w:r w:rsidR="00342D58">
        <w:rPr>
          <w:rFonts w:hint="eastAsia"/>
          <w:highlight w:val="magenta"/>
          <w:lang w:eastAsia="zh-CN"/>
        </w:rPr>
        <w:t>至</w:t>
      </w:r>
      <w:r w:rsidR="00E13CD5">
        <w:rPr>
          <w:rFonts w:hint="eastAsia"/>
          <w:highlight w:val="magenta"/>
          <w:lang w:eastAsia="zh-CN"/>
        </w:rPr>
        <w:t>各</w:t>
      </w:r>
      <w:r w:rsidR="00F340C2">
        <w:rPr>
          <w:rFonts w:hint="eastAsia"/>
          <w:highlight w:val="magenta"/>
          <w:lang w:eastAsia="zh-CN"/>
        </w:rPr>
        <w:t>计算</w:t>
      </w:r>
      <w:r w:rsidR="00F340C2">
        <w:rPr>
          <w:rFonts w:hint="eastAsia"/>
          <w:highlight w:val="magenta"/>
          <w:lang w:eastAsia="zh-CN"/>
        </w:rPr>
        <w:t>UE</w:t>
      </w:r>
      <w:r w:rsidR="00145C8B">
        <w:rPr>
          <w:rFonts w:hint="eastAsia"/>
          <w:highlight w:val="magenta"/>
          <w:lang w:eastAsia="zh-CN"/>
        </w:rPr>
        <w:t>。</w:t>
      </w:r>
    </w:p>
    <w:p w14:paraId="1E855656" w14:textId="77777777" w:rsidR="005C401A" w:rsidRDefault="005C401A">
      <w:pPr>
        <w:pStyle w:val="af4"/>
        <w:rPr>
          <w:lang w:eastAsia="zh-CN"/>
        </w:rPr>
      </w:pPr>
    </w:p>
    <w:p w14:paraId="219B1B34" w14:textId="77777777" w:rsidR="00EB13B2" w:rsidRDefault="00115924">
      <w:pPr>
        <w:pStyle w:val="af4"/>
        <w:rPr>
          <w:highlight w:val="magenta"/>
          <w:lang w:eastAsia="zh-CN"/>
        </w:rPr>
      </w:pPr>
      <w:r>
        <w:rPr>
          <w:rFonts w:hint="eastAsia"/>
          <w:highlight w:val="magenta"/>
          <w:lang w:eastAsia="zh-CN"/>
        </w:rPr>
        <w:t>分布式计算</w:t>
      </w:r>
      <w:r w:rsidR="00EA25FC">
        <w:rPr>
          <w:rFonts w:hint="eastAsia"/>
          <w:highlight w:val="magenta"/>
          <w:lang w:eastAsia="zh-CN"/>
        </w:rPr>
        <w:t>的任务如果有类似的属性，则我们的专利也可以适用</w:t>
      </w:r>
      <w:r w:rsidR="0027245A">
        <w:rPr>
          <w:rFonts w:hint="eastAsia"/>
          <w:highlight w:val="magenta"/>
          <w:lang w:eastAsia="zh-CN"/>
        </w:rPr>
        <w:t>，即</w:t>
      </w:r>
      <w:r w:rsidR="00910299">
        <w:rPr>
          <w:rFonts w:hint="eastAsia"/>
          <w:highlight w:val="magenta"/>
          <w:lang w:eastAsia="zh-CN"/>
        </w:rPr>
        <w:t>中心节点将</w:t>
      </w:r>
      <w:r w:rsidR="0027245A">
        <w:rPr>
          <w:rFonts w:hint="eastAsia"/>
          <w:highlight w:val="magenta"/>
          <w:lang w:eastAsia="zh-CN"/>
        </w:rPr>
        <w:t>一个大规模任务拆分成多个子任务在各个计算</w:t>
      </w:r>
      <w:r w:rsidR="0027245A">
        <w:rPr>
          <w:rFonts w:hint="eastAsia"/>
          <w:highlight w:val="magenta"/>
          <w:lang w:eastAsia="zh-CN"/>
        </w:rPr>
        <w:t>UE</w:t>
      </w:r>
      <w:r w:rsidR="0027245A">
        <w:rPr>
          <w:rFonts w:hint="eastAsia"/>
          <w:highlight w:val="magenta"/>
          <w:lang w:eastAsia="zh-CN"/>
        </w:rPr>
        <w:t>上执行</w:t>
      </w:r>
      <w:r w:rsidR="00D03605">
        <w:rPr>
          <w:rFonts w:hint="eastAsia"/>
          <w:highlight w:val="magenta"/>
          <w:lang w:eastAsia="zh-CN"/>
        </w:rPr>
        <w:t>。该任务的属性需要</w:t>
      </w:r>
      <w:r w:rsidR="00D03605">
        <w:rPr>
          <w:rFonts w:hint="eastAsia"/>
          <w:highlight w:val="magenta"/>
          <w:lang w:eastAsia="zh-CN"/>
        </w:rPr>
        <w:t xml:space="preserve"> </w:t>
      </w:r>
      <w:r w:rsidR="00D03605">
        <w:rPr>
          <w:highlight w:val="magenta"/>
          <w:lang w:eastAsia="zh-CN"/>
        </w:rPr>
        <w:t xml:space="preserve"> </w:t>
      </w:r>
    </w:p>
    <w:p w14:paraId="09DD7F75" w14:textId="77777777" w:rsidR="00EB13B2" w:rsidRDefault="00EB13B2">
      <w:pPr>
        <w:pStyle w:val="af4"/>
        <w:rPr>
          <w:highlight w:val="magenta"/>
          <w:lang w:eastAsia="zh-CN"/>
        </w:rPr>
      </w:pPr>
    </w:p>
    <w:p w14:paraId="47C49524" w14:textId="566F60B2" w:rsidR="00EB13B2" w:rsidRDefault="00992763">
      <w:pPr>
        <w:pStyle w:val="af4"/>
        <w:rPr>
          <w:highlight w:val="magenta"/>
          <w:lang w:eastAsia="zh-CN"/>
        </w:rPr>
      </w:pPr>
      <w:r>
        <w:rPr>
          <w:highlight w:val="magenta"/>
          <w:lang w:eastAsia="zh-CN"/>
        </w:rPr>
        <w:t>1</w:t>
      </w:r>
      <w:r>
        <w:rPr>
          <w:rFonts w:hint="eastAsia"/>
          <w:highlight w:val="magenta"/>
          <w:lang w:eastAsia="zh-CN"/>
        </w:rPr>
        <w:t>）</w:t>
      </w:r>
      <w:r w:rsidR="00657B7A">
        <w:rPr>
          <w:rFonts w:hint="eastAsia"/>
          <w:highlight w:val="magenta"/>
          <w:lang w:eastAsia="zh-CN"/>
        </w:rPr>
        <w:t>各个</w:t>
      </w:r>
      <w:r w:rsidR="00657B7A">
        <w:rPr>
          <w:rFonts w:hint="eastAsia"/>
          <w:highlight w:val="magenta"/>
          <w:lang w:eastAsia="zh-CN"/>
        </w:rPr>
        <w:t>UE</w:t>
      </w:r>
      <w:r w:rsidR="00910299">
        <w:rPr>
          <w:rFonts w:hint="eastAsia"/>
          <w:highlight w:val="magenta"/>
          <w:lang w:eastAsia="zh-CN"/>
        </w:rPr>
        <w:t>在子任务执行到一定程度后将结果上传至中心节点</w:t>
      </w:r>
      <w:r w:rsidR="00D03605">
        <w:rPr>
          <w:rFonts w:hint="eastAsia"/>
          <w:highlight w:val="magenta"/>
          <w:lang w:eastAsia="zh-CN"/>
        </w:rPr>
        <w:t>，中心节点接收到所有计算</w:t>
      </w:r>
      <w:r w:rsidR="00D03605">
        <w:rPr>
          <w:rFonts w:hint="eastAsia"/>
          <w:highlight w:val="magenta"/>
          <w:lang w:eastAsia="zh-CN"/>
        </w:rPr>
        <w:t>UE</w:t>
      </w:r>
      <w:r w:rsidR="00D03605">
        <w:rPr>
          <w:rFonts w:hint="eastAsia"/>
          <w:highlight w:val="magenta"/>
          <w:lang w:eastAsia="zh-CN"/>
        </w:rPr>
        <w:t>的上传的结果后</w:t>
      </w:r>
      <w:r w:rsidR="00BC0CFF">
        <w:rPr>
          <w:rFonts w:hint="eastAsia"/>
          <w:highlight w:val="magenta"/>
          <w:lang w:eastAsia="zh-CN"/>
        </w:rPr>
        <w:t>进行一定的处理和整合</w:t>
      </w:r>
      <w:r w:rsidR="00B944E8">
        <w:rPr>
          <w:rFonts w:hint="eastAsia"/>
          <w:highlight w:val="magenta"/>
          <w:lang w:eastAsia="zh-CN"/>
        </w:rPr>
        <w:t>。</w:t>
      </w:r>
    </w:p>
    <w:p w14:paraId="2E1700FB" w14:textId="77777777" w:rsidR="00EB13B2" w:rsidRDefault="00EB13B2">
      <w:pPr>
        <w:pStyle w:val="af4"/>
        <w:rPr>
          <w:highlight w:val="magenta"/>
          <w:lang w:eastAsia="zh-CN"/>
        </w:rPr>
      </w:pPr>
    </w:p>
    <w:p w14:paraId="5406471C" w14:textId="55B954B0" w:rsidR="005C401A" w:rsidRDefault="00EB13B2">
      <w:pPr>
        <w:pStyle w:val="af4"/>
        <w:rPr>
          <w:lang w:eastAsia="zh-CN"/>
        </w:rPr>
      </w:pPr>
      <w:r>
        <w:rPr>
          <w:highlight w:val="magenta"/>
          <w:lang w:eastAsia="zh-CN"/>
        </w:rPr>
        <w:t>2</w:t>
      </w:r>
      <w:r>
        <w:rPr>
          <w:rFonts w:hint="eastAsia"/>
          <w:highlight w:val="magenta"/>
          <w:lang w:eastAsia="zh-CN"/>
        </w:rPr>
        <w:t>）</w:t>
      </w:r>
      <w:r w:rsidR="009856C9">
        <w:rPr>
          <w:rFonts w:hint="eastAsia"/>
          <w:highlight w:val="magenta"/>
          <w:lang w:eastAsia="zh-CN"/>
        </w:rPr>
        <w:t>之后中心节点继续分配子任务到各个计算</w:t>
      </w:r>
      <w:r w:rsidR="009856C9">
        <w:rPr>
          <w:rFonts w:hint="eastAsia"/>
          <w:highlight w:val="magenta"/>
          <w:lang w:eastAsia="zh-CN"/>
        </w:rPr>
        <w:t>UE</w:t>
      </w:r>
      <w:r w:rsidR="00E23627">
        <w:rPr>
          <w:rFonts w:hint="eastAsia"/>
          <w:highlight w:val="magenta"/>
          <w:lang w:eastAsia="zh-CN"/>
        </w:rPr>
        <w:t>。</w:t>
      </w:r>
    </w:p>
    <w:p w14:paraId="41F2C019" w14:textId="18C068F5" w:rsidR="00CA1BC7" w:rsidRDefault="00CA1BC7">
      <w:pPr>
        <w:pStyle w:val="af4"/>
        <w:rPr>
          <w:lang w:eastAsia="zh-CN"/>
        </w:rPr>
      </w:pPr>
    </w:p>
    <w:p w14:paraId="28874BBB" w14:textId="4B147EF3" w:rsidR="00CA1BC7" w:rsidRDefault="00CA1BC7">
      <w:pPr>
        <w:pStyle w:val="af4"/>
        <w:rPr>
          <w:lang w:eastAsia="zh-CN"/>
        </w:rPr>
      </w:pPr>
      <w:r>
        <w:rPr>
          <w:lang w:eastAsia="zh-CN"/>
        </w:rPr>
        <w:t>3</w:t>
      </w:r>
      <w:r>
        <w:rPr>
          <w:rFonts w:hint="eastAsia"/>
          <w:highlight w:val="magenta"/>
          <w:lang w:eastAsia="zh-CN"/>
        </w:rPr>
        <w:t>）</w:t>
      </w:r>
      <w:r w:rsidRPr="00350089">
        <w:rPr>
          <w:rFonts w:hint="eastAsia"/>
          <w:highlight w:val="magenta"/>
          <w:lang w:eastAsia="zh-CN"/>
        </w:rPr>
        <w:t>重复</w:t>
      </w:r>
      <w:r w:rsidRPr="00350089">
        <w:rPr>
          <w:highlight w:val="magenta"/>
          <w:lang w:eastAsia="zh-CN"/>
        </w:rPr>
        <w:t>1</w:t>
      </w:r>
      <w:r w:rsidRPr="00350089">
        <w:rPr>
          <w:rFonts w:hint="eastAsia"/>
          <w:highlight w:val="magenta"/>
          <w:lang w:eastAsia="zh-CN"/>
        </w:rPr>
        <w:t>）</w:t>
      </w:r>
      <w:r w:rsidRPr="00350089">
        <w:rPr>
          <w:rFonts w:hint="eastAsia"/>
          <w:highlight w:val="magenta"/>
          <w:lang w:eastAsia="zh-CN"/>
        </w:rPr>
        <w:t>2</w:t>
      </w:r>
      <w:r w:rsidRPr="00350089">
        <w:rPr>
          <w:rFonts w:hint="eastAsia"/>
          <w:highlight w:val="magenta"/>
          <w:lang w:eastAsia="zh-CN"/>
        </w:rPr>
        <w:t>）直至</w:t>
      </w:r>
      <w:r w:rsidR="008903DF" w:rsidRPr="00350089">
        <w:rPr>
          <w:rFonts w:hint="eastAsia"/>
          <w:highlight w:val="magenta"/>
          <w:lang w:eastAsia="zh-CN"/>
        </w:rPr>
        <w:t>任务</w:t>
      </w:r>
      <w:r w:rsidR="003825C0" w:rsidRPr="00350089">
        <w:rPr>
          <w:rFonts w:hint="eastAsia"/>
          <w:highlight w:val="magenta"/>
          <w:lang w:eastAsia="zh-CN"/>
        </w:rPr>
        <w:t>结束。</w:t>
      </w:r>
    </w:p>
    <w:p w14:paraId="0FC4E89B" w14:textId="77777777" w:rsidR="00180180" w:rsidRDefault="00180180">
      <w:pPr>
        <w:pStyle w:val="af4"/>
        <w:rPr>
          <w:lang w:eastAsia="zh-CN"/>
        </w:rPr>
      </w:pPr>
    </w:p>
    <w:p w14:paraId="2BDAC7C1" w14:textId="77777777" w:rsidR="00180180" w:rsidRDefault="00180180">
      <w:pPr>
        <w:pStyle w:val="af4"/>
        <w:rPr>
          <w:lang w:eastAsia="zh-CN"/>
        </w:rPr>
      </w:pPr>
      <w:r>
        <w:rPr>
          <w:rFonts w:hint="eastAsia"/>
          <w:highlight w:val="magenta"/>
          <w:lang w:eastAsia="zh-CN"/>
        </w:rPr>
        <w:t>与之对应的是</w:t>
      </w:r>
      <w:r w:rsidR="00163322">
        <w:rPr>
          <w:rFonts w:hint="eastAsia"/>
          <w:highlight w:val="magenta"/>
          <w:lang w:eastAsia="zh-CN"/>
        </w:rPr>
        <w:t>任务直接拆分成子任务</w:t>
      </w:r>
      <w:r w:rsidR="00027B6C">
        <w:rPr>
          <w:rFonts w:hint="eastAsia"/>
          <w:highlight w:val="magenta"/>
          <w:lang w:eastAsia="zh-CN"/>
        </w:rPr>
        <w:t>分配到</w:t>
      </w:r>
      <w:r w:rsidR="00163322">
        <w:rPr>
          <w:rFonts w:hint="eastAsia"/>
          <w:highlight w:val="magenta"/>
          <w:lang w:eastAsia="zh-CN"/>
        </w:rPr>
        <w:t>各个</w:t>
      </w:r>
      <w:r w:rsidR="00163322">
        <w:rPr>
          <w:rFonts w:hint="eastAsia"/>
          <w:highlight w:val="magenta"/>
          <w:lang w:eastAsia="zh-CN"/>
        </w:rPr>
        <w:t>UE</w:t>
      </w:r>
      <w:r w:rsidR="00163322">
        <w:rPr>
          <w:rFonts w:hint="eastAsia"/>
          <w:highlight w:val="magenta"/>
          <w:lang w:eastAsia="zh-CN"/>
        </w:rPr>
        <w:t>上计算</w:t>
      </w:r>
      <w:r w:rsidR="00C40251">
        <w:rPr>
          <w:rFonts w:hint="eastAsia"/>
          <w:highlight w:val="magenta"/>
          <w:lang w:eastAsia="zh-CN"/>
        </w:rPr>
        <w:t>，</w:t>
      </w:r>
      <w:r w:rsidR="008272B3">
        <w:rPr>
          <w:rFonts w:hint="eastAsia"/>
          <w:highlight w:val="magenta"/>
          <w:lang w:eastAsia="zh-CN"/>
        </w:rPr>
        <w:t>UE</w:t>
      </w:r>
      <w:r w:rsidR="008272B3">
        <w:rPr>
          <w:rFonts w:hint="eastAsia"/>
          <w:highlight w:val="magenta"/>
          <w:lang w:eastAsia="zh-CN"/>
        </w:rPr>
        <w:t>一口气</w:t>
      </w:r>
      <w:r w:rsidR="00B77AAD">
        <w:rPr>
          <w:rFonts w:hint="eastAsia"/>
          <w:highlight w:val="magenta"/>
          <w:lang w:eastAsia="zh-CN"/>
        </w:rPr>
        <w:t>计算完成后</w:t>
      </w:r>
      <w:r w:rsidR="008272B3">
        <w:rPr>
          <w:rFonts w:hint="eastAsia"/>
          <w:highlight w:val="magenta"/>
          <w:lang w:eastAsia="zh-CN"/>
        </w:rPr>
        <w:t>将结果</w:t>
      </w:r>
      <w:r w:rsidR="00B77AAD">
        <w:rPr>
          <w:rFonts w:hint="eastAsia"/>
          <w:highlight w:val="magenta"/>
          <w:lang w:eastAsia="zh-CN"/>
        </w:rPr>
        <w:t>上传至中心节点</w:t>
      </w:r>
      <w:r w:rsidR="005312F4">
        <w:rPr>
          <w:rFonts w:hint="eastAsia"/>
          <w:highlight w:val="magenta"/>
          <w:lang w:eastAsia="zh-CN"/>
        </w:rPr>
        <w:t>。</w:t>
      </w:r>
      <w:r w:rsidR="000046D3">
        <w:rPr>
          <w:rFonts w:hint="eastAsia"/>
          <w:highlight w:val="magenta"/>
          <w:lang w:eastAsia="zh-CN"/>
        </w:rPr>
        <w:t>中心节点整合后就结束了。</w:t>
      </w:r>
      <w:r w:rsidR="00A8421B">
        <w:rPr>
          <w:rFonts w:hint="eastAsia"/>
          <w:lang w:eastAsia="zh-CN"/>
        </w:rPr>
        <w:t xml:space="preserve"> </w:t>
      </w:r>
    </w:p>
    <w:p w14:paraId="17140BEC" w14:textId="77777777" w:rsidR="00F217F6" w:rsidRDefault="00F217F6">
      <w:pPr>
        <w:pStyle w:val="af4"/>
        <w:rPr>
          <w:lang w:eastAsia="zh-CN"/>
        </w:rPr>
      </w:pPr>
    </w:p>
    <w:p w14:paraId="3F683F39" w14:textId="77777777" w:rsidR="00F217F6" w:rsidRDefault="00F217F6">
      <w:pPr>
        <w:pStyle w:val="af4"/>
        <w:rPr>
          <w:lang w:eastAsia="zh-CN"/>
        </w:rPr>
      </w:pPr>
    </w:p>
    <w:p w14:paraId="315D8315" w14:textId="37BD1FAC" w:rsidR="00F217F6" w:rsidRPr="00EA2DFE" w:rsidRDefault="00F217F6">
      <w:pPr>
        <w:pStyle w:val="af4"/>
        <w:rPr>
          <w:b/>
          <w:bCs/>
          <w:lang w:eastAsia="zh-CN"/>
        </w:rPr>
      </w:pPr>
      <w:r w:rsidRPr="00EA2DFE">
        <w:rPr>
          <w:rFonts w:hint="eastAsia"/>
          <w:b/>
          <w:bCs/>
          <w:highlight w:val="magenta"/>
          <w:lang w:eastAsia="zh-CN"/>
        </w:rPr>
        <w:t>因此</w:t>
      </w:r>
      <w:r w:rsidR="008C21C1" w:rsidRPr="00EA2DFE">
        <w:rPr>
          <w:rFonts w:hint="eastAsia"/>
          <w:b/>
          <w:bCs/>
          <w:highlight w:val="magenta"/>
          <w:lang w:eastAsia="zh-CN"/>
        </w:rPr>
        <w:t>，</w:t>
      </w:r>
      <w:r w:rsidR="009B0490" w:rsidRPr="00EA2DFE">
        <w:rPr>
          <w:rFonts w:hint="eastAsia"/>
          <w:b/>
          <w:bCs/>
          <w:highlight w:val="magenta"/>
          <w:lang w:eastAsia="zh-CN"/>
        </w:rPr>
        <w:t>建议题目和权利要求保持不变</w:t>
      </w:r>
      <w:r w:rsidR="00CE4FB4" w:rsidRPr="00EA2DFE">
        <w:rPr>
          <w:rFonts w:hint="eastAsia"/>
          <w:b/>
          <w:bCs/>
          <w:highlight w:val="magenta"/>
          <w:lang w:eastAsia="zh-CN"/>
        </w:rPr>
        <w:t>。</w:t>
      </w:r>
      <w:r w:rsidR="005D395A" w:rsidRPr="00EA2DFE">
        <w:rPr>
          <w:rFonts w:hint="eastAsia"/>
          <w:b/>
          <w:bCs/>
          <w:highlight w:val="magenta"/>
          <w:lang w:eastAsia="zh-CN"/>
        </w:rPr>
        <w:t>然后在</w:t>
      </w:r>
      <w:r w:rsidR="005C695C" w:rsidRPr="00EA2DFE">
        <w:rPr>
          <w:rFonts w:hint="eastAsia"/>
          <w:b/>
          <w:bCs/>
          <w:highlight w:val="magenta"/>
          <w:lang w:eastAsia="zh-CN"/>
        </w:rPr>
        <w:t>报告书</w:t>
      </w:r>
      <w:r w:rsidR="00686BFB" w:rsidRPr="00EA2DFE">
        <w:rPr>
          <w:rFonts w:hint="eastAsia"/>
          <w:b/>
          <w:bCs/>
          <w:highlight w:val="magenta"/>
          <w:lang w:eastAsia="zh-CN"/>
        </w:rPr>
        <w:t>内容部分说明一下</w:t>
      </w:r>
      <w:r w:rsidR="007F38A3" w:rsidRPr="00EA2DFE">
        <w:rPr>
          <w:rFonts w:hint="eastAsia"/>
          <w:b/>
          <w:bCs/>
          <w:highlight w:val="magenta"/>
          <w:lang w:eastAsia="zh-CN"/>
        </w:rPr>
        <w:t>，我们的专利除了针对</w:t>
      </w:r>
      <w:r w:rsidR="006C477E" w:rsidRPr="00EA2DFE">
        <w:rPr>
          <w:rFonts w:hint="eastAsia"/>
          <w:b/>
          <w:bCs/>
          <w:highlight w:val="magenta"/>
          <w:lang w:eastAsia="zh-CN"/>
        </w:rPr>
        <w:t>联邦学习外，还可以</w:t>
      </w:r>
      <w:r w:rsidR="00906BF4" w:rsidRPr="00EA2DFE">
        <w:rPr>
          <w:rFonts w:hint="eastAsia"/>
          <w:b/>
          <w:bCs/>
          <w:highlight w:val="magenta"/>
          <w:lang w:eastAsia="zh-CN"/>
        </w:rPr>
        <w:t>适用于</w:t>
      </w:r>
      <w:r w:rsidR="00206090" w:rsidRPr="00EA2DFE">
        <w:rPr>
          <w:rFonts w:hint="eastAsia"/>
          <w:b/>
          <w:bCs/>
          <w:highlight w:val="magenta"/>
          <w:lang w:eastAsia="zh-CN"/>
        </w:rPr>
        <w:t>一些具有相似属性的分布式计算任务</w:t>
      </w:r>
      <w:r w:rsidR="00234412">
        <w:rPr>
          <w:rFonts w:hint="eastAsia"/>
          <w:b/>
          <w:bCs/>
          <w:highlight w:val="magenta"/>
          <w:lang w:eastAsia="zh-CN"/>
        </w:rPr>
        <w:t>。</w:t>
      </w:r>
    </w:p>
  </w:comment>
  <w:comment w:id="671" w:author="Zheng, Ce" w:date="2022-07-15T14:25:00Z" w:initials="ZC">
    <w:p w14:paraId="007C11F9" w14:textId="204592B3" w:rsidR="006B6ECD" w:rsidRPr="006513D9" w:rsidRDefault="006B6ECD">
      <w:pPr>
        <w:pStyle w:val="af4"/>
        <w:rPr>
          <w:b/>
          <w:bCs/>
          <w:sz w:val="24"/>
          <w:szCs w:val="24"/>
          <w:lang w:eastAsia="zh-CN"/>
        </w:rPr>
      </w:pPr>
      <w:r w:rsidRPr="006513D9">
        <w:rPr>
          <w:rStyle w:val="af3"/>
          <w:b/>
          <w:bCs/>
          <w:sz w:val="21"/>
          <w:szCs w:val="24"/>
        </w:rPr>
        <w:annotationRef/>
      </w:r>
      <w:r w:rsidRPr="006513D9">
        <w:rPr>
          <w:rFonts w:hint="eastAsia"/>
          <w:b/>
          <w:bCs/>
          <w:sz w:val="24"/>
          <w:szCs w:val="24"/>
          <w:lang w:eastAsia="zh-CN"/>
        </w:rPr>
        <w:t>孙总：</w:t>
      </w:r>
      <w:r w:rsidR="0031711E" w:rsidRPr="006513D9">
        <w:rPr>
          <w:rFonts w:hint="eastAsia"/>
          <w:b/>
          <w:bCs/>
          <w:sz w:val="24"/>
          <w:szCs w:val="24"/>
          <w:lang w:eastAsia="zh-CN"/>
        </w:rPr>
        <w:t>请查验</w:t>
      </w:r>
    </w:p>
  </w:comment>
  <w:comment w:id="741" w:author="Zheng, Ce" w:date="2022-08-15T15:23:00Z" w:initials="ZC">
    <w:p w14:paraId="2733C3BA" w14:textId="18554723" w:rsidR="00603D0F" w:rsidRDefault="00603D0F">
      <w:pPr>
        <w:pStyle w:val="af4"/>
        <w:rPr>
          <w:lang w:eastAsia="zh-CN"/>
        </w:rPr>
      </w:pPr>
      <w:r>
        <w:rPr>
          <w:rStyle w:val="af3"/>
        </w:rPr>
        <w:annotationRef/>
      </w:r>
      <w:r>
        <w:rPr>
          <w:lang w:eastAsia="zh-CN"/>
        </w:rPr>
        <w:t xml:space="preserve">P2P </w:t>
      </w:r>
      <w:r>
        <w:rPr>
          <w:rFonts w:hint="eastAsia"/>
          <w:lang w:eastAsia="zh-CN"/>
        </w:rPr>
        <w:t>有没有</w:t>
      </w:r>
      <w:r w:rsidR="0032008F">
        <w:rPr>
          <w:rFonts w:hint="eastAsia"/>
          <w:lang w:eastAsia="zh-CN"/>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19BDD6" w15:done="0"/>
  <w15:commentEx w15:paraId="4C915053" w15:done="0"/>
  <w15:commentEx w15:paraId="75DBFE70" w15:done="0"/>
  <w15:commentEx w15:paraId="7B8ED35E" w15:done="0"/>
  <w15:commentEx w15:paraId="2794D49C" w15:done="0"/>
  <w15:commentEx w15:paraId="29493E69" w15:done="0"/>
  <w15:commentEx w15:paraId="4F755B41" w15:done="0"/>
  <w15:commentEx w15:paraId="31ECFD7B" w15:done="0"/>
  <w15:commentEx w15:paraId="315D8315" w15:done="0"/>
  <w15:commentEx w15:paraId="007C11F9" w15:done="0"/>
  <w15:commentEx w15:paraId="2733C3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7DD83" w16cex:dateUtc="2022-07-12T03:46:00Z"/>
  <w16cex:commentExtensible w16cex:durableId="2677DDAF" w16cex:dateUtc="2022-07-12T03:46:00Z"/>
  <w16cex:commentExtensible w16cex:durableId="26A4E1C8" w16cex:dateUtc="2022-08-15T07:16:00Z"/>
  <w16cex:commentExtensible w16cex:durableId="26A53950" w16cex:dateUtc="2022-08-15T13:29:00Z"/>
  <w16cex:commentExtensible w16cex:durableId="26A539D5" w16cex:dateUtc="2022-08-15T13:32:00Z"/>
  <w16cex:commentExtensible w16cex:durableId="26A53E0C" w16cex:dateUtc="2022-08-15T13:50:00Z"/>
  <w16cex:commentExtensible w16cex:durableId="26A4E388" w16cex:dateUtc="2022-08-15T07: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19BDD6" w16cid:durableId="2677DD83"/>
  <w16cid:commentId w16cid:paraId="4C915053" w16cid:durableId="2677DDAF"/>
  <w16cid:commentId w16cid:paraId="75DBFE70" w16cid:durableId="26A4E1C8"/>
  <w16cid:commentId w16cid:paraId="7B8ED35E" w16cid:durableId="26A53950"/>
  <w16cid:commentId w16cid:paraId="2794D49C" w16cid:durableId="26A539D5"/>
  <w16cid:commentId w16cid:paraId="315D8315" w16cid:durableId="26A53E0C"/>
  <w16cid:commentId w16cid:paraId="2733C3BA" w16cid:durableId="26A4E3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043C" w14:textId="77777777" w:rsidR="00A80360" w:rsidRDefault="00A80360">
      <w:r>
        <w:separator/>
      </w:r>
    </w:p>
  </w:endnote>
  <w:endnote w:type="continuationSeparator" w:id="0">
    <w:p w14:paraId="0DF2BE35" w14:textId="77777777" w:rsidR="00A80360" w:rsidRDefault="00A80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ＨＧｺﾞｼｯｸE-PRO">
    <w:altName w:val="MS Gothic"/>
    <w:panose1 w:val="00000000000000000000"/>
    <w:charset w:val="80"/>
    <w:family w:val="auto"/>
    <w:notTrueType/>
    <w:pitch w:val="variable"/>
    <w:sig w:usb0="00000000"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ＨＧゴシックE">
    <w:altName w:val="MS Gothic"/>
    <w:panose1 w:val="00000000000000000000"/>
    <w:charset w:val="80"/>
    <w:family w:val="auto"/>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3C3F1" w14:textId="77777777" w:rsidR="00AD057E" w:rsidRDefault="00AD057E">
    <w:pPr>
      <w:pStyle w:val="a3"/>
      <w:tabs>
        <w:tab w:val="clear" w:pos="4252"/>
        <w:tab w:val="clear" w:pos="8504"/>
        <w:tab w:val="center" w:pos="5040"/>
        <w:tab w:val="right" w:pos="10080"/>
      </w:tabs>
    </w:pPr>
    <w:r>
      <w:tab/>
    </w:r>
    <w:r>
      <w:tab/>
    </w:r>
    <w:r>
      <w:fldChar w:fldCharType="begin"/>
    </w:r>
    <w:r>
      <w:instrText xml:space="preserve"> PAGE  \* MERGEFORMAT </w:instrText>
    </w:r>
    <w:r>
      <w:fldChar w:fldCharType="separate"/>
    </w:r>
    <w:r>
      <w:rPr>
        <w:noProof/>
      </w:rPr>
      <w:t>4</w:t>
    </w:r>
    <w:r>
      <w:fldChar w:fldCharType="end"/>
    </w:r>
    <w:r>
      <w:t xml:space="preserve"> / </w:t>
    </w:r>
    <w:r>
      <w:fldChar w:fldCharType="begin"/>
    </w:r>
    <w:r>
      <w:instrText xml:space="preserve"> NUMPAGES  \* MERGEFORMAT </w:instrText>
    </w:r>
    <w:r>
      <w:fldChar w:fldCharType="separate"/>
    </w:r>
    <w:r>
      <w:rPr>
        <w:noProof/>
      </w:rPr>
      <w:t>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BF95A" w14:textId="77777777" w:rsidR="00AD057E" w:rsidRDefault="00AD057E">
    <w:pPr>
      <w:pStyle w:val="a3"/>
      <w:tabs>
        <w:tab w:val="clear" w:pos="4252"/>
        <w:tab w:val="clear" w:pos="8504"/>
        <w:tab w:val="center" w:pos="5040"/>
        <w:tab w:val="right" w:pos="10080"/>
      </w:tabs>
    </w:pPr>
    <w:r>
      <w:tab/>
    </w:r>
    <w:r>
      <w:tab/>
    </w:r>
    <w:r>
      <w:fldChar w:fldCharType="begin"/>
    </w:r>
    <w:r>
      <w:instrText xml:space="preserve"> PAGE  \* MERGEFORMAT </w:instrText>
    </w:r>
    <w:r>
      <w:fldChar w:fldCharType="separate"/>
    </w:r>
    <w:r>
      <w:rPr>
        <w:noProof/>
      </w:rPr>
      <w:t>2</w:t>
    </w:r>
    <w:r>
      <w:fldChar w:fldCharType="end"/>
    </w:r>
    <w:r>
      <w:t xml:space="preserve"> / </w:t>
    </w:r>
    <w:r>
      <w:fldChar w:fldCharType="begin"/>
    </w:r>
    <w:r>
      <w:instrText xml:space="preserve"> NUMPAGES  \* MERGEFORMAT </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7E169" w14:textId="77777777" w:rsidR="00A80360" w:rsidRDefault="00A80360">
      <w:r>
        <w:separator/>
      </w:r>
    </w:p>
  </w:footnote>
  <w:footnote w:type="continuationSeparator" w:id="0">
    <w:p w14:paraId="3426433B" w14:textId="77777777" w:rsidR="00A80360" w:rsidRDefault="00A80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6642" w14:textId="77777777" w:rsidR="00AD057E" w:rsidRDefault="00AD057E">
    <w:pPr>
      <w:pStyle w:val="a4"/>
      <w:rPr>
        <w:rFonts w:eastAsia="SimSun"/>
        <w:szCs w:val="18"/>
        <w:lang w:eastAsia="zh-CN"/>
      </w:rPr>
    </w:pPr>
    <w:r w:rsidRPr="00C41A10">
      <w:rPr>
        <w:rFonts w:hint="eastAsia"/>
        <w:szCs w:val="18"/>
      </w:rPr>
      <w:t>秘</w:t>
    </w:r>
    <w:r w:rsidRPr="00C41A10">
      <w:rPr>
        <w:rFonts w:hint="eastAsia"/>
        <w:szCs w:val="18"/>
      </w:rPr>
      <w:t xml:space="preserve"> </w:t>
    </w:r>
    <w:r w:rsidRPr="00C41A10">
      <w:rPr>
        <w:szCs w:val="18"/>
      </w:rPr>
      <w:t>Confidential</w:t>
    </w:r>
  </w:p>
  <w:p w14:paraId="6E96D0AF" w14:textId="77777777" w:rsidR="00AD057E" w:rsidRPr="005E43E5" w:rsidRDefault="00AD057E">
    <w:pPr>
      <w:pStyle w:val="a4"/>
      <w:rPr>
        <w:rFonts w:eastAsia="SimSun"/>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E434" w14:textId="77777777" w:rsidR="00AD057E" w:rsidRDefault="00AD057E" w:rsidP="009A6147">
    <w:pPr>
      <w:pStyle w:val="a4"/>
    </w:pPr>
    <w:r w:rsidRPr="00C41A10">
      <w:rPr>
        <w:rFonts w:hint="eastAsia"/>
        <w:szCs w:val="18"/>
      </w:rPr>
      <w:t>秘</w:t>
    </w:r>
    <w:r w:rsidRPr="00C41A10">
      <w:rPr>
        <w:rFonts w:hint="eastAsia"/>
        <w:szCs w:val="18"/>
      </w:rPr>
      <w:t xml:space="preserve"> </w:t>
    </w:r>
    <w:r w:rsidRPr="00C41A10">
      <w:rPr>
        <w:szCs w:val="18"/>
      </w:rPr>
      <w:t>Confidential</w:t>
    </w:r>
  </w:p>
  <w:p w14:paraId="7AF56EB0" w14:textId="77777777" w:rsidR="00AD057E" w:rsidRDefault="00AD057E">
    <w:pPr>
      <w:pStyle w:val="a4"/>
      <w:rPr>
        <w:rFonts w:eastAsia="SimSun"/>
        <w:sz w:val="18"/>
        <w:szCs w:val="18"/>
        <w:lang w:eastAsia="zh-CN"/>
      </w:rPr>
    </w:pPr>
    <w:r>
      <w:rPr>
        <w:rFonts w:eastAsia="SimSun" w:hint="eastAsia"/>
        <w:sz w:val="18"/>
        <w:szCs w:val="18"/>
        <w:lang w:eastAsia="zh-CN"/>
      </w:rPr>
      <w:t>2015</w:t>
    </w:r>
    <w:r w:rsidRPr="00BF6D5A">
      <w:rPr>
        <w:rFonts w:eastAsia="SimSun" w:hint="eastAsia"/>
        <w:sz w:val="18"/>
        <w:szCs w:val="18"/>
        <w:lang w:eastAsia="zh-CN"/>
      </w:rPr>
      <w:t>年</w:t>
    </w:r>
    <w:r>
      <w:rPr>
        <w:rFonts w:eastAsia="SimSun" w:hint="eastAsia"/>
        <w:sz w:val="18"/>
        <w:szCs w:val="18"/>
        <w:lang w:eastAsia="zh-CN"/>
      </w:rPr>
      <w:t>12</w:t>
    </w:r>
    <w:r w:rsidRPr="00BF6D5A">
      <w:rPr>
        <w:rFonts w:eastAsia="SimSun" w:hint="eastAsia"/>
        <w:sz w:val="18"/>
        <w:szCs w:val="18"/>
        <w:lang w:eastAsia="zh-CN"/>
      </w:rPr>
      <w:t>月版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D41DA"/>
    <w:multiLevelType w:val="hybridMultilevel"/>
    <w:tmpl w:val="C192A1A8"/>
    <w:lvl w:ilvl="0" w:tplc="DC040344">
      <w:start w:val="1"/>
      <w:numFmt w:val="upperLetter"/>
      <w:lvlText w:val="%1."/>
      <w:lvlJc w:val="left"/>
      <w:pPr>
        <w:ind w:left="720" w:hanging="360"/>
      </w:pPr>
      <w:rPr>
        <w:rFonts w:eastAsia="SimSu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34187"/>
    <w:multiLevelType w:val="hybridMultilevel"/>
    <w:tmpl w:val="265C06FA"/>
    <w:lvl w:ilvl="0" w:tplc="0BF038F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2791D"/>
    <w:multiLevelType w:val="hybridMultilevel"/>
    <w:tmpl w:val="9956F9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B3CA8"/>
    <w:multiLevelType w:val="hybridMultilevel"/>
    <w:tmpl w:val="7F84838C"/>
    <w:lvl w:ilvl="0" w:tplc="0409000F">
      <w:start w:val="1"/>
      <w:numFmt w:val="decimal"/>
      <w:lvlText w:val="%1."/>
      <w:lvlJc w:val="left"/>
      <w:pPr>
        <w:ind w:left="829" w:hanging="360"/>
      </w:p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4" w15:restartNumberingAfterBreak="0">
    <w:nsid w:val="047D5B75"/>
    <w:multiLevelType w:val="hybridMultilevel"/>
    <w:tmpl w:val="3D3EEF36"/>
    <w:lvl w:ilvl="0" w:tplc="952E995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99954F9"/>
    <w:multiLevelType w:val="hybridMultilevel"/>
    <w:tmpl w:val="540821BC"/>
    <w:lvl w:ilvl="0" w:tplc="1A941314">
      <w:start w:val="1"/>
      <w:numFmt w:val="decimal"/>
      <w:lvlText w:val="【%1】"/>
      <w:lvlJc w:val="left"/>
      <w:pPr>
        <w:ind w:left="1080" w:hanging="720"/>
      </w:pPr>
      <w:rPr>
        <w:rFonts w:asciiTheme="minorEastAsia" w:eastAsiaTheme="minorEastAsia" w:hAnsi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FC318D"/>
    <w:multiLevelType w:val="hybridMultilevel"/>
    <w:tmpl w:val="ACA016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37226"/>
    <w:multiLevelType w:val="hybridMultilevel"/>
    <w:tmpl w:val="92820108"/>
    <w:lvl w:ilvl="0" w:tplc="D228D5A6">
      <w:start w:val="1"/>
      <w:numFmt w:val="lowerLetter"/>
      <w:lvlText w:val="%1."/>
      <w:lvlJc w:val="left"/>
      <w:pPr>
        <w:ind w:left="720" w:hanging="36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EB63B1"/>
    <w:multiLevelType w:val="multilevel"/>
    <w:tmpl w:val="7FF36CD4"/>
    <w:lvl w:ilvl="0">
      <w:start w:val="1"/>
      <w:numFmt w:val="decimal"/>
      <w:lvlText w:val="%1."/>
      <w:lvlJc w:val="left"/>
      <w:pPr>
        <w:ind w:left="360" w:hanging="360"/>
      </w:pPr>
      <w:rPr>
        <w:rFonts w:hint="default"/>
      </w:rPr>
    </w:lvl>
    <w:lvl w:ilvl="1">
      <w:start w:val="7"/>
      <w:numFmt w:val="decimal"/>
      <w:isLgl/>
      <w:lvlText w:val="%1.%2"/>
      <w:lvlJc w:val="left"/>
      <w:pPr>
        <w:ind w:left="1006" w:hanging="480"/>
      </w:pPr>
      <w:rPr>
        <w:rFonts w:hint="default"/>
      </w:rPr>
    </w:lvl>
    <w:lvl w:ilvl="2">
      <w:start w:val="1"/>
      <w:numFmt w:val="decimal"/>
      <w:isLgl/>
      <w:lvlText w:val="%1.%2.%3"/>
      <w:lvlJc w:val="left"/>
      <w:pPr>
        <w:ind w:left="1772" w:hanging="720"/>
      </w:pPr>
      <w:rPr>
        <w:rFonts w:hint="default"/>
      </w:rPr>
    </w:lvl>
    <w:lvl w:ilvl="3">
      <w:start w:val="1"/>
      <w:numFmt w:val="decimal"/>
      <w:isLgl/>
      <w:lvlText w:val="%1.%2.%3.%4"/>
      <w:lvlJc w:val="left"/>
      <w:pPr>
        <w:ind w:left="2298" w:hanging="720"/>
      </w:pPr>
      <w:rPr>
        <w:rFonts w:hint="default"/>
      </w:rPr>
    </w:lvl>
    <w:lvl w:ilvl="4">
      <w:start w:val="1"/>
      <w:numFmt w:val="decimal"/>
      <w:isLgl/>
      <w:lvlText w:val="%1.%2.%3.%4.%5"/>
      <w:lvlJc w:val="left"/>
      <w:pPr>
        <w:ind w:left="3184" w:hanging="1080"/>
      </w:pPr>
      <w:rPr>
        <w:rFonts w:hint="default"/>
      </w:rPr>
    </w:lvl>
    <w:lvl w:ilvl="5">
      <w:start w:val="1"/>
      <w:numFmt w:val="decimal"/>
      <w:isLgl/>
      <w:lvlText w:val="%1.%2.%3.%4.%5.%6"/>
      <w:lvlJc w:val="left"/>
      <w:pPr>
        <w:ind w:left="3710" w:hanging="1080"/>
      </w:pPr>
      <w:rPr>
        <w:rFonts w:hint="default"/>
      </w:rPr>
    </w:lvl>
    <w:lvl w:ilvl="6">
      <w:start w:val="1"/>
      <w:numFmt w:val="decimal"/>
      <w:isLgl/>
      <w:lvlText w:val="%1.%2.%3.%4.%5.%6.%7"/>
      <w:lvlJc w:val="left"/>
      <w:pPr>
        <w:ind w:left="4596" w:hanging="1440"/>
      </w:pPr>
      <w:rPr>
        <w:rFonts w:hint="default"/>
      </w:rPr>
    </w:lvl>
    <w:lvl w:ilvl="7">
      <w:start w:val="1"/>
      <w:numFmt w:val="decimal"/>
      <w:isLgl/>
      <w:lvlText w:val="%1.%2.%3.%4.%5.%6.%7.%8"/>
      <w:lvlJc w:val="left"/>
      <w:pPr>
        <w:ind w:left="5122" w:hanging="1440"/>
      </w:pPr>
      <w:rPr>
        <w:rFonts w:hint="default"/>
      </w:rPr>
    </w:lvl>
    <w:lvl w:ilvl="8">
      <w:start w:val="1"/>
      <w:numFmt w:val="decimal"/>
      <w:isLgl/>
      <w:lvlText w:val="%1.%2.%3.%4.%5.%6.%7.%8.%9"/>
      <w:lvlJc w:val="left"/>
      <w:pPr>
        <w:ind w:left="5648" w:hanging="1440"/>
      </w:pPr>
      <w:rPr>
        <w:rFonts w:hint="default"/>
      </w:rPr>
    </w:lvl>
  </w:abstractNum>
  <w:abstractNum w:abstractNumId="9" w15:restartNumberingAfterBreak="0">
    <w:nsid w:val="10DB5F9E"/>
    <w:multiLevelType w:val="hybridMultilevel"/>
    <w:tmpl w:val="CC822C4E"/>
    <w:lvl w:ilvl="0" w:tplc="2380721C">
      <w:start w:val="1"/>
      <w:numFmt w:val="decimal"/>
      <w:lvlText w:val="%1."/>
      <w:lvlJc w:val="left"/>
      <w:pPr>
        <w:ind w:left="360" w:hanging="360"/>
      </w:pPr>
      <w:rPr>
        <w:rFonts w:hint="default"/>
      </w:rPr>
    </w:lvl>
    <w:lvl w:ilvl="1" w:tplc="0AF47DF0">
      <w:start w:val="1"/>
      <w:numFmt w:val="decimal"/>
      <w:lvlText w:val="%2）"/>
      <w:lvlJc w:val="left"/>
      <w:pPr>
        <w:ind w:left="780" w:hanging="360"/>
      </w:pPr>
      <w:rPr>
        <w:rFonts w:ascii="Times New Roman" w:hAnsi="Times New Roman" w:cs="Times New Roman"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15A69A0"/>
    <w:multiLevelType w:val="hybridMultilevel"/>
    <w:tmpl w:val="AA46C514"/>
    <w:lvl w:ilvl="0" w:tplc="80628FEA">
      <w:start w:val="1"/>
      <w:numFmt w:val="upp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301EF8"/>
    <w:multiLevelType w:val="hybridMultilevel"/>
    <w:tmpl w:val="996E8346"/>
    <w:lvl w:ilvl="0" w:tplc="96EAF39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2" w15:restartNumberingAfterBreak="0">
    <w:nsid w:val="14523C18"/>
    <w:multiLevelType w:val="hybridMultilevel"/>
    <w:tmpl w:val="4B44D394"/>
    <w:lvl w:ilvl="0" w:tplc="82848024">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5614BE"/>
    <w:multiLevelType w:val="multilevel"/>
    <w:tmpl w:val="7FF36CD4"/>
    <w:lvl w:ilvl="0">
      <w:start w:val="1"/>
      <w:numFmt w:val="decimal"/>
      <w:lvlText w:val="%1."/>
      <w:lvlJc w:val="left"/>
      <w:pPr>
        <w:ind w:left="360" w:hanging="360"/>
      </w:pPr>
      <w:rPr>
        <w:rFonts w:hint="default"/>
      </w:rPr>
    </w:lvl>
    <w:lvl w:ilvl="1">
      <w:start w:val="7"/>
      <w:numFmt w:val="decimal"/>
      <w:isLgl/>
      <w:lvlText w:val="%1.%2"/>
      <w:lvlJc w:val="left"/>
      <w:pPr>
        <w:ind w:left="1006" w:hanging="480"/>
      </w:pPr>
      <w:rPr>
        <w:rFonts w:hint="default"/>
      </w:rPr>
    </w:lvl>
    <w:lvl w:ilvl="2">
      <w:start w:val="1"/>
      <w:numFmt w:val="decimal"/>
      <w:isLgl/>
      <w:lvlText w:val="%1.%2.%3"/>
      <w:lvlJc w:val="left"/>
      <w:pPr>
        <w:ind w:left="1772" w:hanging="720"/>
      </w:pPr>
      <w:rPr>
        <w:rFonts w:hint="default"/>
      </w:rPr>
    </w:lvl>
    <w:lvl w:ilvl="3">
      <w:start w:val="1"/>
      <w:numFmt w:val="decimal"/>
      <w:isLgl/>
      <w:lvlText w:val="%1.%2.%3.%4"/>
      <w:lvlJc w:val="left"/>
      <w:pPr>
        <w:ind w:left="2298" w:hanging="720"/>
      </w:pPr>
      <w:rPr>
        <w:rFonts w:hint="default"/>
      </w:rPr>
    </w:lvl>
    <w:lvl w:ilvl="4">
      <w:start w:val="1"/>
      <w:numFmt w:val="decimal"/>
      <w:isLgl/>
      <w:lvlText w:val="%1.%2.%3.%4.%5"/>
      <w:lvlJc w:val="left"/>
      <w:pPr>
        <w:ind w:left="3184" w:hanging="1080"/>
      </w:pPr>
      <w:rPr>
        <w:rFonts w:hint="default"/>
      </w:rPr>
    </w:lvl>
    <w:lvl w:ilvl="5">
      <w:start w:val="1"/>
      <w:numFmt w:val="decimal"/>
      <w:isLgl/>
      <w:lvlText w:val="%1.%2.%3.%4.%5.%6"/>
      <w:lvlJc w:val="left"/>
      <w:pPr>
        <w:ind w:left="3710" w:hanging="1080"/>
      </w:pPr>
      <w:rPr>
        <w:rFonts w:hint="default"/>
      </w:rPr>
    </w:lvl>
    <w:lvl w:ilvl="6">
      <w:start w:val="1"/>
      <w:numFmt w:val="decimal"/>
      <w:isLgl/>
      <w:lvlText w:val="%1.%2.%3.%4.%5.%6.%7"/>
      <w:lvlJc w:val="left"/>
      <w:pPr>
        <w:ind w:left="4596" w:hanging="1440"/>
      </w:pPr>
      <w:rPr>
        <w:rFonts w:hint="default"/>
      </w:rPr>
    </w:lvl>
    <w:lvl w:ilvl="7">
      <w:start w:val="1"/>
      <w:numFmt w:val="decimal"/>
      <w:isLgl/>
      <w:lvlText w:val="%1.%2.%3.%4.%5.%6.%7.%8"/>
      <w:lvlJc w:val="left"/>
      <w:pPr>
        <w:ind w:left="5122" w:hanging="1440"/>
      </w:pPr>
      <w:rPr>
        <w:rFonts w:hint="default"/>
      </w:rPr>
    </w:lvl>
    <w:lvl w:ilvl="8">
      <w:start w:val="1"/>
      <w:numFmt w:val="decimal"/>
      <w:isLgl/>
      <w:lvlText w:val="%1.%2.%3.%4.%5.%6.%7.%8.%9"/>
      <w:lvlJc w:val="left"/>
      <w:pPr>
        <w:ind w:left="5648" w:hanging="1440"/>
      </w:pPr>
      <w:rPr>
        <w:rFonts w:hint="default"/>
      </w:rPr>
    </w:lvl>
  </w:abstractNum>
  <w:abstractNum w:abstractNumId="14" w15:restartNumberingAfterBreak="0">
    <w:nsid w:val="179E46A5"/>
    <w:multiLevelType w:val="hybridMultilevel"/>
    <w:tmpl w:val="A768B0A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0AD3295"/>
    <w:multiLevelType w:val="hybridMultilevel"/>
    <w:tmpl w:val="DA22FB1E"/>
    <w:lvl w:ilvl="0" w:tplc="A68480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25489B"/>
    <w:multiLevelType w:val="multilevel"/>
    <w:tmpl w:val="3E3623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D53F65"/>
    <w:multiLevelType w:val="hybridMultilevel"/>
    <w:tmpl w:val="E602611E"/>
    <w:lvl w:ilvl="0" w:tplc="044C2D00">
      <w:start w:val="3"/>
      <w:numFmt w:val="decimal"/>
      <w:lvlText w:val="%1．"/>
      <w:lvlJc w:val="left"/>
      <w:pPr>
        <w:ind w:left="360" w:hanging="360"/>
      </w:pPr>
      <w:rPr>
        <w:rFonts w:ascii="SimSun" w:cs="SimSu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8D94C2A"/>
    <w:multiLevelType w:val="hybridMultilevel"/>
    <w:tmpl w:val="ADC27E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DC4F6A"/>
    <w:multiLevelType w:val="hybridMultilevel"/>
    <w:tmpl w:val="DD2EEDC8"/>
    <w:lvl w:ilvl="0" w:tplc="7F3A5C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48B7599"/>
    <w:multiLevelType w:val="hybridMultilevel"/>
    <w:tmpl w:val="EDE4FC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93618B8"/>
    <w:multiLevelType w:val="hybridMultilevel"/>
    <w:tmpl w:val="90F8E6FE"/>
    <w:lvl w:ilvl="0" w:tplc="D5441A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EC30B95"/>
    <w:multiLevelType w:val="hybridMultilevel"/>
    <w:tmpl w:val="59DA57E8"/>
    <w:lvl w:ilvl="0" w:tplc="04090019">
      <w:start w:val="1"/>
      <w:numFmt w:val="lowerLetter"/>
      <w:lvlText w:val="%1."/>
      <w:lvlJc w:val="left"/>
      <w:pPr>
        <w:ind w:left="785" w:hanging="360"/>
      </w:pPr>
      <w:rPr>
        <w:rFonts w:ascii="Times New Roman" w:hAnsi="Times New Roman"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3" w15:restartNumberingAfterBreak="0">
    <w:nsid w:val="406355DD"/>
    <w:multiLevelType w:val="multilevel"/>
    <w:tmpl w:val="406355DD"/>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4822727B"/>
    <w:multiLevelType w:val="hybridMultilevel"/>
    <w:tmpl w:val="E602611E"/>
    <w:lvl w:ilvl="0" w:tplc="044C2D00">
      <w:start w:val="3"/>
      <w:numFmt w:val="decimal"/>
      <w:lvlText w:val="%1．"/>
      <w:lvlJc w:val="left"/>
      <w:pPr>
        <w:ind w:left="360" w:hanging="360"/>
      </w:pPr>
      <w:rPr>
        <w:rFonts w:ascii="SimSun" w:cs="SimSu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B8042A8"/>
    <w:multiLevelType w:val="hybridMultilevel"/>
    <w:tmpl w:val="E7D6B034"/>
    <w:lvl w:ilvl="0" w:tplc="8892E93E">
      <w:start w:val="1"/>
      <w:numFmt w:val="decimal"/>
      <w:lvlText w:val="%1."/>
      <w:lvlJc w:val="left"/>
      <w:pPr>
        <w:ind w:left="360" w:hanging="360"/>
      </w:pPr>
      <w:rPr>
        <w:rFonts w:hint="default"/>
      </w:rPr>
    </w:lvl>
    <w:lvl w:ilvl="1" w:tplc="BAECA50E">
      <w:start w:val="1"/>
      <w:numFmt w:val="decimal"/>
      <w:lvlText w:val="%2）"/>
      <w:lvlJc w:val="left"/>
      <w:pPr>
        <w:ind w:left="360" w:hanging="360"/>
      </w:pPr>
      <w:rPr>
        <w:rFonts w:ascii="SimSun" w:hAnsi="SimSun" w:hint="default"/>
      </w:rPr>
    </w:lvl>
    <w:lvl w:ilvl="2" w:tplc="39221A10">
      <w:start w:val="2"/>
      <w:numFmt w:val="upperLetter"/>
      <w:lvlText w:val="%3．"/>
      <w:lvlJc w:val="left"/>
      <w:pPr>
        <w:ind w:left="1248" w:hanging="408"/>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4C1B7FFC"/>
    <w:multiLevelType w:val="hybridMultilevel"/>
    <w:tmpl w:val="793C559A"/>
    <w:lvl w:ilvl="0" w:tplc="84C4D220">
      <w:start w:val="1"/>
      <w:numFmt w:val="bullet"/>
      <w:lvlText w:val=""/>
      <w:lvlJc w:val="left"/>
      <w:pPr>
        <w:tabs>
          <w:tab w:val="num" w:pos="720"/>
        </w:tabs>
        <w:ind w:left="720" w:hanging="360"/>
      </w:pPr>
      <w:rPr>
        <w:rFonts w:ascii="Wingdings" w:hAnsi="Wingdings" w:hint="default"/>
      </w:rPr>
    </w:lvl>
    <w:lvl w:ilvl="1" w:tplc="D3761698" w:tentative="1">
      <w:start w:val="1"/>
      <w:numFmt w:val="bullet"/>
      <w:lvlText w:val=""/>
      <w:lvlJc w:val="left"/>
      <w:pPr>
        <w:tabs>
          <w:tab w:val="num" w:pos="1440"/>
        </w:tabs>
        <w:ind w:left="1440" w:hanging="360"/>
      </w:pPr>
      <w:rPr>
        <w:rFonts w:ascii="Wingdings" w:hAnsi="Wingdings" w:hint="default"/>
      </w:rPr>
    </w:lvl>
    <w:lvl w:ilvl="2" w:tplc="426A5BB0">
      <w:start w:val="1"/>
      <w:numFmt w:val="bullet"/>
      <w:lvlText w:val=""/>
      <w:lvlJc w:val="left"/>
      <w:pPr>
        <w:tabs>
          <w:tab w:val="num" w:pos="2160"/>
        </w:tabs>
        <w:ind w:left="2160" w:hanging="360"/>
      </w:pPr>
      <w:rPr>
        <w:rFonts w:ascii="Wingdings" w:hAnsi="Wingdings" w:hint="default"/>
      </w:rPr>
    </w:lvl>
    <w:lvl w:ilvl="3" w:tplc="F48C50C8" w:tentative="1">
      <w:start w:val="1"/>
      <w:numFmt w:val="bullet"/>
      <w:lvlText w:val=""/>
      <w:lvlJc w:val="left"/>
      <w:pPr>
        <w:tabs>
          <w:tab w:val="num" w:pos="2880"/>
        </w:tabs>
        <w:ind w:left="2880" w:hanging="360"/>
      </w:pPr>
      <w:rPr>
        <w:rFonts w:ascii="Wingdings" w:hAnsi="Wingdings" w:hint="default"/>
      </w:rPr>
    </w:lvl>
    <w:lvl w:ilvl="4" w:tplc="7826A7F8" w:tentative="1">
      <w:start w:val="1"/>
      <w:numFmt w:val="bullet"/>
      <w:lvlText w:val=""/>
      <w:lvlJc w:val="left"/>
      <w:pPr>
        <w:tabs>
          <w:tab w:val="num" w:pos="3600"/>
        </w:tabs>
        <w:ind w:left="3600" w:hanging="360"/>
      </w:pPr>
      <w:rPr>
        <w:rFonts w:ascii="Wingdings" w:hAnsi="Wingdings" w:hint="default"/>
      </w:rPr>
    </w:lvl>
    <w:lvl w:ilvl="5" w:tplc="821A881A" w:tentative="1">
      <w:start w:val="1"/>
      <w:numFmt w:val="bullet"/>
      <w:lvlText w:val=""/>
      <w:lvlJc w:val="left"/>
      <w:pPr>
        <w:tabs>
          <w:tab w:val="num" w:pos="4320"/>
        </w:tabs>
        <w:ind w:left="4320" w:hanging="360"/>
      </w:pPr>
      <w:rPr>
        <w:rFonts w:ascii="Wingdings" w:hAnsi="Wingdings" w:hint="default"/>
      </w:rPr>
    </w:lvl>
    <w:lvl w:ilvl="6" w:tplc="AFCCADCE" w:tentative="1">
      <w:start w:val="1"/>
      <w:numFmt w:val="bullet"/>
      <w:lvlText w:val=""/>
      <w:lvlJc w:val="left"/>
      <w:pPr>
        <w:tabs>
          <w:tab w:val="num" w:pos="5040"/>
        </w:tabs>
        <w:ind w:left="5040" w:hanging="360"/>
      </w:pPr>
      <w:rPr>
        <w:rFonts w:ascii="Wingdings" w:hAnsi="Wingdings" w:hint="default"/>
      </w:rPr>
    </w:lvl>
    <w:lvl w:ilvl="7" w:tplc="4B542B6A" w:tentative="1">
      <w:start w:val="1"/>
      <w:numFmt w:val="bullet"/>
      <w:lvlText w:val=""/>
      <w:lvlJc w:val="left"/>
      <w:pPr>
        <w:tabs>
          <w:tab w:val="num" w:pos="5760"/>
        </w:tabs>
        <w:ind w:left="5760" w:hanging="360"/>
      </w:pPr>
      <w:rPr>
        <w:rFonts w:ascii="Wingdings" w:hAnsi="Wingdings" w:hint="default"/>
      </w:rPr>
    </w:lvl>
    <w:lvl w:ilvl="8" w:tplc="E598AD1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545304"/>
    <w:multiLevelType w:val="hybridMultilevel"/>
    <w:tmpl w:val="ADC4EB4C"/>
    <w:lvl w:ilvl="0" w:tplc="10CA9C24">
      <w:start w:val="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11B3946"/>
    <w:multiLevelType w:val="hybridMultilevel"/>
    <w:tmpl w:val="EDE4F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EE38E2"/>
    <w:multiLevelType w:val="multilevel"/>
    <w:tmpl w:val="D9B47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935D1E"/>
    <w:multiLevelType w:val="hybridMultilevel"/>
    <w:tmpl w:val="4DE22E76"/>
    <w:lvl w:ilvl="0" w:tplc="A4387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85331B"/>
    <w:multiLevelType w:val="hybridMultilevel"/>
    <w:tmpl w:val="B39280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B74A8A"/>
    <w:multiLevelType w:val="hybridMultilevel"/>
    <w:tmpl w:val="67F815BA"/>
    <w:lvl w:ilvl="0" w:tplc="0EEA9B9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3" w15:restartNumberingAfterBreak="0">
    <w:nsid w:val="642F1B8B"/>
    <w:multiLevelType w:val="hybridMultilevel"/>
    <w:tmpl w:val="8DEE6368"/>
    <w:lvl w:ilvl="0" w:tplc="E1FC3556">
      <w:start w:val="1"/>
      <w:numFmt w:val="decimal"/>
      <w:lvlText w:val="%1）"/>
      <w:lvlJc w:val="left"/>
      <w:pPr>
        <w:ind w:left="438" w:hanging="43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7975F84"/>
    <w:multiLevelType w:val="hybridMultilevel"/>
    <w:tmpl w:val="3B8239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A110C"/>
    <w:multiLevelType w:val="multilevel"/>
    <w:tmpl w:val="2B4A0D0E"/>
    <w:lvl w:ilvl="0">
      <w:start w:val="1"/>
      <w:numFmt w:val="decimal"/>
      <w:lvlText w:val="【%1】"/>
      <w:lvlJc w:val="left"/>
      <w:pPr>
        <w:ind w:left="700" w:hanging="720"/>
      </w:pPr>
      <w:rPr>
        <w:rFonts w:hint="default"/>
      </w:rPr>
    </w:lvl>
    <w:lvl w:ilvl="1">
      <w:start w:val="1"/>
      <w:numFmt w:val="lowerLetter"/>
      <w:lvlText w:val="%2)"/>
      <w:lvlJc w:val="left"/>
      <w:pPr>
        <w:ind w:left="820" w:hanging="420"/>
      </w:pPr>
    </w:lvl>
    <w:lvl w:ilvl="2">
      <w:start w:val="1"/>
      <w:numFmt w:val="lowerRoman"/>
      <w:lvlText w:val="%3."/>
      <w:lvlJc w:val="right"/>
      <w:pPr>
        <w:ind w:left="1240" w:hanging="420"/>
      </w:pPr>
    </w:lvl>
    <w:lvl w:ilvl="3">
      <w:start w:val="1"/>
      <w:numFmt w:val="decimal"/>
      <w:lvlText w:val="%4."/>
      <w:lvlJc w:val="left"/>
      <w:pPr>
        <w:ind w:left="420" w:hanging="420"/>
      </w:pPr>
    </w:lvl>
    <w:lvl w:ilvl="4">
      <w:start w:val="1"/>
      <w:numFmt w:val="lowerLetter"/>
      <w:lvlText w:val="%5)"/>
      <w:lvlJc w:val="left"/>
      <w:pPr>
        <w:ind w:left="2080" w:hanging="420"/>
      </w:pPr>
    </w:lvl>
    <w:lvl w:ilvl="5">
      <w:start w:val="1"/>
      <w:numFmt w:val="lowerRoman"/>
      <w:lvlText w:val="%6."/>
      <w:lvlJc w:val="right"/>
      <w:pPr>
        <w:ind w:left="2500" w:hanging="420"/>
      </w:pPr>
    </w:lvl>
    <w:lvl w:ilvl="6">
      <w:start w:val="1"/>
      <w:numFmt w:val="decimal"/>
      <w:lvlText w:val="%7."/>
      <w:lvlJc w:val="left"/>
      <w:pPr>
        <w:ind w:left="420" w:hanging="420"/>
      </w:pPr>
      <w:rPr>
        <w:rFonts w:ascii="Times New Roman" w:hAnsi="Times New Roman" w:cs="Times New Roman" w:hint="default"/>
      </w:rPr>
    </w:lvl>
    <w:lvl w:ilvl="7">
      <w:start w:val="1"/>
      <w:numFmt w:val="lowerLetter"/>
      <w:lvlText w:val="%8)"/>
      <w:lvlJc w:val="left"/>
      <w:pPr>
        <w:ind w:left="3340" w:hanging="420"/>
      </w:pPr>
    </w:lvl>
    <w:lvl w:ilvl="8">
      <w:start w:val="1"/>
      <w:numFmt w:val="lowerRoman"/>
      <w:lvlText w:val="%9."/>
      <w:lvlJc w:val="right"/>
      <w:pPr>
        <w:ind w:left="3760" w:hanging="420"/>
      </w:pPr>
    </w:lvl>
  </w:abstractNum>
  <w:abstractNum w:abstractNumId="36" w15:restartNumberingAfterBreak="0">
    <w:nsid w:val="6B0C6A2C"/>
    <w:multiLevelType w:val="hybridMultilevel"/>
    <w:tmpl w:val="5FCEE69C"/>
    <w:lvl w:ilvl="0" w:tplc="9CDAE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106EAC"/>
    <w:multiLevelType w:val="hybridMultilevel"/>
    <w:tmpl w:val="07C0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5013D9"/>
    <w:multiLevelType w:val="hybridMultilevel"/>
    <w:tmpl w:val="2EC230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BB1D8F"/>
    <w:multiLevelType w:val="hybridMultilevel"/>
    <w:tmpl w:val="5FCEE69C"/>
    <w:lvl w:ilvl="0" w:tplc="9CDAE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793083"/>
    <w:multiLevelType w:val="hybridMultilevel"/>
    <w:tmpl w:val="17241320"/>
    <w:lvl w:ilvl="0" w:tplc="04090019">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1" w15:restartNumberingAfterBreak="0">
    <w:nsid w:val="79340187"/>
    <w:multiLevelType w:val="hybridMultilevel"/>
    <w:tmpl w:val="E2603892"/>
    <w:lvl w:ilvl="0" w:tplc="04090001">
      <w:start w:val="1"/>
      <w:numFmt w:val="bullet"/>
      <w:lvlText w:val=""/>
      <w:lvlJc w:val="left"/>
      <w:pPr>
        <w:ind w:left="777" w:hanging="420"/>
      </w:pPr>
      <w:rPr>
        <w:rFonts w:ascii="Wingdings" w:hAnsi="Wingdings" w:hint="default"/>
      </w:rPr>
    </w:lvl>
    <w:lvl w:ilvl="1" w:tplc="04090003" w:tentative="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42" w15:restartNumberingAfterBreak="0">
    <w:nsid w:val="796020AB"/>
    <w:multiLevelType w:val="hybridMultilevel"/>
    <w:tmpl w:val="1F72DF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B4FE9"/>
    <w:multiLevelType w:val="hybridMultilevel"/>
    <w:tmpl w:val="AF3C15E8"/>
    <w:lvl w:ilvl="0" w:tplc="C720C0CE">
      <w:start w:val="1"/>
      <w:numFmt w:val="lowerLetter"/>
      <w:lvlText w:val="%1."/>
      <w:lvlJc w:val="left"/>
      <w:pPr>
        <w:ind w:left="785" w:hanging="360"/>
      </w:pPr>
      <w:rPr>
        <w:rFonts w:ascii="Times New Roman" w:hAnsi="Times New Roman" w:cs="Times New Roman" w:hint="default"/>
        <w:b w:val="0"/>
        <w:bCs w:val="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4" w15:restartNumberingAfterBreak="0">
    <w:nsid w:val="7FE07E49"/>
    <w:multiLevelType w:val="hybridMultilevel"/>
    <w:tmpl w:val="062C0CFC"/>
    <w:lvl w:ilvl="0" w:tplc="952E995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15:restartNumberingAfterBreak="0">
    <w:nsid w:val="7FF36CD4"/>
    <w:multiLevelType w:val="multilevel"/>
    <w:tmpl w:val="7FF36CD4"/>
    <w:lvl w:ilvl="0">
      <w:start w:val="1"/>
      <w:numFmt w:val="decimal"/>
      <w:lvlText w:val="%1."/>
      <w:lvlJc w:val="left"/>
      <w:pPr>
        <w:ind w:left="360" w:hanging="360"/>
      </w:pPr>
      <w:rPr>
        <w:rFonts w:hint="default"/>
      </w:rPr>
    </w:lvl>
    <w:lvl w:ilvl="1">
      <w:start w:val="7"/>
      <w:numFmt w:val="decimal"/>
      <w:isLgl/>
      <w:lvlText w:val="%1.%2"/>
      <w:lvlJc w:val="left"/>
      <w:pPr>
        <w:ind w:left="1006" w:hanging="480"/>
      </w:pPr>
      <w:rPr>
        <w:rFonts w:hint="default"/>
      </w:rPr>
    </w:lvl>
    <w:lvl w:ilvl="2">
      <w:start w:val="1"/>
      <w:numFmt w:val="decimal"/>
      <w:isLgl/>
      <w:lvlText w:val="%1.%2.%3"/>
      <w:lvlJc w:val="left"/>
      <w:pPr>
        <w:ind w:left="1772" w:hanging="720"/>
      </w:pPr>
      <w:rPr>
        <w:rFonts w:hint="default"/>
      </w:rPr>
    </w:lvl>
    <w:lvl w:ilvl="3">
      <w:start w:val="1"/>
      <w:numFmt w:val="decimal"/>
      <w:isLgl/>
      <w:lvlText w:val="%1.%2.%3.%4"/>
      <w:lvlJc w:val="left"/>
      <w:pPr>
        <w:ind w:left="2298" w:hanging="720"/>
      </w:pPr>
      <w:rPr>
        <w:rFonts w:hint="default"/>
      </w:rPr>
    </w:lvl>
    <w:lvl w:ilvl="4">
      <w:start w:val="1"/>
      <w:numFmt w:val="decimal"/>
      <w:isLgl/>
      <w:lvlText w:val="%1.%2.%3.%4.%5"/>
      <w:lvlJc w:val="left"/>
      <w:pPr>
        <w:ind w:left="3184" w:hanging="1080"/>
      </w:pPr>
      <w:rPr>
        <w:rFonts w:hint="default"/>
      </w:rPr>
    </w:lvl>
    <w:lvl w:ilvl="5">
      <w:start w:val="1"/>
      <w:numFmt w:val="decimal"/>
      <w:isLgl/>
      <w:lvlText w:val="%1.%2.%3.%4.%5.%6"/>
      <w:lvlJc w:val="left"/>
      <w:pPr>
        <w:ind w:left="3710" w:hanging="1080"/>
      </w:pPr>
      <w:rPr>
        <w:rFonts w:hint="default"/>
      </w:rPr>
    </w:lvl>
    <w:lvl w:ilvl="6">
      <w:start w:val="1"/>
      <w:numFmt w:val="decimal"/>
      <w:isLgl/>
      <w:lvlText w:val="%1.%2.%3.%4.%5.%6.%7"/>
      <w:lvlJc w:val="left"/>
      <w:pPr>
        <w:ind w:left="4596" w:hanging="1440"/>
      </w:pPr>
      <w:rPr>
        <w:rFonts w:hint="default"/>
      </w:rPr>
    </w:lvl>
    <w:lvl w:ilvl="7">
      <w:start w:val="1"/>
      <w:numFmt w:val="decimal"/>
      <w:isLgl/>
      <w:lvlText w:val="%1.%2.%3.%4.%5.%6.%7.%8"/>
      <w:lvlJc w:val="left"/>
      <w:pPr>
        <w:ind w:left="5122" w:hanging="1440"/>
      </w:pPr>
      <w:rPr>
        <w:rFonts w:hint="default"/>
      </w:rPr>
    </w:lvl>
    <w:lvl w:ilvl="8">
      <w:start w:val="1"/>
      <w:numFmt w:val="decimal"/>
      <w:isLgl/>
      <w:lvlText w:val="%1.%2.%3.%4.%5.%6.%7.%8.%9"/>
      <w:lvlJc w:val="left"/>
      <w:pPr>
        <w:ind w:left="5648" w:hanging="1440"/>
      </w:pPr>
      <w:rPr>
        <w:rFonts w:hint="default"/>
      </w:rPr>
    </w:lvl>
  </w:abstractNum>
  <w:num w:numId="1">
    <w:abstractNumId w:val="9"/>
  </w:num>
  <w:num w:numId="2">
    <w:abstractNumId w:val="24"/>
  </w:num>
  <w:num w:numId="3">
    <w:abstractNumId w:val="25"/>
  </w:num>
  <w:num w:numId="4">
    <w:abstractNumId w:val="41"/>
  </w:num>
  <w:num w:numId="5">
    <w:abstractNumId w:val="32"/>
  </w:num>
  <w:num w:numId="6">
    <w:abstractNumId w:val="21"/>
  </w:num>
  <w:num w:numId="7">
    <w:abstractNumId w:val="4"/>
  </w:num>
  <w:num w:numId="8">
    <w:abstractNumId w:val="29"/>
    <w:lvlOverride w:ilvl="0">
      <w:startOverride w:val="1"/>
    </w:lvlOverride>
  </w:num>
  <w:num w:numId="9">
    <w:abstractNumId w:val="44"/>
  </w:num>
  <w:num w:numId="10">
    <w:abstractNumId w:val="26"/>
  </w:num>
  <w:num w:numId="11">
    <w:abstractNumId w:val="17"/>
  </w:num>
  <w:num w:numId="12">
    <w:abstractNumId w:val="27"/>
  </w:num>
  <w:num w:numId="13">
    <w:abstractNumId w:val="19"/>
  </w:num>
  <w:num w:numId="14">
    <w:abstractNumId w:val="42"/>
  </w:num>
  <w:num w:numId="15">
    <w:abstractNumId w:val="18"/>
  </w:num>
  <w:num w:numId="16">
    <w:abstractNumId w:val="30"/>
  </w:num>
  <w:num w:numId="17">
    <w:abstractNumId w:val="38"/>
  </w:num>
  <w:num w:numId="18">
    <w:abstractNumId w:val="45"/>
  </w:num>
  <w:num w:numId="19">
    <w:abstractNumId w:val="35"/>
  </w:num>
  <w:num w:numId="20">
    <w:abstractNumId w:val="5"/>
  </w:num>
  <w:num w:numId="21">
    <w:abstractNumId w:val="23"/>
  </w:num>
  <w:num w:numId="22">
    <w:abstractNumId w:val="3"/>
  </w:num>
  <w:num w:numId="23">
    <w:abstractNumId w:val="39"/>
  </w:num>
  <w:num w:numId="24">
    <w:abstractNumId w:val="31"/>
  </w:num>
  <w:num w:numId="25">
    <w:abstractNumId w:val="36"/>
  </w:num>
  <w:num w:numId="26">
    <w:abstractNumId w:val="8"/>
  </w:num>
  <w:num w:numId="27">
    <w:abstractNumId w:val="13"/>
  </w:num>
  <w:num w:numId="28">
    <w:abstractNumId w:val="14"/>
  </w:num>
  <w:num w:numId="29">
    <w:abstractNumId w:val="15"/>
  </w:num>
  <w:num w:numId="30">
    <w:abstractNumId w:val="33"/>
  </w:num>
  <w:num w:numId="31">
    <w:abstractNumId w:val="11"/>
  </w:num>
  <w:num w:numId="32">
    <w:abstractNumId w:val="6"/>
  </w:num>
  <w:num w:numId="33">
    <w:abstractNumId w:val="34"/>
  </w:num>
  <w:num w:numId="34">
    <w:abstractNumId w:val="16"/>
  </w:num>
  <w:num w:numId="35">
    <w:abstractNumId w:val="37"/>
  </w:num>
  <w:num w:numId="36">
    <w:abstractNumId w:val="43"/>
  </w:num>
  <w:num w:numId="37">
    <w:abstractNumId w:val="22"/>
  </w:num>
  <w:num w:numId="38">
    <w:abstractNumId w:val="40"/>
  </w:num>
  <w:num w:numId="39">
    <w:abstractNumId w:val="1"/>
  </w:num>
  <w:num w:numId="40">
    <w:abstractNumId w:val="2"/>
  </w:num>
  <w:num w:numId="41">
    <w:abstractNumId w:val="7"/>
  </w:num>
  <w:num w:numId="42">
    <w:abstractNumId w:val="12"/>
  </w:num>
  <w:num w:numId="43">
    <w:abstractNumId w:val="0"/>
  </w:num>
  <w:num w:numId="44">
    <w:abstractNumId w:val="10"/>
  </w:num>
  <w:num w:numId="45">
    <w:abstractNumId w:val="28"/>
  </w:num>
  <w:num w:numId="46">
    <w:abstractNumId w:val="2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heng, Ce">
    <w15:presenceInfo w15:providerId="AD" w15:userId="S::Ce.Zheng@sony.com::cb1582da-de04-4972-9be0-d65f1b9cc603"/>
  </w15:person>
  <w15:person w15:author="Sun, Chen">
    <w15:presenceInfo w15:providerId="AD" w15:userId="S::Chen.Sun@sony.com::69dac494-6c0f-45a1-88cd-9ab9dacb0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rawingGridHorizontalSpacing w:val="120"/>
  <w:drawingGridVerticalSpacing w:val="12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4C4036"/>
    <w:rsid w:val="00000674"/>
    <w:rsid w:val="00001004"/>
    <w:rsid w:val="00001A08"/>
    <w:rsid w:val="00001A1F"/>
    <w:rsid w:val="00001F1A"/>
    <w:rsid w:val="00001FBD"/>
    <w:rsid w:val="00002116"/>
    <w:rsid w:val="0000218F"/>
    <w:rsid w:val="000024B5"/>
    <w:rsid w:val="00002865"/>
    <w:rsid w:val="00002B67"/>
    <w:rsid w:val="00002D4C"/>
    <w:rsid w:val="00003034"/>
    <w:rsid w:val="000032DC"/>
    <w:rsid w:val="00003504"/>
    <w:rsid w:val="00003B7D"/>
    <w:rsid w:val="000040D2"/>
    <w:rsid w:val="00004119"/>
    <w:rsid w:val="000042C3"/>
    <w:rsid w:val="00004658"/>
    <w:rsid w:val="000046D3"/>
    <w:rsid w:val="00004839"/>
    <w:rsid w:val="0000550B"/>
    <w:rsid w:val="000056B1"/>
    <w:rsid w:val="000058B6"/>
    <w:rsid w:val="00005CD9"/>
    <w:rsid w:val="000068BC"/>
    <w:rsid w:val="00006A29"/>
    <w:rsid w:val="00006F2E"/>
    <w:rsid w:val="000070B1"/>
    <w:rsid w:val="00007361"/>
    <w:rsid w:val="00007739"/>
    <w:rsid w:val="000078B1"/>
    <w:rsid w:val="00007C86"/>
    <w:rsid w:val="00007CC7"/>
    <w:rsid w:val="00010BC9"/>
    <w:rsid w:val="00010F94"/>
    <w:rsid w:val="00011219"/>
    <w:rsid w:val="00011899"/>
    <w:rsid w:val="00012C9A"/>
    <w:rsid w:val="00013365"/>
    <w:rsid w:val="00013380"/>
    <w:rsid w:val="00013F8E"/>
    <w:rsid w:val="000144F3"/>
    <w:rsid w:val="000146E9"/>
    <w:rsid w:val="0001471A"/>
    <w:rsid w:val="0001529E"/>
    <w:rsid w:val="000159DA"/>
    <w:rsid w:val="00015C19"/>
    <w:rsid w:val="00015C59"/>
    <w:rsid w:val="00015EA3"/>
    <w:rsid w:val="00016558"/>
    <w:rsid w:val="000165A1"/>
    <w:rsid w:val="0001667D"/>
    <w:rsid w:val="0001785F"/>
    <w:rsid w:val="00017D37"/>
    <w:rsid w:val="0002141E"/>
    <w:rsid w:val="00021A9E"/>
    <w:rsid w:val="00021E58"/>
    <w:rsid w:val="00022293"/>
    <w:rsid w:val="00022553"/>
    <w:rsid w:val="00022AE8"/>
    <w:rsid w:val="00022C08"/>
    <w:rsid w:val="00022F16"/>
    <w:rsid w:val="0002351B"/>
    <w:rsid w:val="00023585"/>
    <w:rsid w:val="00025075"/>
    <w:rsid w:val="000254FD"/>
    <w:rsid w:val="00025A03"/>
    <w:rsid w:val="00025CF8"/>
    <w:rsid w:val="00025FB1"/>
    <w:rsid w:val="000263C5"/>
    <w:rsid w:val="000270D1"/>
    <w:rsid w:val="000271A3"/>
    <w:rsid w:val="00027473"/>
    <w:rsid w:val="0002768B"/>
    <w:rsid w:val="000276D8"/>
    <w:rsid w:val="000277DC"/>
    <w:rsid w:val="0002780E"/>
    <w:rsid w:val="000278AC"/>
    <w:rsid w:val="00027B6C"/>
    <w:rsid w:val="00030516"/>
    <w:rsid w:val="00030764"/>
    <w:rsid w:val="00030C87"/>
    <w:rsid w:val="00030D9B"/>
    <w:rsid w:val="00030F33"/>
    <w:rsid w:val="00031536"/>
    <w:rsid w:val="00031B9D"/>
    <w:rsid w:val="00031D82"/>
    <w:rsid w:val="00031DC3"/>
    <w:rsid w:val="00031E69"/>
    <w:rsid w:val="00031F4F"/>
    <w:rsid w:val="00032082"/>
    <w:rsid w:val="00032F3A"/>
    <w:rsid w:val="0003322A"/>
    <w:rsid w:val="00033249"/>
    <w:rsid w:val="000338A8"/>
    <w:rsid w:val="00033B58"/>
    <w:rsid w:val="00033CF4"/>
    <w:rsid w:val="00033E53"/>
    <w:rsid w:val="00034B54"/>
    <w:rsid w:val="00034D55"/>
    <w:rsid w:val="000351FC"/>
    <w:rsid w:val="000354C0"/>
    <w:rsid w:val="0003563A"/>
    <w:rsid w:val="00036781"/>
    <w:rsid w:val="00036CE7"/>
    <w:rsid w:val="00037164"/>
    <w:rsid w:val="00037186"/>
    <w:rsid w:val="00037352"/>
    <w:rsid w:val="000374BC"/>
    <w:rsid w:val="000376D8"/>
    <w:rsid w:val="00037CBE"/>
    <w:rsid w:val="00037CEE"/>
    <w:rsid w:val="00037D8D"/>
    <w:rsid w:val="00037EF8"/>
    <w:rsid w:val="000405A3"/>
    <w:rsid w:val="00041284"/>
    <w:rsid w:val="0004185E"/>
    <w:rsid w:val="00041DEC"/>
    <w:rsid w:val="000421D7"/>
    <w:rsid w:val="00043355"/>
    <w:rsid w:val="00043372"/>
    <w:rsid w:val="00043C29"/>
    <w:rsid w:val="000440AE"/>
    <w:rsid w:val="0004473C"/>
    <w:rsid w:val="00044AF2"/>
    <w:rsid w:val="000453A7"/>
    <w:rsid w:val="00045D15"/>
    <w:rsid w:val="00045D4B"/>
    <w:rsid w:val="00046483"/>
    <w:rsid w:val="00047E57"/>
    <w:rsid w:val="00050370"/>
    <w:rsid w:val="00050B68"/>
    <w:rsid w:val="00050DB1"/>
    <w:rsid w:val="00050E53"/>
    <w:rsid w:val="00050EB4"/>
    <w:rsid w:val="0005224F"/>
    <w:rsid w:val="00052534"/>
    <w:rsid w:val="00052564"/>
    <w:rsid w:val="000527B8"/>
    <w:rsid w:val="00052B91"/>
    <w:rsid w:val="00052D3E"/>
    <w:rsid w:val="00052E60"/>
    <w:rsid w:val="00053651"/>
    <w:rsid w:val="00054C00"/>
    <w:rsid w:val="00054DEE"/>
    <w:rsid w:val="00055DDF"/>
    <w:rsid w:val="00055F42"/>
    <w:rsid w:val="000565E6"/>
    <w:rsid w:val="000567F9"/>
    <w:rsid w:val="000568DD"/>
    <w:rsid w:val="00056A5F"/>
    <w:rsid w:val="00056C11"/>
    <w:rsid w:val="00057970"/>
    <w:rsid w:val="000601B7"/>
    <w:rsid w:val="00060292"/>
    <w:rsid w:val="00060328"/>
    <w:rsid w:val="00060644"/>
    <w:rsid w:val="00061978"/>
    <w:rsid w:val="00062396"/>
    <w:rsid w:val="00062811"/>
    <w:rsid w:val="000636EF"/>
    <w:rsid w:val="00063AA4"/>
    <w:rsid w:val="00064020"/>
    <w:rsid w:val="00064136"/>
    <w:rsid w:val="000641A5"/>
    <w:rsid w:val="0006440E"/>
    <w:rsid w:val="000648C5"/>
    <w:rsid w:val="0006509D"/>
    <w:rsid w:val="000652C3"/>
    <w:rsid w:val="00065353"/>
    <w:rsid w:val="0006564C"/>
    <w:rsid w:val="0006593B"/>
    <w:rsid w:val="00065A75"/>
    <w:rsid w:val="00066CD0"/>
    <w:rsid w:val="00066EE3"/>
    <w:rsid w:val="00067872"/>
    <w:rsid w:val="000678C5"/>
    <w:rsid w:val="00067D15"/>
    <w:rsid w:val="0007011F"/>
    <w:rsid w:val="0007070A"/>
    <w:rsid w:val="00070740"/>
    <w:rsid w:val="00070C94"/>
    <w:rsid w:val="00070D5E"/>
    <w:rsid w:val="00071798"/>
    <w:rsid w:val="000718C5"/>
    <w:rsid w:val="00071B76"/>
    <w:rsid w:val="00071ED4"/>
    <w:rsid w:val="00072603"/>
    <w:rsid w:val="00072640"/>
    <w:rsid w:val="00072B4B"/>
    <w:rsid w:val="00073380"/>
    <w:rsid w:val="000735CD"/>
    <w:rsid w:val="000735D5"/>
    <w:rsid w:val="00073710"/>
    <w:rsid w:val="000737FF"/>
    <w:rsid w:val="00073F2B"/>
    <w:rsid w:val="00074818"/>
    <w:rsid w:val="00074BE1"/>
    <w:rsid w:val="00075344"/>
    <w:rsid w:val="0007591E"/>
    <w:rsid w:val="00075B6D"/>
    <w:rsid w:val="00075D19"/>
    <w:rsid w:val="00075FE4"/>
    <w:rsid w:val="00076AEC"/>
    <w:rsid w:val="000776C2"/>
    <w:rsid w:val="00077780"/>
    <w:rsid w:val="00077A57"/>
    <w:rsid w:val="0008003F"/>
    <w:rsid w:val="000800F2"/>
    <w:rsid w:val="0008035C"/>
    <w:rsid w:val="00080BC5"/>
    <w:rsid w:val="00080E20"/>
    <w:rsid w:val="000811D3"/>
    <w:rsid w:val="0008123C"/>
    <w:rsid w:val="000814FC"/>
    <w:rsid w:val="00081AA9"/>
    <w:rsid w:val="00081F83"/>
    <w:rsid w:val="00082916"/>
    <w:rsid w:val="00082D39"/>
    <w:rsid w:val="00084039"/>
    <w:rsid w:val="00084C04"/>
    <w:rsid w:val="00084C20"/>
    <w:rsid w:val="00084E0B"/>
    <w:rsid w:val="00085904"/>
    <w:rsid w:val="00085D97"/>
    <w:rsid w:val="000861AD"/>
    <w:rsid w:val="000864FB"/>
    <w:rsid w:val="000868BE"/>
    <w:rsid w:val="000868D4"/>
    <w:rsid w:val="000871DE"/>
    <w:rsid w:val="000876F9"/>
    <w:rsid w:val="00087779"/>
    <w:rsid w:val="00087817"/>
    <w:rsid w:val="00087A7D"/>
    <w:rsid w:val="00090429"/>
    <w:rsid w:val="000904C9"/>
    <w:rsid w:val="0009050D"/>
    <w:rsid w:val="000905CB"/>
    <w:rsid w:val="00090732"/>
    <w:rsid w:val="0009082C"/>
    <w:rsid w:val="00090919"/>
    <w:rsid w:val="00090D5F"/>
    <w:rsid w:val="00090FF1"/>
    <w:rsid w:val="000910F1"/>
    <w:rsid w:val="000914FA"/>
    <w:rsid w:val="00091D44"/>
    <w:rsid w:val="00091E88"/>
    <w:rsid w:val="00092590"/>
    <w:rsid w:val="0009263C"/>
    <w:rsid w:val="00092699"/>
    <w:rsid w:val="000927B0"/>
    <w:rsid w:val="0009296B"/>
    <w:rsid w:val="00092C5B"/>
    <w:rsid w:val="00092E11"/>
    <w:rsid w:val="00092F31"/>
    <w:rsid w:val="00093860"/>
    <w:rsid w:val="000939B4"/>
    <w:rsid w:val="000939F4"/>
    <w:rsid w:val="0009434F"/>
    <w:rsid w:val="00094372"/>
    <w:rsid w:val="0009459F"/>
    <w:rsid w:val="000945EC"/>
    <w:rsid w:val="000958B3"/>
    <w:rsid w:val="000958DF"/>
    <w:rsid w:val="00095990"/>
    <w:rsid w:val="00095A24"/>
    <w:rsid w:val="00095FC1"/>
    <w:rsid w:val="0009640A"/>
    <w:rsid w:val="00096C29"/>
    <w:rsid w:val="00097BD3"/>
    <w:rsid w:val="000A011C"/>
    <w:rsid w:val="000A0801"/>
    <w:rsid w:val="000A0C75"/>
    <w:rsid w:val="000A0D50"/>
    <w:rsid w:val="000A1048"/>
    <w:rsid w:val="000A10E0"/>
    <w:rsid w:val="000A1893"/>
    <w:rsid w:val="000A191D"/>
    <w:rsid w:val="000A1B65"/>
    <w:rsid w:val="000A1DA5"/>
    <w:rsid w:val="000A3173"/>
    <w:rsid w:val="000A3508"/>
    <w:rsid w:val="000A3E9C"/>
    <w:rsid w:val="000A4319"/>
    <w:rsid w:val="000A498C"/>
    <w:rsid w:val="000A4B92"/>
    <w:rsid w:val="000A53FB"/>
    <w:rsid w:val="000A5EBB"/>
    <w:rsid w:val="000A615B"/>
    <w:rsid w:val="000A61A2"/>
    <w:rsid w:val="000A6650"/>
    <w:rsid w:val="000A6683"/>
    <w:rsid w:val="000A6D0D"/>
    <w:rsid w:val="000A711D"/>
    <w:rsid w:val="000A7A72"/>
    <w:rsid w:val="000B0179"/>
    <w:rsid w:val="000B0292"/>
    <w:rsid w:val="000B121E"/>
    <w:rsid w:val="000B139E"/>
    <w:rsid w:val="000B1D71"/>
    <w:rsid w:val="000B2054"/>
    <w:rsid w:val="000B2084"/>
    <w:rsid w:val="000B27FA"/>
    <w:rsid w:val="000B2D6C"/>
    <w:rsid w:val="000B3CEF"/>
    <w:rsid w:val="000B4452"/>
    <w:rsid w:val="000B47E7"/>
    <w:rsid w:val="000B4981"/>
    <w:rsid w:val="000B5034"/>
    <w:rsid w:val="000B5955"/>
    <w:rsid w:val="000B5BE1"/>
    <w:rsid w:val="000B6371"/>
    <w:rsid w:val="000B65B1"/>
    <w:rsid w:val="000B65BE"/>
    <w:rsid w:val="000B6831"/>
    <w:rsid w:val="000B73A0"/>
    <w:rsid w:val="000B776C"/>
    <w:rsid w:val="000B790D"/>
    <w:rsid w:val="000B7F49"/>
    <w:rsid w:val="000C0301"/>
    <w:rsid w:val="000C098B"/>
    <w:rsid w:val="000C0F16"/>
    <w:rsid w:val="000C1011"/>
    <w:rsid w:val="000C167C"/>
    <w:rsid w:val="000C1A58"/>
    <w:rsid w:val="000C2EC7"/>
    <w:rsid w:val="000C39E9"/>
    <w:rsid w:val="000C3BB5"/>
    <w:rsid w:val="000C41F2"/>
    <w:rsid w:val="000C435B"/>
    <w:rsid w:val="000C46F9"/>
    <w:rsid w:val="000C4751"/>
    <w:rsid w:val="000C4967"/>
    <w:rsid w:val="000C49F5"/>
    <w:rsid w:val="000C4B14"/>
    <w:rsid w:val="000C4B17"/>
    <w:rsid w:val="000C56C9"/>
    <w:rsid w:val="000C5F2E"/>
    <w:rsid w:val="000C634A"/>
    <w:rsid w:val="000C66CB"/>
    <w:rsid w:val="000C6C89"/>
    <w:rsid w:val="000C7151"/>
    <w:rsid w:val="000C7615"/>
    <w:rsid w:val="000C7BF4"/>
    <w:rsid w:val="000C7CEC"/>
    <w:rsid w:val="000D00D6"/>
    <w:rsid w:val="000D0280"/>
    <w:rsid w:val="000D0363"/>
    <w:rsid w:val="000D0A10"/>
    <w:rsid w:val="000D0B52"/>
    <w:rsid w:val="000D1169"/>
    <w:rsid w:val="000D1551"/>
    <w:rsid w:val="000D16CE"/>
    <w:rsid w:val="000D1A9B"/>
    <w:rsid w:val="000D1B45"/>
    <w:rsid w:val="000D2B47"/>
    <w:rsid w:val="000D2B90"/>
    <w:rsid w:val="000D3159"/>
    <w:rsid w:val="000D3164"/>
    <w:rsid w:val="000D343A"/>
    <w:rsid w:val="000D3761"/>
    <w:rsid w:val="000D41A1"/>
    <w:rsid w:val="000D43F0"/>
    <w:rsid w:val="000D47E8"/>
    <w:rsid w:val="000D4815"/>
    <w:rsid w:val="000D4969"/>
    <w:rsid w:val="000D5013"/>
    <w:rsid w:val="000D556D"/>
    <w:rsid w:val="000D6921"/>
    <w:rsid w:val="000D6968"/>
    <w:rsid w:val="000D69B6"/>
    <w:rsid w:val="000D6F2D"/>
    <w:rsid w:val="000D7018"/>
    <w:rsid w:val="000D7510"/>
    <w:rsid w:val="000D75CD"/>
    <w:rsid w:val="000D79C2"/>
    <w:rsid w:val="000D7B8C"/>
    <w:rsid w:val="000E0CEF"/>
    <w:rsid w:val="000E1229"/>
    <w:rsid w:val="000E12B1"/>
    <w:rsid w:val="000E1BE8"/>
    <w:rsid w:val="000E2631"/>
    <w:rsid w:val="000E2D38"/>
    <w:rsid w:val="000E34A2"/>
    <w:rsid w:val="000E3BEF"/>
    <w:rsid w:val="000E3EB0"/>
    <w:rsid w:val="000E4256"/>
    <w:rsid w:val="000E4411"/>
    <w:rsid w:val="000E45F6"/>
    <w:rsid w:val="000E4EC9"/>
    <w:rsid w:val="000E51B9"/>
    <w:rsid w:val="000E527E"/>
    <w:rsid w:val="000E5421"/>
    <w:rsid w:val="000E7255"/>
    <w:rsid w:val="000E7269"/>
    <w:rsid w:val="000E745D"/>
    <w:rsid w:val="000E76A3"/>
    <w:rsid w:val="000E7749"/>
    <w:rsid w:val="000E7D19"/>
    <w:rsid w:val="000F05A8"/>
    <w:rsid w:val="000F0B68"/>
    <w:rsid w:val="000F0D26"/>
    <w:rsid w:val="000F0DB9"/>
    <w:rsid w:val="000F0F7C"/>
    <w:rsid w:val="000F14C5"/>
    <w:rsid w:val="000F1CFE"/>
    <w:rsid w:val="000F1FA7"/>
    <w:rsid w:val="000F213E"/>
    <w:rsid w:val="000F223D"/>
    <w:rsid w:val="000F26CE"/>
    <w:rsid w:val="000F2AEE"/>
    <w:rsid w:val="000F2DC0"/>
    <w:rsid w:val="000F2E1F"/>
    <w:rsid w:val="000F3245"/>
    <w:rsid w:val="000F35EE"/>
    <w:rsid w:val="000F3769"/>
    <w:rsid w:val="000F3E3A"/>
    <w:rsid w:val="000F402C"/>
    <w:rsid w:val="000F41E7"/>
    <w:rsid w:val="000F4397"/>
    <w:rsid w:val="000F4473"/>
    <w:rsid w:val="000F45B9"/>
    <w:rsid w:val="000F48BC"/>
    <w:rsid w:val="000F4B14"/>
    <w:rsid w:val="000F5327"/>
    <w:rsid w:val="000F56D1"/>
    <w:rsid w:val="000F5774"/>
    <w:rsid w:val="000F5A12"/>
    <w:rsid w:val="000F6097"/>
    <w:rsid w:val="000F63E4"/>
    <w:rsid w:val="000F66C5"/>
    <w:rsid w:val="000F6D2C"/>
    <w:rsid w:val="000F6E1C"/>
    <w:rsid w:val="000F764C"/>
    <w:rsid w:val="000F7A13"/>
    <w:rsid w:val="00100002"/>
    <w:rsid w:val="00100247"/>
    <w:rsid w:val="0010026C"/>
    <w:rsid w:val="00100817"/>
    <w:rsid w:val="00100E6C"/>
    <w:rsid w:val="0010117B"/>
    <w:rsid w:val="00102274"/>
    <w:rsid w:val="00102765"/>
    <w:rsid w:val="001029AA"/>
    <w:rsid w:val="00102CA6"/>
    <w:rsid w:val="00102D13"/>
    <w:rsid w:val="00102E10"/>
    <w:rsid w:val="00102F5F"/>
    <w:rsid w:val="00103148"/>
    <w:rsid w:val="001037D2"/>
    <w:rsid w:val="00103972"/>
    <w:rsid w:val="00104033"/>
    <w:rsid w:val="00104421"/>
    <w:rsid w:val="0010459A"/>
    <w:rsid w:val="001045E6"/>
    <w:rsid w:val="00104AAC"/>
    <w:rsid w:val="00104BA9"/>
    <w:rsid w:val="00104CBB"/>
    <w:rsid w:val="001050E8"/>
    <w:rsid w:val="001057DF"/>
    <w:rsid w:val="0010688B"/>
    <w:rsid w:val="00107533"/>
    <w:rsid w:val="0010756C"/>
    <w:rsid w:val="00107BC2"/>
    <w:rsid w:val="00107E6F"/>
    <w:rsid w:val="001109AF"/>
    <w:rsid w:val="00110EEB"/>
    <w:rsid w:val="00111395"/>
    <w:rsid w:val="001113BA"/>
    <w:rsid w:val="001114E6"/>
    <w:rsid w:val="00111546"/>
    <w:rsid w:val="00111599"/>
    <w:rsid w:val="00111732"/>
    <w:rsid w:val="001118D0"/>
    <w:rsid w:val="0011195B"/>
    <w:rsid w:val="00111A5B"/>
    <w:rsid w:val="00111AAE"/>
    <w:rsid w:val="00111C39"/>
    <w:rsid w:val="0011234E"/>
    <w:rsid w:val="001126E2"/>
    <w:rsid w:val="00112A20"/>
    <w:rsid w:val="00112A6A"/>
    <w:rsid w:val="00112A98"/>
    <w:rsid w:val="00112B70"/>
    <w:rsid w:val="00112D17"/>
    <w:rsid w:val="0011356C"/>
    <w:rsid w:val="001135B3"/>
    <w:rsid w:val="00113B56"/>
    <w:rsid w:val="00113F10"/>
    <w:rsid w:val="00114277"/>
    <w:rsid w:val="001142BD"/>
    <w:rsid w:val="00115470"/>
    <w:rsid w:val="00115924"/>
    <w:rsid w:val="001169EC"/>
    <w:rsid w:val="00116F2E"/>
    <w:rsid w:val="001173D7"/>
    <w:rsid w:val="0011757D"/>
    <w:rsid w:val="00117E63"/>
    <w:rsid w:val="00117E78"/>
    <w:rsid w:val="00117EA4"/>
    <w:rsid w:val="00120014"/>
    <w:rsid w:val="00120070"/>
    <w:rsid w:val="0012065A"/>
    <w:rsid w:val="0012093A"/>
    <w:rsid w:val="00120D23"/>
    <w:rsid w:val="00120F0F"/>
    <w:rsid w:val="001224FF"/>
    <w:rsid w:val="00122D65"/>
    <w:rsid w:val="00122EB2"/>
    <w:rsid w:val="00122EC8"/>
    <w:rsid w:val="00123320"/>
    <w:rsid w:val="001237F2"/>
    <w:rsid w:val="001251BB"/>
    <w:rsid w:val="001252B4"/>
    <w:rsid w:val="00125413"/>
    <w:rsid w:val="001254EB"/>
    <w:rsid w:val="0012599C"/>
    <w:rsid w:val="00125ED4"/>
    <w:rsid w:val="001260EC"/>
    <w:rsid w:val="001268E0"/>
    <w:rsid w:val="0012697C"/>
    <w:rsid w:val="0012749A"/>
    <w:rsid w:val="0013026B"/>
    <w:rsid w:val="00130517"/>
    <w:rsid w:val="001308B1"/>
    <w:rsid w:val="001308EC"/>
    <w:rsid w:val="00130B2F"/>
    <w:rsid w:val="00130D0C"/>
    <w:rsid w:val="00131130"/>
    <w:rsid w:val="001314FD"/>
    <w:rsid w:val="001315F6"/>
    <w:rsid w:val="00131DBD"/>
    <w:rsid w:val="00131E8B"/>
    <w:rsid w:val="00132156"/>
    <w:rsid w:val="0013228E"/>
    <w:rsid w:val="0013238B"/>
    <w:rsid w:val="00132467"/>
    <w:rsid w:val="00132C90"/>
    <w:rsid w:val="0013334A"/>
    <w:rsid w:val="00134C95"/>
    <w:rsid w:val="0013512E"/>
    <w:rsid w:val="00135DFF"/>
    <w:rsid w:val="00135EAA"/>
    <w:rsid w:val="001360B5"/>
    <w:rsid w:val="001364A1"/>
    <w:rsid w:val="001371EB"/>
    <w:rsid w:val="001376EF"/>
    <w:rsid w:val="0013780B"/>
    <w:rsid w:val="00137CC0"/>
    <w:rsid w:val="00137D2F"/>
    <w:rsid w:val="0014027F"/>
    <w:rsid w:val="00141A90"/>
    <w:rsid w:val="001423F8"/>
    <w:rsid w:val="00142877"/>
    <w:rsid w:val="00142EA1"/>
    <w:rsid w:val="0014377C"/>
    <w:rsid w:val="00143C25"/>
    <w:rsid w:val="00143CD5"/>
    <w:rsid w:val="00143CFE"/>
    <w:rsid w:val="00144B55"/>
    <w:rsid w:val="00144F31"/>
    <w:rsid w:val="00145544"/>
    <w:rsid w:val="00145884"/>
    <w:rsid w:val="00145C8B"/>
    <w:rsid w:val="00145DCF"/>
    <w:rsid w:val="00146097"/>
    <w:rsid w:val="001461C7"/>
    <w:rsid w:val="001464D1"/>
    <w:rsid w:val="001464E7"/>
    <w:rsid w:val="0014674B"/>
    <w:rsid w:val="00146991"/>
    <w:rsid w:val="001469A8"/>
    <w:rsid w:val="00150369"/>
    <w:rsid w:val="00150447"/>
    <w:rsid w:val="00150CF9"/>
    <w:rsid w:val="00150D0B"/>
    <w:rsid w:val="00151360"/>
    <w:rsid w:val="00151483"/>
    <w:rsid w:val="00151678"/>
    <w:rsid w:val="00151793"/>
    <w:rsid w:val="0015195F"/>
    <w:rsid w:val="001519A7"/>
    <w:rsid w:val="00151F6F"/>
    <w:rsid w:val="00152128"/>
    <w:rsid w:val="00152AF3"/>
    <w:rsid w:val="0015397D"/>
    <w:rsid w:val="00153E01"/>
    <w:rsid w:val="00154347"/>
    <w:rsid w:val="00154641"/>
    <w:rsid w:val="0015492B"/>
    <w:rsid w:val="00155642"/>
    <w:rsid w:val="001556F2"/>
    <w:rsid w:val="00155F65"/>
    <w:rsid w:val="001565A2"/>
    <w:rsid w:val="00156782"/>
    <w:rsid w:val="00156EBD"/>
    <w:rsid w:val="0015725D"/>
    <w:rsid w:val="0015755E"/>
    <w:rsid w:val="001579B3"/>
    <w:rsid w:val="00157E67"/>
    <w:rsid w:val="001602CC"/>
    <w:rsid w:val="001612A5"/>
    <w:rsid w:val="001613D0"/>
    <w:rsid w:val="001615B0"/>
    <w:rsid w:val="001615D6"/>
    <w:rsid w:val="00161738"/>
    <w:rsid w:val="0016182D"/>
    <w:rsid w:val="00161922"/>
    <w:rsid w:val="00161C52"/>
    <w:rsid w:val="00161D69"/>
    <w:rsid w:val="001621FF"/>
    <w:rsid w:val="001622A3"/>
    <w:rsid w:val="0016233C"/>
    <w:rsid w:val="00162977"/>
    <w:rsid w:val="00162BD0"/>
    <w:rsid w:val="00162DE5"/>
    <w:rsid w:val="001630BB"/>
    <w:rsid w:val="00163322"/>
    <w:rsid w:val="00163E2C"/>
    <w:rsid w:val="00163FD9"/>
    <w:rsid w:val="0016484B"/>
    <w:rsid w:val="00164A44"/>
    <w:rsid w:val="00165328"/>
    <w:rsid w:val="00165533"/>
    <w:rsid w:val="0016592A"/>
    <w:rsid w:val="001661A7"/>
    <w:rsid w:val="001663DC"/>
    <w:rsid w:val="00167AD5"/>
    <w:rsid w:val="00167DD1"/>
    <w:rsid w:val="00170010"/>
    <w:rsid w:val="001709DE"/>
    <w:rsid w:val="00170CED"/>
    <w:rsid w:val="00170E3A"/>
    <w:rsid w:val="0017108F"/>
    <w:rsid w:val="001711B9"/>
    <w:rsid w:val="00171731"/>
    <w:rsid w:val="00171CD4"/>
    <w:rsid w:val="00171D8B"/>
    <w:rsid w:val="001723DF"/>
    <w:rsid w:val="00172EEA"/>
    <w:rsid w:val="001734EF"/>
    <w:rsid w:val="0017359F"/>
    <w:rsid w:val="00173688"/>
    <w:rsid w:val="0017379F"/>
    <w:rsid w:val="00173878"/>
    <w:rsid w:val="001743C3"/>
    <w:rsid w:val="00174400"/>
    <w:rsid w:val="00174EFC"/>
    <w:rsid w:val="00174F63"/>
    <w:rsid w:val="0017521E"/>
    <w:rsid w:val="00175489"/>
    <w:rsid w:val="00175669"/>
    <w:rsid w:val="00176849"/>
    <w:rsid w:val="00176975"/>
    <w:rsid w:val="001769E9"/>
    <w:rsid w:val="00177055"/>
    <w:rsid w:val="001773F6"/>
    <w:rsid w:val="001774E2"/>
    <w:rsid w:val="00177604"/>
    <w:rsid w:val="0017762B"/>
    <w:rsid w:val="00177B11"/>
    <w:rsid w:val="00180180"/>
    <w:rsid w:val="00180D42"/>
    <w:rsid w:val="001815EA"/>
    <w:rsid w:val="001816C2"/>
    <w:rsid w:val="00181906"/>
    <w:rsid w:val="00181E0C"/>
    <w:rsid w:val="001820CB"/>
    <w:rsid w:val="00182B7E"/>
    <w:rsid w:val="00182BBD"/>
    <w:rsid w:val="00182C3D"/>
    <w:rsid w:val="00182E94"/>
    <w:rsid w:val="00182EEE"/>
    <w:rsid w:val="0018324D"/>
    <w:rsid w:val="0018352C"/>
    <w:rsid w:val="00183F43"/>
    <w:rsid w:val="001843BD"/>
    <w:rsid w:val="00184404"/>
    <w:rsid w:val="0018441B"/>
    <w:rsid w:val="001848BB"/>
    <w:rsid w:val="0018530B"/>
    <w:rsid w:val="001856F1"/>
    <w:rsid w:val="00185A7B"/>
    <w:rsid w:val="00185DAE"/>
    <w:rsid w:val="001868F2"/>
    <w:rsid w:val="001870B7"/>
    <w:rsid w:val="001870EF"/>
    <w:rsid w:val="001875D9"/>
    <w:rsid w:val="001877B2"/>
    <w:rsid w:val="00187AC5"/>
    <w:rsid w:val="00187ACB"/>
    <w:rsid w:val="00187B50"/>
    <w:rsid w:val="001907D2"/>
    <w:rsid w:val="00190B60"/>
    <w:rsid w:val="00191450"/>
    <w:rsid w:val="00191B2C"/>
    <w:rsid w:val="0019225D"/>
    <w:rsid w:val="001928BD"/>
    <w:rsid w:val="001930EE"/>
    <w:rsid w:val="0019344D"/>
    <w:rsid w:val="00193A6C"/>
    <w:rsid w:val="00193AD8"/>
    <w:rsid w:val="00193DC0"/>
    <w:rsid w:val="00193EC2"/>
    <w:rsid w:val="00193F83"/>
    <w:rsid w:val="001942F1"/>
    <w:rsid w:val="00194BBA"/>
    <w:rsid w:val="001954E8"/>
    <w:rsid w:val="001956FF"/>
    <w:rsid w:val="00195CC2"/>
    <w:rsid w:val="00195CEE"/>
    <w:rsid w:val="00195D6F"/>
    <w:rsid w:val="00196535"/>
    <w:rsid w:val="001971BC"/>
    <w:rsid w:val="00197407"/>
    <w:rsid w:val="001978EA"/>
    <w:rsid w:val="001A081D"/>
    <w:rsid w:val="001A0961"/>
    <w:rsid w:val="001A096E"/>
    <w:rsid w:val="001A0E96"/>
    <w:rsid w:val="001A102F"/>
    <w:rsid w:val="001A1306"/>
    <w:rsid w:val="001A1887"/>
    <w:rsid w:val="001A24F1"/>
    <w:rsid w:val="001A3256"/>
    <w:rsid w:val="001A3F7E"/>
    <w:rsid w:val="001A420C"/>
    <w:rsid w:val="001A428E"/>
    <w:rsid w:val="001A49E6"/>
    <w:rsid w:val="001A4A8E"/>
    <w:rsid w:val="001A4B75"/>
    <w:rsid w:val="001A4CF4"/>
    <w:rsid w:val="001A4FCE"/>
    <w:rsid w:val="001A4FD0"/>
    <w:rsid w:val="001A5061"/>
    <w:rsid w:val="001A5102"/>
    <w:rsid w:val="001A6AC9"/>
    <w:rsid w:val="001A6EE3"/>
    <w:rsid w:val="001A7044"/>
    <w:rsid w:val="001A7144"/>
    <w:rsid w:val="001A753F"/>
    <w:rsid w:val="001A75B4"/>
    <w:rsid w:val="001A7EA2"/>
    <w:rsid w:val="001B0406"/>
    <w:rsid w:val="001B0716"/>
    <w:rsid w:val="001B0973"/>
    <w:rsid w:val="001B0B19"/>
    <w:rsid w:val="001B0CB2"/>
    <w:rsid w:val="001B0DA7"/>
    <w:rsid w:val="001B100C"/>
    <w:rsid w:val="001B13EF"/>
    <w:rsid w:val="001B1417"/>
    <w:rsid w:val="001B141B"/>
    <w:rsid w:val="001B1625"/>
    <w:rsid w:val="001B16F3"/>
    <w:rsid w:val="001B1EC9"/>
    <w:rsid w:val="001B3111"/>
    <w:rsid w:val="001B325F"/>
    <w:rsid w:val="001B3621"/>
    <w:rsid w:val="001B36BB"/>
    <w:rsid w:val="001B37A0"/>
    <w:rsid w:val="001B39D9"/>
    <w:rsid w:val="001B3ADE"/>
    <w:rsid w:val="001B4A3B"/>
    <w:rsid w:val="001B4E0E"/>
    <w:rsid w:val="001B4F6E"/>
    <w:rsid w:val="001B53F8"/>
    <w:rsid w:val="001B65FF"/>
    <w:rsid w:val="001B6C56"/>
    <w:rsid w:val="001B7303"/>
    <w:rsid w:val="001B7341"/>
    <w:rsid w:val="001C022E"/>
    <w:rsid w:val="001C08ED"/>
    <w:rsid w:val="001C0BB0"/>
    <w:rsid w:val="001C0F24"/>
    <w:rsid w:val="001C145D"/>
    <w:rsid w:val="001C19A9"/>
    <w:rsid w:val="001C1AB6"/>
    <w:rsid w:val="001C1D52"/>
    <w:rsid w:val="001C2075"/>
    <w:rsid w:val="001C3207"/>
    <w:rsid w:val="001C364F"/>
    <w:rsid w:val="001C3841"/>
    <w:rsid w:val="001C40FD"/>
    <w:rsid w:val="001C4542"/>
    <w:rsid w:val="001C458D"/>
    <w:rsid w:val="001C4B7A"/>
    <w:rsid w:val="001C4FBA"/>
    <w:rsid w:val="001C4FD4"/>
    <w:rsid w:val="001C5337"/>
    <w:rsid w:val="001C5458"/>
    <w:rsid w:val="001C5E15"/>
    <w:rsid w:val="001C5F07"/>
    <w:rsid w:val="001C6508"/>
    <w:rsid w:val="001C6766"/>
    <w:rsid w:val="001C6808"/>
    <w:rsid w:val="001C6841"/>
    <w:rsid w:val="001C6B30"/>
    <w:rsid w:val="001C6B4E"/>
    <w:rsid w:val="001C6C01"/>
    <w:rsid w:val="001C6DE7"/>
    <w:rsid w:val="001C6E37"/>
    <w:rsid w:val="001C7214"/>
    <w:rsid w:val="001C728B"/>
    <w:rsid w:val="001C7D8F"/>
    <w:rsid w:val="001D05B2"/>
    <w:rsid w:val="001D0AF0"/>
    <w:rsid w:val="001D11EC"/>
    <w:rsid w:val="001D1363"/>
    <w:rsid w:val="001D14D7"/>
    <w:rsid w:val="001D1714"/>
    <w:rsid w:val="001D1BAE"/>
    <w:rsid w:val="001D263D"/>
    <w:rsid w:val="001D2A7A"/>
    <w:rsid w:val="001D2A9F"/>
    <w:rsid w:val="001D2C2A"/>
    <w:rsid w:val="001D2C5E"/>
    <w:rsid w:val="001D3120"/>
    <w:rsid w:val="001D317A"/>
    <w:rsid w:val="001D35B4"/>
    <w:rsid w:val="001D36EE"/>
    <w:rsid w:val="001D3849"/>
    <w:rsid w:val="001D3A99"/>
    <w:rsid w:val="001D43DE"/>
    <w:rsid w:val="001D45AE"/>
    <w:rsid w:val="001D4626"/>
    <w:rsid w:val="001D46B6"/>
    <w:rsid w:val="001D4F63"/>
    <w:rsid w:val="001D6440"/>
    <w:rsid w:val="001D76E6"/>
    <w:rsid w:val="001D78F8"/>
    <w:rsid w:val="001D7C19"/>
    <w:rsid w:val="001D7CA4"/>
    <w:rsid w:val="001E00AE"/>
    <w:rsid w:val="001E10AE"/>
    <w:rsid w:val="001E115A"/>
    <w:rsid w:val="001E13FB"/>
    <w:rsid w:val="001E2142"/>
    <w:rsid w:val="001E23FC"/>
    <w:rsid w:val="001E2D49"/>
    <w:rsid w:val="001E2ED3"/>
    <w:rsid w:val="001E380B"/>
    <w:rsid w:val="001E3F9B"/>
    <w:rsid w:val="001E3FA5"/>
    <w:rsid w:val="001E40D2"/>
    <w:rsid w:val="001E565E"/>
    <w:rsid w:val="001E56E4"/>
    <w:rsid w:val="001E6015"/>
    <w:rsid w:val="001E6257"/>
    <w:rsid w:val="001E63C7"/>
    <w:rsid w:val="001E6766"/>
    <w:rsid w:val="001E6A11"/>
    <w:rsid w:val="001E71D0"/>
    <w:rsid w:val="001E7C85"/>
    <w:rsid w:val="001F0F32"/>
    <w:rsid w:val="001F1067"/>
    <w:rsid w:val="001F14B8"/>
    <w:rsid w:val="001F1C8E"/>
    <w:rsid w:val="001F22E9"/>
    <w:rsid w:val="001F248A"/>
    <w:rsid w:val="001F2632"/>
    <w:rsid w:val="001F2B37"/>
    <w:rsid w:val="001F3344"/>
    <w:rsid w:val="001F342E"/>
    <w:rsid w:val="001F3708"/>
    <w:rsid w:val="001F3729"/>
    <w:rsid w:val="001F3EE5"/>
    <w:rsid w:val="001F4615"/>
    <w:rsid w:val="001F5318"/>
    <w:rsid w:val="001F5AC5"/>
    <w:rsid w:val="001F5EA1"/>
    <w:rsid w:val="001F60B7"/>
    <w:rsid w:val="001F6547"/>
    <w:rsid w:val="001F6F73"/>
    <w:rsid w:val="001F71C9"/>
    <w:rsid w:val="001F7287"/>
    <w:rsid w:val="001F72D2"/>
    <w:rsid w:val="001F7400"/>
    <w:rsid w:val="001F76BB"/>
    <w:rsid w:val="001F7BCF"/>
    <w:rsid w:val="001F7E49"/>
    <w:rsid w:val="00200644"/>
    <w:rsid w:val="0020079E"/>
    <w:rsid w:val="00201880"/>
    <w:rsid w:val="0020191F"/>
    <w:rsid w:val="0020194D"/>
    <w:rsid w:val="00201AB5"/>
    <w:rsid w:val="00201F8B"/>
    <w:rsid w:val="00202129"/>
    <w:rsid w:val="00202212"/>
    <w:rsid w:val="00202533"/>
    <w:rsid w:val="00203318"/>
    <w:rsid w:val="002034E2"/>
    <w:rsid w:val="00203577"/>
    <w:rsid w:val="00203769"/>
    <w:rsid w:val="00203AE8"/>
    <w:rsid w:val="00203CEF"/>
    <w:rsid w:val="00203DE1"/>
    <w:rsid w:val="0020478B"/>
    <w:rsid w:val="002052AD"/>
    <w:rsid w:val="002059F8"/>
    <w:rsid w:val="00205BDE"/>
    <w:rsid w:val="0020608B"/>
    <w:rsid w:val="00206090"/>
    <w:rsid w:val="0020634C"/>
    <w:rsid w:val="00206D4E"/>
    <w:rsid w:val="00207043"/>
    <w:rsid w:val="002071D2"/>
    <w:rsid w:val="002075DF"/>
    <w:rsid w:val="00207D1D"/>
    <w:rsid w:val="00207D88"/>
    <w:rsid w:val="00207DDE"/>
    <w:rsid w:val="00207E3B"/>
    <w:rsid w:val="00207F17"/>
    <w:rsid w:val="0021001C"/>
    <w:rsid w:val="00210CE5"/>
    <w:rsid w:val="00211023"/>
    <w:rsid w:val="0021113D"/>
    <w:rsid w:val="002119CD"/>
    <w:rsid w:val="002123D8"/>
    <w:rsid w:val="002123FC"/>
    <w:rsid w:val="002126A3"/>
    <w:rsid w:val="00212C3F"/>
    <w:rsid w:val="00212D9D"/>
    <w:rsid w:val="00214273"/>
    <w:rsid w:val="002143DB"/>
    <w:rsid w:val="002146B3"/>
    <w:rsid w:val="00214E70"/>
    <w:rsid w:val="00215716"/>
    <w:rsid w:val="00215736"/>
    <w:rsid w:val="00215764"/>
    <w:rsid w:val="002158B0"/>
    <w:rsid w:val="00215AA4"/>
    <w:rsid w:val="0021621D"/>
    <w:rsid w:val="0021643B"/>
    <w:rsid w:val="00216493"/>
    <w:rsid w:val="00216A80"/>
    <w:rsid w:val="002171A6"/>
    <w:rsid w:val="002177DE"/>
    <w:rsid w:val="002177F5"/>
    <w:rsid w:val="002204A8"/>
    <w:rsid w:val="002207B7"/>
    <w:rsid w:val="00220F9D"/>
    <w:rsid w:val="0022162F"/>
    <w:rsid w:val="00221C09"/>
    <w:rsid w:val="00221EC2"/>
    <w:rsid w:val="00221F58"/>
    <w:rsid w:val="002222C0"/>
    <w:rsid w:val="002223EB"/>
    <w:rsid w:val="002226BB"/>
    <w:rsid w:val="0022270A"/>
    <w:rsid w:val="00222C89"/>
    <w:rsid w:val="0022316D"/>
    <w:rsid w:val="0022373E"/>
    <w:rsid w:val="002237BE"/>
    <w:rsid w:val="0022391A"/>
    <w:rsid w:val="002242F4"/>
    <w:rsid w:val="00224AED"/>
    <w:rsid w:val="00224E89"/>
    <w:rsid w:val="002250B7"/>
    <w:rsid w:val="00225148"/>
    <w:rsid w:val="002257A3"/>
    <w:rsid w:val="00225957"/>
    <w:rsid w:val="00225D45"/>
    <w:rsid w:val="00225DE5"/>
    <w:rsid w:val="00225EDE"/>
    <w:rsid w:val="00226397"/>
    <w:rsid w:val="002268C7"/>
    <w:rsid w:val="002269EB"/>
    <w:rsid w:val="00226DA7"/>
    <w:rsid w:val="00227066"/>
    <w:rsid w:val="0022727F"/>
    <w:rsid w:val="00227356"/>
    <w:rsid w:val="002278F5"/>
    <w:rsid w:val="00227F90"/>
    <w:rsid w:val="00230241"/>
    <w:rsid w:val="00231145"/>
    <w:rsid w:val="0023202C"/>
    <w:rsid w:val="002322E1"/>
    <w:rsid w:val="0023244F"/>
    <w:rsid w:val="0023269B"/>
    <w:rsid w:val="00232838"/>
    <w:rsid w:val="00232DA2"/>
    <w:rsid w:val="00234412"/>
    <w:rsid w:val="002346DF"/>
    <w:rsid w:val="00235CB5"/>
    <w:rsid w:val="00236357"/>
    <w:rsid w:val="002364B7"/>
    <w:rsid w:val="00236810"/>
    <w:rsid w:val="00236CE0"/>
    <w:rsid w:val="00236F58"/>
    <w:rsid w:val="002374AB"/>
    <w:rsid w:val="002374CA"/>
    <w:rsid w:val="0023766D"/>
    <w:rsid w:val="00237A5F"/>
    <w:rsid w:val="002401D9"/>
    <w:rsid w:val="002402A5"/>
    <w:rsid w:val="00240D02"/>
    <w:rsid w:val="00240EBA"/>
    <w:rsid w:val="00241268"/>
    <w:rsid w:val="00241326"/>
    <w:rsid w:val="00241833"/>
    <w:rsid w:val="00241B46"/>
    <w:rsid w:val="00241D51"/>
    <w:rsid w:val="0024256F"/>
    <w:rsid w:val="00242BFC"/>
    <w:rsid w:val="00242C7C"/>
    <w:rsid w:val="00242D1A"/>
    <w:rsid w:val="00243A4A"/>
    <w:rsid w:val="00243EF7"/>
    <w:rsid w:val="00243FF9"/>
    <w:rsid w:val="00244710"/>
    <w:rsid w:val="00244F1E"/>
    <w:rsid w:val="0024548D"/>
    <w:rsid w:val="00245748"/>
    <w:rsid w:val="00245B49"/>
    <w:rsid w:val="00245FC4"/>
    <w:rsid w:val="00246144"/>
    <w:rsid w:val="0024668F"/>
    <w:rsid w:val="0024669F"/>
    <w:rsid w:val="002469A4"/>
    <w:rsid w:val="00246F9B"/>
    <w:rsid w:val="00250ED6"/>
    <w:rsid w:val="002510F2"/>
    <w:rsid w:val="0025130B"/>
    <w:rsid w:val="002513A2"/>
    <w:rsid w:val="00251751"/>
    <w:rsid w:val="00251957"/>
    <w:rsid w:val="002519E9"/>
    <w:rsid w:val="00251C11"/>
    <w:rsid w:val="00251D82"/>
    <w:rsid w:val="002522C0"/>
    <w:rsid w:val="00252372"/>
    <w:rsid w:val="00252B3B"/>
    <w:rsid w:val="0025340D"/>
    <w:rsid w:val="0025373A"/>
    <w:rsid w:val="00253A5B"/>
    <w:rsid w:val="0025419F"/>
    <w:rsid w:val="00254AB8"/>
    <w:rsid w:val="00254BE6"/>
    <w:rsid w:val="00254C2D"/>
    <w:rsid w:val="00254DF7"/>
    <w:rsid w:val="00255211"/>
    <w:rsid w:val="002556F6"/>
    <w:rsid w:val="00255F1B"/>
    <w:rsid w:val="0025602F"/>
    <w:rsid w:val="00257032"/>
    <w:rsid w:val="002572E7"/>
    <w:rsid w:val="0025734E"/>
    <w:rsid w:val="002575B2"/>
    <w:rsid w:val="00257655"/>
    <w:rsid w:val="002576C8"/>
    <w:rsid w:val="00257E7A"/>
    <w:rsid w:val="00260452"/>
    <w:rsid w:val="002604D8"/>
    <w:rsid w:val="00260748"/>
    <w:rsid w:val="002607CD"/>
    <w:rsid w:val="00260EFA"/>
    <w:rsid w:val="002619F1"/>
    <w:rsid w:val="00261A1D"/>
    <w:rsid w:val="00261FF9"/>
    <w:rsid w:val="00262851"/>
    <w:rsid w:val="00262897"/>
    <w:rsid w:val="00262D91"/>
    <w:rsid w:val="00263391"/>
    <w:rsid w:val="00263C95"/>
    <w:rsid w:val="00264243"/>
    <w:rsid w:val="00265256"/>
    <w:rsid w:val="00265396"/>
    <w:rsid w:val="00265992"/>
    <w:rsid w:val="00265CE8"/>
    <w:rsid w:val="0026669C"/>
    <w:rsid w:val="00266E73"/>
    <w:rsid w:val="0026718E"/>
    <w:rsid w:val="002675DA"/>
    <w:rsid w:val="00267922"/>
    <w:rsid w:val="00267DBF"/>
    <w:rsid w:val="00267EEF"/>
    <w:rsid w:val="00270455"/>
    <w:rsid w:val="00270847"/>
    <w:rsid w:val="002709F8"/>
    <w:rsid w:val="00270AE5"/>
    <w:rsid w:val="00270E30"/>
    <w:rsid w:val="0027120F"/>
    <w:rsid w:val="00271248"/>
    <w:rsid w:val="002715C3"/>
    <w:rsid w:val="00271753"/>
    <w:rsid w:val="002718B6"/>
    <w:rsid w:val="002718E0"/>
    <w:rsid w:val="00271F5C"/>
    <w:rsid w:val="0027228C"/>
    <w:rsid w:val="0027245A"/>
    <w:rsid w:val="0027289E"/>
    <w:rsid w:val="00272E35"/>
    <w:rsid w:val="00272E6A"/>
    <w:rsid w:val="00272EF3"/>
    <w:rsid w:val="00273585"/>
    <w:rsid w:val="002737D5"/>
    <w:rsid w:val="0027380F"/>
    <w:rsid w:val="00273A35"/>
    <w:rsid w:val="00273F26"/>
    <w:rsid w:val="0027402E"/>
    <w:rsid w:val="00274211"/>
    <w:rsid w:val="00274F1A"/>
    <w:rsid w:val="00274F30"/>
    <w:rsid w:val="0027524E"/>
    <w:rsid w:val="002757E5"/>
    <w:rsid w:val="002765AF"/>
    <w:rsid w:val="00276CDC"/>
    <w:rsid w:val="0027758F"/>
    <w:rsid w:val="0027779C"/>
    <w:rsid w:val="002777F5"/>
    <w:rsid w:val="00277D93"/>
    <w:rsid w:val="00277DCB"/>
    <w:rsid w:val="002805AE"/>
    <w:rsid w:val="002815F8"/>
    <w:rsid w:val="002822CB"/>
    <w:rsid w:val="00282C70"/>
    <w:rsid w:val="00282FB2"/>
    <w:rsid w:val="0028302E"/>
    <w:rsid w:val="0028388E"/>
    <w:rsid w:val="00283E74"/>
    <w:rsid w:val="00284674"/>
    <w:rsid w:val="002848A9"/>
    <w:rsid w:val="00284B59"/>
    <w:rsid w:val="00284CC3"/>
    <w:rsid w:val="00284D0A"/>
    <w:rsid w:val="00284D88"/>
    <w:rsid w:val="00284FDB"/>
    <w:rsid w:val="002855FB"/>
    <w:rsid w:val="0028604D"/>
    <w:rsid w:val="00286F3F"/>
    <w:rsid w:val="00287A87"/>
    <w:rsid w:val="00287CDA"/>
    <w:rsid w:val="00287D1A"/>
    <w:rsid w:val="00287E51"/>
    <w:rsid w:val="00290004"/>
    <w:rsid w:val="00290CD4"/>
    <w:rsid w:val="002910A9"/>
    <w:rsid w:val="00291496"/>
    <w:rsid w:val="00291604"/>
    <w:rsid w:val="002918BF"/>
    <w:rsid w:val="002919C3"/>
    <w:rsid w:val="00291B8B"/>
    <w:rsid w:val="00291BE7"/>
    <w:rsid w:val="002921B4"/>
    <w:rsid w:val="00292B8F"/>
    <w:rsid w:val="00292B9E"/>
    <w:rsid w:val="00292C07"/>
    <w:rsid w:val="0029313F"/>
    <w:rsid w:val="0029332E"/>
    <w:rsid w:val="002935EF"/>
    <w:rsid w:val="002936DC"/>
    <w:rsid w:val="002939A9"/>
    <w:rsid w:val="002940B8"/>
    <w:rsid w:val="00294151"/>
    <w:rsid w:val="002945C5"/>
    <w:rsid w:val="00294731"/>
    <w:rsid w:val="00295086"/>
    <w:rsid w:val="0029534E"/>
    <w:rsid w:val="00295365"/>
    <w:rsid w:val="00295DE1"/>
    <w:rsid w:val="002960A3"/>
    <w:rsid w:val="002962D3"/>
    <w:rsid w:val="002963A1"/>
    <w:rsid w:val="002967BD"/>
    <w:rsid w:val="0029684D"/>
    <w:rsid w:val="00297158"/>
    <w:rsid w:val="00297538"/>
    <w:rsid w:val="00297615"/>
    <w:rsid w:val="00297920"/>
    <w:rsid w:val="00297A24"/>
    <w:rsid w:val="00297B9A"/>
    <w:rsid w:val="00297E72"/>
    <w:rsid w:val="002A016B"/>
    <w:rsid w:val="002A06B1"/>
    <w:rsid w:val="002A0F82"/>
    <w:rsid w:val="002A1BD5"/>
    <w:rsid w:val="002A1D84"/>
    <w:rsid w:val="002A1E8D"/>
    <w:rsid w:val="002A2661"/>
    <w:rsid w:val="002A2829"/>
    <w:rsid w:val="002A2D16"/>
    <w:rsid w:val="002A2D44"/>
    <w:rsid w:val="002A3199"/>
    <w:rsid w:val="002A4F01"/>
    <w:rsid w:val="002A5043"/>
    <w:rsid w:val="002A5661"/>
    <w:rsid w:val="002A57C5"/>
    <w:rsid w:val="002A6990"/>
    <w:rsid w:val="002A6A11"/>
    <w:rsid w:val="002A6C0F"/>
    <w:rsid w:val="002A6D7D"/>
    <w:rsid w:val="002A6D93"/>
    <w:rsid w:val="002A6E09"/>
    <w:rsid w:val="002A7D24"/>
    <w:rsid w:val="002A7D9E"/>
    <w:rsid w:val="002B0072"/>
    <w:rsid w:val="002B063F"/>
    <w:rsid w:val="002B0F53"/>
    <w:rsid w:val="002B1208"/>
    <w:rsid w:val="002B15D7"/>
    <w:rsid w:val="002B17FB"/>
    <w:rsid w:val="002B1A3D"/>
    <w:rsid w:val="002B1AD5"/>
    <w:rsid w:val="002B2172"/>
    <w:rsid w:val="002B2FF9"/>
    <w:rsid w:val="002B31EC"/>
    <w:rsid w:val="002B34DC"/>
    <w:rsid w:val="002B3B33"/>
    <w:rsid w:val="002B40C1"/>
    <w:rsid w:val="002B41AE"/>
    <w:rsid w:val="002B4A64"/>
    <w:rsid w:val="002B5091"/>
    <w:rsid w:val="002B52A0"/>
    <w:rsid w:val="002B5918"/>
    <w:rsid w:val="002B59F5"/>
    <w:rsid w:val="002B5BF2"/>
    <w:rsid w:val="002B5DB5"/>
    <w:rsid w:val="002B5E70"/>
    <w:rsid w:val="002B5E89"/>
    <w:rsid w:val="002B6050"/>
    <w:rsid w:val="002B6B9C"/>
    <w:rsid w:val="002B7063"/>
    <w:rsid w:val="002B7387"/>
    <w:rsid w:val="002B77F3"/>
    <w:rsid w:val="002B7877"/>
    <w:rsid w:val="002B7AD6"/>
    <w:rsid w:val="002B7F6D"/>
    <w:rsid w:val="002C0F32"/>
    <w:rsid w:val="002C1CD1"/>
    <w:rsid w:val="002C1EE9"/>
    <w:rsid w:val="002C2687"/>
    <w:rsid w:val="002C26CB"/>
    <w:rsid w:val="002C27A3"/>
    <w:rsid w:val="002C29E5"/>
    <w:rsid w:val="002C31A3"/>
    <w:rsid w:val="002C365C"/>
    <w:rsid w:val="002C366E"/>
    <w:rsid w:val="002C3C7B"/>
    <w:rsid w:val="002C3D25"/>
    <w:rsid w:val="002C43D9"/>
    <w:rsid w:val="002C476C"/>
    <w:rsid w:val="002C4E3B"/>
    <w:rsid w:val="002C4E96"/>
    <w:rsid w:val="002C4FDE"/>
    <w:rsid w:val="002C52EF"/>
    <w:rsid w:val="002C5903"/>
    <w:rsid w:val="002C69DC"/>
    <w:rsid w:val="002C6D55"/>
    <w:rsid w:val="002C730D"/>
    <w:rsid w:val="002C75F8"/>
    <w:rsid w:val="002C7DE2"/>
    <w:rsid w:val="002D0188"/>
    <w:rsid w:val="002D0764"/>
    <w:rsid w:val="002D0DB1"/>
    <w:rsid w:val="002D11B2"/>
    <w:rsid w:val="002D19F9"/>
    <w:rsid w:val="002D22C9"/>
    <w:rsid w:val="002D2727"/>
    <w:rsid w:val="002D3448"/>
    <w:rsid w:val="002D352F"/>
    <w:rsid w:val="002D39CE"/>
    <w:rsid w:val="002D3F15"/>
    <w:rsid w:val="002D4354"/>
    <w:rsid w:val="002D49A6"/>
    <w:rsid w:val="002D4A40"/>
    <w:rsid w:val="002D51A5"/>
    <w:rsid w:val="002D52DA"/>
    <w:rsid w:val="002D5657"/>
    <w:rsid w:val="002D5D33"/>
    <w:rsid w:val="002D6931"/>
    <w:rsid w:val="002D6B0E"/>
    <w:rsid w:val="002D7344"/>
    <w:rsid w:val="002D7B17"/>
    <w:rsid w:val="002E07C3"/>
    <w:rsid w:val="002E123F"/>
    <w:rsid w:val="002E12FD"/>
    <w:rsid w:val="002E1344"/>
    <w:rsid w:val="002E148B"/>
    <w:rsid w:val="002E1CF8"/>
    <w:rsid w:val="002E1D56"/>
    <w:rsid w:val="002E254D"/>
    <w:rsid w:val="002E2CF5"/>
    <w:rsid w:val="002E2E95"/>
    <w:rsid w:val="002E327A"/>
    <w:rsid w:val="002E380D"/>
    <w:rsid w:val="002E3B26"/>
    <w:rsid w:val="002E3B4A"/>
    <w:rsid w:val="002E4001"/>
    <w:rsid w:val="002E4018"/>
    <w:rsid w:val="002E4BCB"/>
    <w:rsid w:val="002E4C36"/>
    <w:rsid w:val="002E4C81"/>
    <w:rsid w:val="002E5494"/>
    <w:rsid w:val="002E55D4"/>
    <w:rsid w:val="002E5901"/>
    <w:rsid w:val="002E5932"/>
    <w:rsid w:val="002E5AEA"/>
    <w:rsid w:val="002E5C4E"/>
    <w:rsid w:val="002E5DFE"/>
    <w:rsid w:val="002E605F"/>
    <w:rsid w:val="002E6500"/>
    <w:rsid w:val="002E70A3"/>
    <w:rsid w:val="002E731E"/>
    <w:rsid w:val="002E7B44"/>
    <w:rsid w:val="002F0970"/>
    <w:rsid w:val="002F0A1C"/>
    <w:rsid w:val="002F155E"/>
    <w:rsid w:val="002F16C6"/>
    <w:rsid w:val="002F18E2"/>
    <w:rsid w:val="002F19AD"/>
    <w:rsid w:val="002F1B02"/>
    <w:rsid w:val="002F1F44"/>
    <w:rsid w:val="002F24EA"/>
    <w:rsid w:val="002F288C"/>
    <w:rsid w:val="002F2A01"/>
    <w:rsid w:val="002F2AEF"/>
    <w:rsid w:val="002F2BAD"/>
    <w:rsid w:val="002F3548"/>
    <w:rsid w:val="002F4395"/>
    <w:rsid w:val="002F4899"/>
    <w:rsid w:val="002F4AE8"/>
    <w:rsid w:val="002F525E"/>
    <w:rsid w:val="002F5324"/>
    <w:rsid w:val="002F5A99"/>
    <w:rsid w:val="002F7959"/>
    <w:rsid w:val="002F7E64"/>
    <w:rsid w:val="003008D9"/>
    <w:rsid w:val="00300B11"/>
    <w:rsid w:val="00301200"/>
    <w:rsid w:val="00301966"/>
    <w:rsid w:val="00301D54"/>
    <w:rsid w:val="0030223A"/>
    <w:rsid w:val="00302C91"/>
    <w:rsid w:val="003030BD"/>
    <w:rsid w:val="003030D0"/>
    <w:rsid w:val="0030332B"/>
    <w:rsid w:val="00303D34"/>
    <w:rsid w:val="003048B3"/>
    <w:rsid w:val="00304987"/>
    <w:rsid w:val="00304B3B"/>
    <w:rsid w:val="003050EC"/>
    <w:rsid w:val="00305471"/>
    <w:rsid w:val="003059E9"/>
    <w:rsid w:val="00305A45"/>
    <w:rsid w:val="00305D4A"/>
    <w:rsid w:val="00306657"/>
    <w:rsid w:val="003068C5"/>
    <w:rsid w:val="00306AA9"/>
    <w:rsid w:val="00306B88"/>
    <w:rsid w:val="0030779F"/>
    <w:rsid w:val="003079EB"/>
    <w:rsid w:val="003100C7"/>
    <w:rsid w:val="00310489"/>
    <w:rsid w:val="003106DF"/>
    <w:rsid w:val="00310B13"/>
    <w:rsid w:val="00310E13"/>
    <w:rsid w:val="003113D7"/>
    <w:rsid w:val="003113E3"/>
    <w:rsid w:val="003116BE"/>
    <w:rsid w:val="00311B46"/>
    <w:rsid w:val="00311CCC"/>
    <w:rsid w:val="00312430"/>
    <w:rsid w:val="003124E6"/>
    <w:rsid w:val="00312A40"/>
    <w:rsid w:val="00312D49"/>
    <w:rsid w:val="0031305E"/>
    <w:rsid w:val="00313189"/>
    <w:rsid w:val="00313431"/>
    <w:rsid w:val="0031367B"/>
    <w:rsid w:val="003147AD"/>
    <w:rsid w:val="003148D4"/>
    <w:rsid w:val="00314D12"/>
    <w:rsid w:val="00314F50"/>
    <w:rsid w:val="00314F7F"/>
    <w:rsid w:val="0031554E"/>
    <w:rsid w:val="00315578"/>
    <w:rsid w:val="00315959"/>
    <w:rsid w:val="00315D2A"/>
    <w:rsid w:val="003161F1"/>
    <w:rsid w:val="003163FC"/>
    <w:rsid w:val="00316E28"/>
    <w:rsid w:val="0031711E"/>
    <w:rsid w:val="0031741B"/>
    <w:rsid w:val="0031773F"/>
    <w:rsid w:val="0032008F"/>
    <w:rsid w:val="00320155"/>
    <w:rsid w:val="003208D7"/>
    <w:rsid w:val="00320F6B"/>
    <w:rsid w:val="00322291"/>
    <w:rsid w:val="00322A90"/>
    <w:rsid w:val="003236A6"/>
    <w:rsid w:val="00323E23"/>
    <w:rsid w:val="00323EB2"/>
    <w:rsid w:val="003248CA"/>
    <w:rsid w:val="00324F7D"/>
    <w:rsid w:val="003250E0"/>
    <w:rsid w:val="003251B0"/>
    <w:rsid w:val="003251CE"/>
    <w:rsid w:val="00325B9D"/>
    <w:rsid w:val="00325FD1"/>
    <w:rsid w:val="00326021"/>
    <w:rsid w:val="003260AE"/>
    <w:rsid w:val="00326926"/>
    <w:rsid w:val="00327133"/>
    <w:rsid w:val="00327208"/>
    <w:rsid w:val="003272F0"/>
    <w:rsid w:val="00327724"/>
    <w:rsid w:val="00330250"/>
    <w:rsid w:val="00330476"/>
    <w:rsid w:val="00330943"/>
    <w:rsid w:val="003310F6"/>
    <w:rsid w:val="003314CE"/>
    <w:rsid w:val="0033182C"/>
    <w:rsid w:val="00331F11"/>
    <w:rsid w:val="00331F67"/>
    <w:rsid w:val="0033282D"/>
    <w:rsid w:val="00332893"/>
    <w:rsid w:val="00332ECC"/>
    <w:rsid w:val="00332FA8"/>
    <w:rsid w:val="00333884"/>
    <w:rsid w:val="003342A1"/>
    <w:rsid w:val="00334BBB"/>
    <w:rsid w:val="00334C60"/>
    <w:rsid w:val="00334D67"/>
    <w:rsid w:val="00335305"/>
    <w:rsid w:val="0033635B"/>
    <w:rsid w:val="00336879"/>
    <w:rsid w:val="00336CBA"/>
    <w:rsid w:val="00336D1A"/>
    <w:rsid w:val="00336E04"/>
    <w:rsid w:val="00336EC1"/>
    <w:rsid w:val="0033717B"/>
    <w:rsid w:val="003374E5"/>
    <w:rsid w:val="003376EE"/>
    <w:rsid w:val="00337C07"/>
    <w:rsid w:val="00337F1A"/>
    <w:rsid w:val="00340304"/>
    <w:rsid w:val="00340414"/>
    <w:rsid w:val="0034081A"/>
    <w:rsid w:val="00340F3E"/>
    <w:rsid w:val="0034120B"/>
    <w:rsid w:val="00341A54"/>
    <w:rsid w:val="00341D7E"/>
    <w:rsid w:val="003423FC"/>
    <w:rsid w:val="003424C1"/>
    <w:rsid w:val="00342D58"/>
    <w:rsid w:val="00343159"/>
    <w:rsid w:val="003432F8"/>
    <w:rsid w:val="00343379"/>
    <w:rsid w:val="003433B7"/>
    <w:rsid w:val="00343CC3"/>
    <w:rsid w:val="003440B6"/>
    <w:rsid w:val="0034433A"/>
    <w:rsid w:val="003445DB"/>
    <w:rsid w:val="00344773"/>
    <w:rsid w:val="003447B1"/>
    <w:rsid w:val="00344E93"/>
    <w:rsid w:val="00345057"/>
    <w:rsid w:val="003454F5"/>
    <w:rsid w:val="00345720"/>
    <w:rsid w:val="003459AC"/>
    <w:rsid w:val="00345C46"/>
    <w:rsid w:val="00345CD8"/>
    <w:rsid w:val="00345FEE"/>
    <w:rsid w:val="00346391"/>
    <w:rsid w:val="003468B6"/>
    <w:rsid w:val="00346DFE"/>
    <w:rsid w:val="00347DE8"/>
    <w:rsid w:val="00347E12"/>
    <w:rsid w:val="00350089"/>
    <w:rsid w:val="003505C1"/>
    <w:rsid w:val="003505C8"/>
    <w:rsid w:val="00350825"/>
    <w:rsid w:val="00350990"/>
    <w:rsid w:val="00351340"/>
    <w:rsid w:val="00351FAB"/>
    <w:rsid w:val="003520A7"/>
    <w:rsid w:val="00352916"/>
    <w:rsid w:val="00352F7F"/>
    <w:rsid w:val="00353019"/>
    <w:rsid w:val="0035324C"/>
    <w:rsid w:val="0035339C"/>
    <w:rsid w:val="0035389C"/>
    <w:rsid w:val="00353CDC"/>
    <w:rsid w:val="00354570"/>
    <w:rsid w:val="00355195"/>
    <w:rsid w:val="00355477"/>
    <w:rsid w:val="00355770"/>
    <w:rsid w:val="00355881"/>
    <w:rsid w:val="00355F43"/>
    <w:rsid w:val="00356000"/>
    <w:rsid w:val="00356C44"/>
    <w:rsid w:val="00356C6F"/>
    <w:rsid w:val="00356D45"/>
    <w:rsid w:val="00356EE5"/>
    <w:rsid w:val="00357316"/>
    <w:rsid w:val="00357631"/>
    <w:rsid w:val="003579BD"/>
    <w:rsid w:val="0036006F"/>
    <w:rsid w:val="003608CD"/>
    <w:rsid w:val="00360D8A"/>
    <w:rsid w:val="00360E1D"/>
    <w:rsid w:val="00361250"/>
    <w:rsid w:val="003612A8"/>
    <w:rsid w:val="003613F0"/>
    <w:rsid w:val="0036149D"/>
    <w:rsid w:val="00362516"/>
    <w:rsid w:val="0036274A"/>
    <w:rsid w:val="00362BB2"/>
    <w:rsid w:val="00363D61"/>
    <w:rsid w:val="003640E6"/>
    <w:rsid w:val="00364204"/>
    <w:rsid w:val="0036449D"/>
    <w:rsid w:val="003644E7"/>
    <w:rsid w:val="00364640"/>
    <w:rsid w:val="00364773"/>
    <w:rsid w:val="003650EB"/>
    <w:rsid w:val="003651E1"/>
    <w:rsid w:val="00365210"/>
    <w:rsid w:val="0036546F"/>
    <w:rsid w:val="003659BF"/>
    <w:rsid w:val="00365A9B"/>
    <w:rsid w:val="00365CC2"/>
    <w:rsid w:val="00365E23"/>
    <w:rsid w:val="00366898"/>
    <w:rsid w:val="00367347"/>
    <w:rsid w:val="00367969"/>
    <w:rsid w:val="00367B55"/>
    <w:rsid w:val="00367B74"/>
    <w:rsid w:val="00367B99"/>
    <w:rsid w:val="0037006C"/>
    <w:rsid w:val="003708DF"/>
    <w:rsid w:val="00370B10"/>
    <w:rsid w:val="00370F7E"/>
    <w:rsid w:val="00370FDF"/>
    <w:rsid w:val="00372752"/>
    <w:rsid w:val="0037284F"/>
    <w:rsid w:val="00372A42"/>
    <w:rsid w:val="00372D0D"/>
    <w:rsid w:val="00372DC0"/>
    <w:rsid w:val="00372EE5"/>
    <w:rsid w:val="003733EB"/>
    <w:rsid w:val="003736CE"/>
    <w:rsid w:val="003737C2"/>
    <w:rsid w:val="00373AD2"/>
    <w:rsid w:val="00374295"/>
    <w:rsid w:val="003745A1"/>
    <w:rsid w:val="00374723"/>
    <w:rsid w:val="003747B4"/>
    <w:rsid w:val="00374EDE"/>
    <w:rsid w:val="00374F2F"/>
    <w:rsid w:val="00375C7A"/>
    <w:rsid w:val="00375E63"/>
    <w:rsid w:val="00375E9A"/>
    <w:rsid w:val="00376067"/>
    <w:rsid w:val="00376311"/>
    <w:rsid w:val="00376383"/>
    <w:rsid w:val="00376466"/>
    <w:rsid w:val="003765A5"/>
    <w:rsid w:val="00376C83"/>
    <w:rsid w:val="00376E6D"/>
    <w:rsid w:val="00377474"/>
    <w:rsid w:val="00377808"/>
    <w:rsid w:val="0038028B"/>
    <w:rsid w:val="003808F0"/>
    <w:rsid w:val="00380B7D"/>
    <w:rsid w:val="0038125A"/>
    <w:rsid w:val="00381274"/>
    <w:rsid w:val="003819C4"/>
    <w:rsid w:val="00381ACD"/>
    <w:rsid w:val="00381D13"/>
    <w:rsid w:val="00381DE8"/>
    <w:rsid w:val="00382270"/>
    <w:rsid w:val="0038233F"/>
    <w:rsid w:val="003825C0"/>
    <w:rsid w:val="003826CD"/>
    <w:rsid w:val="00382D63"/>
    <w:rsid w:val="00383098"/>
    <w:rsid w:val="00383785"/>
    <w:rsid w:val="003841C2"/>
    <w:rsid w:val="00384482"/>
    <w:rsid w:val="00384F0A"/>
    <w:rsid w:val="00384F0B"/>
    <w:rsid w:val="00384F97"/>
    <w:rsid w:val="00384FAA"/>
    <w:rsid w:val="00385815"/>
    <w:rsid w:val="00385AE8"/>
    <w:rsid w:val="00385C25"/>
    <w:rsid w:val="00386002"/>
    <w:rsid w:val="003860AA"/>
    <w:rsid w:val="003861B6"/>
    <w:rsid w:val="00386547"/>
    <w:rsid w:val="0038663D"/>
    <w:rsid w:val="00386883"/>
    <w:rsid w:val="00386E04"/>
    <w:rsid w:val="0038727C"/>
    <w:rsid w:val="00387BD0"/>
    <w:rsid w:val="003900F0"/>
    <w:rsid w:val="003901BB"/>
    <w:rsid w:val="003902A5"/>
    <w:rsid w:val="003903F4"/>
    <w:rsid w:val="00390A4F"/>
    <w:rsid w:val="00391054"/>
    <w:rsid w:val="003915E9"/>
    <w:rsid w:val="003919C2"/>
    <w:rsid w:val="00391C48"/>
    <w:rsid w:val="00391ED9"/>
    <w:rsid w:val="0039220F"/>
    <w:rsid w:val="00392641"/>
    <w:rsid w:val="00392FC2"/>
    <w:rsid w:val="0039352B"/>
    <w:rsid w:val="003943A7"/>
    <w:rsid w:val="0039450C"/>
    <w:rsid w:val="00395278"/>
    <w:rsid w:val="00395B8F"/>
    <w:rsid w:val="00396290"/>
    <w:rsid w:val="0039686C"/>
    <w:rsid w:val="00396A13"/>
    <w:rsid w:val="00396FE1"/>
    <w:rsid w:val="00397647"/>
    <w:rsid w:val="00397A81"/>
    <w:rsid w:val="00397E5F"/>
    <w:rsid w:val="00397E8A"/>
    <w:rsid w:val="00397EA0"/>
    <w:rsid w:val="003A055D"/>
    <w:rsid w:val="003A060C"/>
    <w:rsid w:val="003A0B46"/>
    <w:rsid w:val="003A0F98"/>
    <w:rsid w:val="003A15EF"/>
    <w:rsid w:val="003A1666"/>
    <w:rsid w:val="003A16C7"/>
    <w:rsid w:val="003A1B67"/>
    <w:rsid w:val="003A1DB1"/>
    <w:rsid w:val="003A1F8D"/>
    <w:rsid w:val="003A27D0"/>
    <w:rsid w:val="003A27D8"/>
    <w:rsid w:val="003A2DB3"/>
    <w:rsid w:val="003A366B"/>
    <w:rsid w:val="003A390D"/>
    <w:rsid w:val="003A3C08"/>
    <w:rsid w:val="003A50E8"/>
    <w:rsid w:val="003A518D"/>
    <w:rsid w:val="003A5A4E"/>
    <w:rsid w:val="003A5CE7"/>
    <w:rsid w:val="003A6055"/>
    <w:rsid w:val="003A620F"/>
    <w:rsid w:val="003A6D86"/>
    <w:rsid w:val="003A7C88"/>
    <w:rsid w:val="003A7F51"/>
    <w:rsid w:val="003B03F6"/>
    <w:rsid w:val="003B067E"/>
    <w:rsid w:val="003B0A26"/>
    <w:rsid w:val="003B1214"/>
    <w:rsid w:val="003B1321"/>
    <w:rsid w:val="003B17C7"/>
    <w:rsid w:val="003B19EC"/>
    <w:rsid w:val="003B1A4B"/>
    <w:rsid w:val="003B1C80"/>
    <w:rsid w:val="003B1EFE"/>
    <w:rsid w:val="003B23FC"/>
    <w:rsid w:val="003B2648"/>
    <w:rsid w:val="003B267E"/>
    <w:rsid w:val="003B29D5"/>
    <w:rsid w:val="003B3F2F"/>
    <w:rsid w:val="003B4164"/>
    <w:rsid w:val="003B4E43"/>
    <w:rsid w:val="003B507D"/>
    <w:rsid w:val="003B52C4"/>
    <w:rsid w:val="003B604A"/>
    <w:rsid w:val="003B65F7"/>
    <w:rsid w:val="003B6636"/>
    <w:rsid w:val="003B6B9D"/>
    <w:rsid w:val="003B6E02"/>
    <w:rsid w:val="003B75D5"/>
    <w:rsid w:val="003B7ABB"/>
    <w:rsid w:val="003B7B91"/>
    <w:rsid w:val="003B7EC3"/>
    <w:rsid w:val="003C06B0"/>
    <w:rsid w:val="003C0B70"/>
    <w:rsid w:val="003C1BDF"/>
    <w:rsid w:val="003C2AD3"/>
    <w:rsid w:val="003C2AF1"/>
    <w:rsid w:val="003C2DD9"/>
    <w:rsid w:val="003C3440"/>
    <w:rsid w:val="003C3756"/>
    <w:rsid w:val="003C3EA3"/>
    <w:rsid w:val="003C3ED9"/>
    <w:rsid w:val="003C3FC9"/>
    <w:rsid w:val="003C4399"/>
    <w:rsid w:val="003C4A98"/>
    <w:rsid w:val="003C5385"/>
    <w:rsid w:val="003C54EB"/>
    <w:rsid w:val="003C6087"/>
    <w:rsid w:val="003C611E"/>
    <w:rsid w:val="003C67D7"/>
    <w:rsid w:val="003C6F0A"/>
    <w:rsid w:val="003C74F9"/>
    <w:rsid w:val="003C7CAE"/>
    <w:rsid w:val="003C7D37"/>
    <w:rsid w:val="003C7D69"/>
    <w:rsid w:val="003D1277"/>
    <w:rsid w:val="003D13DB"/>
    <w:rsid w:val="003D16AD"/>
    <w:rsid w:val="003D17E2"/>
    <w:rsid w:val="003D1AB2"/>
    <w:rsid w:val="003D1BFA"/>
    <w:rsid w:val="003D251B"/>
    <w:rsid w:val="003D26B8"/>
    <w:rsid w:val="003D2E48"/>
    <w:rsid w:val="003D2EA0"/>
    <w:rsid w:val="003D30FD"/>
    <w:rsid w:val="003D3276"/>
    <w:rsid w:val="003D35D4"/>
    <w:rsid w:val="003D3940"/>
    <w:rsid w:val="003D3F87"/>
    <w:rsid w:val="003D4AE0"/>
    <w:rsid w:val="003D4B65"/>
    <w:rsid w:val="003D5818"/>
    <w:rsid w:val="003D5E64"/>
    <w:rsid w:val="003D6D62"/>
    <w:rsid w:val="003D73F6"/>
    <w:rsid w:val="003D7780"/>
    <w:rsid w:val="003D797D"/>
    <w:rsid w:val="003D79CF"/>
    <w:rsid w:val="003D7DE8"/>
    <w:rsid w:val="003D7F10"/>
    <w:rsid w:val="003E00DA"/>
    <w:rsid w:val="003E0CAF"/>
    <w:rsid w:val="003E0F86"/>
    <w:rsid w:val="003E12A2"/>
    <w:rsid w:val="003E12C5"/>
    <w:rsid w:val="003E13F6"/>
    <w:rsid w:val="003E157B"/>
    <w:rsid w:val="003E15EC"/>
    <w:rsid w:val="003E16AB"/>
    <w:rsid w:val="003E19CE"/>
    <w:rsid w:val="003E1BE9"/>
    <w:rsid w:val="003E2B59"/>
    <w:rsid w:val="003E2EDE"/>
    <w:rsid w:val="003E3556"/>
    <w:rsid w:val="003E376B"/>
    <w:rsid w:val="003E3910"/>
    <w:rsid w:val="003E39FE"/>
    <w:rsid w:val="003E4314"/>
    <w:rsid w:val="003E49A5"/>
    <w:rsid w:val="003E4AE1"/>
    <w:rsid w:val="003E4F04"/>
    <w:rsid w:val="003E57A3"/>
    <w:rsid w:val="003E57DA"/>
    <w:rsid w:val="003E5B8F"/>
    <w:rsid w:val="003E5CE5"/>
    <w:rsid w:val="003E61E1"/>
    <w:rsid w:val="003E636B"/>
    <w:rsid w:val="003E674F"/>
    <w:rsid w:val="003E6B23"/>
    <w:rsid w:val="003E70D8"/>
    <w:rsid w:val="003F0720"/>
    <w:rsid w:val="003F07E4"/>
    <w:rsid w:val="003F07F9"/>
    <w:rsid w:val="003F0917"/>
    <w:rsid w:val="003F0D0F"/>
    <w:rsid w:val="003F0D57"/>
    <w:rsid w:val="003F0ECE"/>
    <w:rsid w:val="003F0FCF"/>
    <w:rsid w:val="003F1457"/>
    <w:rsid w:val="003F15F9"/>
    <w:rsid w:val="003F1813"/>
    <w:rsid w:val="003F27D4"/>
    <w:rsid w:val="003F2B3E"/>
    <w:rsid w:val="003F2D8E"/>
    <w:rsid w:val="003F2E17"/>
    <w:rsid w:val="003F3350"/>
    <w:rsid w:val="003F3E5A"/>
    <w:rsid w:val="003F45E0"/>
    <w:rsid w:val="003F4A81"/>
    <w:rsid w:val="003F4B88"/>
    <w:rsid w:val="003F4C6A"/>
    <w:rsid w:val="003F5A3A"/>
    <w:rsid w:val="003F5CC4"/>
    <w:rsid w:val="003F5CF8"/>
    <w:rsid w:val="003F62E0"/>
    <w:rsid w:val="003F6BF3"/>
    <w:rsid w:val="003F747E"/>
    <w:rsid w:val="003F7996"/>
    <w:rsid w:val="0040022B"/>
    <w:rsid w:val="00400D39"/>
    <w:rsid w:val="00400F45"/>
    <w:rsid w:val="0040128D"/>
    <w:rsid w:val="0040199D"/>
    <w:rsid w:val="00401AB3"/>
    <w:rsid w:val="0040271D"/>
    <w:rsid w:val="004029CE"/>
    <w:rsid w:val="00402F34"/>
    <w:rsid w:val="00402F69"/>
    <w:rsid w:val="00403878"/>
    <w:rsid w:val="004039DF"/>
    <w:rsid w:val="0040404A"/>
    <w:rsid w:val="00404988"/>
    <w:rsid w:val="00404BDC"/>
    <w:rsid w:val="00404CAE"/>
    <w:rsid w:val="00404E3F"/>
    <w:rsid w:val="004058CF"/>
    <w:rsid w:val="00405E6F"/>
    <w:rsid w:val="00406C9A"/>
    <w:rsid w:val="00407AB6"/>
    <w:rsid w:val="00407B3A"/>
    <w:rsid w:val="004100E5"/>
    <w:rsid w:val="00410168"/>
    <w:rsid w:val="004102A7"/>
    <w:rsid w:val="00410A21"/>
    <w:rsid w:val="00410F58"/>
    <w:rsid w:val="00410F7E"/>
    <w:rsid w:val="004117EC"/>
    <w:rsid w:val="004119BA"/>
    <w:rsid w:val="00411C80"/>
    <w:rsid w:val="00411FD3"/>
    <w:rsid w:val="004136D7"/>
    <w:rsid w:val="00414070"/>
    <w:rsid w:val="00414813"/>
    <w:rsid w:val="00414FC2"/>
    <w:rsid w:val="00415805"/>
    <w:rsid w:val="00415988"/>
    <w:rsid w:val="00415A52"/>
    <w:rsid w:val="00415B21"/>
    <w:rsid w:val="004169E6"/>
    <w:rsid w:val="00416CBF"/>
    <w:rsid w:val="004176C0"/>
    <w:rsid w:val="00417F7D"/>
    <w:rsid w:val="004202FC"/>
    <w:rsid w:val="00420E08"/>
    <w:rsid w:val="00420FC7"/>
    <w:rsid w:val="00421203"/>
    <w:rsid w:val="004218BA"/>
    <w:rsid w:val="00421CA1"/>
    <w:rsid w:val="00421E76"/>
    <w:rsid w:val="0042227A"/>
    <w:rsid w:val="004227AF"/>
    <w:rsid w:val="00422B9D"/>
    <w:rsid w:val="00422C82"/>
    <w:rsid w:val="004230FC"/>
    <w:rsid w:val="0042382C"/>
    <w:rsid w:val="004239B0"/>
    <w:rsid w:val="00423CED"/>
    <w:rsid w:val="00423DC6"/>
    <w:rsid w:val="00424154"/>
    <w:rsid w:val="00426050"/>
    <w:rsid w:val="00426544"/>
    <w:rsid w:val="004265AB"/>
    <w:rsid w:val="00426911"/>
    <w:rsid w:val="0042719A"/>
    <w:rsid w:val="004275EA"/>
    <w:rsid w:val="00427AAF"/>
    <w:rsid w:val="004304B9"/>
    <w:rsid w:val="004325C4"/>
    <w:rsid w:val="004327AA"/>
    <w:rsid w:val="00432E2A"/>
    <w:rsid w:val="00432EB5"/>
    <w:rsid w:val="00433916"/>
    <w:rsid w:val="00433AE8"/>
    <w:rsid w:val="004342B5"/>
    <w:rsid w:val="00434909"/>
    <w:rsid w:val="00435DCA"/>
    <w:rsid w:val="00435F6B"/>
    <w:rsid w:val="00436086"/>
    <w:rsid w:val="004361C9"/>
    <w:rsid w:val="0043629A"/>
    <w:rsid w:val="0043648C"/>
    <w:rsid w:val="00436781"/>
    <w:rsid w:val="00436D90"/>
    <w:rsid w:val="00437338"/>
    <w:rsid w:val="004374E4"/>
    <w:rsid w:val="004378F2"/>
    <w:rsid w:val="00440062"/>
    <w:rsid w:val="004404F6"/>
    <w:rsid w:val="00441905"/>
    <w:rsid w:val="00442155"/>
    <w:rsid w:val="00442AE4"/>
    <w:rsid w:val="00442B7D"/>
    <w:rsid w:val="00442B80"/>
    <w:rsid w:val="00443A5B"/>
    <w:rsid w:val="00443F05"/>
    <w:rsid w:val="00444262"/>
    <w:rsid w:val="004443FD"/>
    <w:rsid w:val="0044469F"/>
    <w:rsid w:val="00444723"/>
    <w:rsid w:val="0044578E"/>
    <w:rsid w:val="00445852"/>
    <w:rsid w:val="004464B5"/>
    <w:rsid w:val="00447756"/>
    <w:rsid w:val="00447BD9"/>
    <w:rsid w:val="00450244"/>
    <w:rsid w:val="0045031F"/>
    <w:rsid w:val="0045035E"/>
    <w:rsid w:val="004504C0"/>
    <w:rsid w:val="00451135"/>
    <w:rsid w:val="00451935"/>
    <w:rsid w:val="00451B28"/>
    <w:rsid w:val="00451E9D"/>
    <w:rsid w:val="00451F35"/>
    <w:rsid w:val="00452178"/>
    <w:rsid w:val="004524FD"/>
    <w:rsid w:val="00452670"/>
    <w:rsid w:val="00453253"/>
    <w:rsid w:val="0045331D"/>
    <w:rsid w:val="004539C0"/>
    <w:rsid w:val="00454121"/>
    <w:rsid w:val="00454135"/>
    <w:rsid w:val="004542BB"/>
    <w:rsid w:val="0045449E"/>
    <w:rsid w:val="00454CC4"/>
    <w:rsid w:val="0045576C"/>
    <w:rsid w:val="00455954"/>
    <w:rsid w:val="00455D16"/>
    <w:rsid w:val="00455F54"/>
    <w:rsid w:val="004568FA"/>
    <w:rsid w:val="00457086"/>
    <w:rsid w:val="00457252"/>
    <w:rsid w:val="004578FC"/>
    <w:rsid w:val="00457C9B"/>
    <w:rsid w:val="00460CE9"/>
    <w:rsid w:val="00460F06"/>
    <w:rsid w:val="00461204"/>
    <w:rsid w:val="004616BA"/>
    <w:rsid w:val="004619B0"/>
    <w:rsid w:val="00461A06"/>
    <w:rsid w:val="00461A85"/>
    <w:rsid w:val="004620C6"/>
    <w:rsid w:val="004623BA"/>
    <w:rsid w:val="00462443"/>
    <w:rsid w:val="004625A6"/>
    <w:rsid w:val="00462773"/>
    <w:rsid w:val="0046285A"/>
    <w:rsid w:val="00462D5D"/>
    <w:rsid w:val="0046434D"/>
    <w:rsid w:val="00464586"/>
    <w:rsid w:val="00464618"/>
    <w:rsid w:val="00464740"/>
    <w:rsid w:val="004647B2"/>
    <w:rsid w:val="0046486A"/>
    <w:rsid w:val="00464C2B"/>
    <w:rsid w:val="00464EA8"/>
    <w:rsid w:val="00464FD7"/>
    <w:rsid w:val="0046530C"/>
    <w:rsid w:val="00465618"/>
    <w:rsid w:val="00465A6F"/>
    <w:rsid w:val="00465E36"/>
    <w:rsid w:val="00466203"/>
    <w:rsid w:val="00466835"/>
    <w:rsid w:val="00466845"/>
    <w:rsid w:val="0046705D"/>
    <w:rsid w:val="004670C7"/>
    <w:rsid w:val="004671FD"/>
    <w:rsid w:val="00467254"/>
    <w:rsid w:val="00467498"/>
    <w:rsid w:val="004676FB"/>
    <w:rsid w:val="00467855"/>
    <w:rsid w:val="004700D3"/>
    <w:rsid w:val="00470580"/>
    <w:rsid w:val="0047087D"/>
    <w:rsid w:val="0047098F"/>
    <w:rsid w:val="00470B97"/>
    <w:rsid w:val="00470D64"/>
    <w:rsid w:val="0047135D"/>
    <w:rsid w:val="00471505"/>
    <w:rsid w:val="004724BB"/>
    <w:rsid w:val="004724FC"/>
    <w:rsid w:val="0047259E"/>
    <w:rsid w:val="00472802"/>
    <w:rsid w:val="00472ECE"/>
    <w:rsid w:val="00473273"/>
    <w:rsid w:val="00473478"/>
    <w:rsid w:val="00473508"/>
    <w:rsid w:val="0047368D"/>
    <w:rsid w:val="00473B08"/>
    <w:rsid w:val="00473B9D"/>
    <w:rsid w:val="00473E3B"/>
    <w:rsid w:val="00473FA8"/>
    <w:rsid w:val="00474029"/>
    <w:rsid w:val="00474230"/>
    <w:rsid w:val="00474325"/>
    <w:rsid w:val="00474DF3"/>
    <w:rsid w:val="00475512"/>
    <w:rsid w:val="0047589F"/>
    <w:rsid w:val="004759BF"/>
    <w:rsid w:val="00475D0A"/>
    <w:rsid w:val="00476438"/>
    <w:rsid w:val="00476702"/>
    <w:rsid w:val="00476B51"/>
    <w:rsid w:val="004773E3"/>
    <w:rsid w:val="0047741C"/>
    <w:rsid w:val="004775A5"/>
    <w:rsid w:val="00477D3F"/>
    <w:rsid w:val="004800A5"/>
    <w:rsid w:val="00481164"/>
    <w:rsid w:val="0048127B"/>
    <w:rsid w:val="004813D1"/>
    <w:rsid w:val="004816E1"/>
    <w:rsid w:val="0048252D"/>
    <w:rsid w:val="00482925"/>
    <w:rsid w:val="00482E59"/>
    <w:rsid w:val="00482EC3"/>
    <w:rsid w:val="00482F16"/>
    <w:rsid w:val="004838A1"/>
    <w:rsid w:val="00483BAC"/>
    <w:rsid w:val="00483D7D"/>
    <w:rsid w:val="004841D3"/>
    <w:rsid w:val="00484396"/>
    <w:rsid w:val="00485337"/>
    <w:rsid w:val="00485BD7"/>
    <w:rsid w:val="00486345"/>
    <w:rsid w:val="00486389"/>
    <w:rsid w:val="00486A63"/>
    <w:rsid w:val="00486BD7"/>
    <w:rsid w:val="004875AF"/>
    <w:rsid w:val="00487874"/>
    <w:rsid w:val="00487E42"/>
    <w:rsid w:val="00487F51"/>
    <w:rsid w:val="00490B18"/>
    <w:rsid w:val="00490B48"/>
    <w:rsid w:val="00490B88"/>
    <w:rsid w:val="00490DAE"/>
    <w:rsid w:val="00490F5F"/>
    <w:rsid w:val="004910DD"/>
    <w:rsid w:val="00491321"/>
    <w:rsid w:val="00491378"/>
    <w:rsid w:val="004917D4"/>
    <w:rsid w:val="0049233F"/>
    <w:rsid w:val="0049273A"/>
    <w:rsid w:val="00492756"/>
    <w:rsid w:val="00492A8F"/>
    <w:rsid w:val="00493375"/>
    <w:rsid w:val="004935C0"/>
    <w:rsid w:val="0049386D"/>
    <w:rsid w:val="00493FA7"/>
    <w:rsid w:val="0049469D"/>
    <w:rsid w:val="0049576B"/>
    <w:rsid w:val="00495DB5"/>
    <w:rsid w:val="00495FFE"/>
    <w:rsid w:val="004960D9"/>
    <w:rsid w:val="004966B1"/>
    <w:rsid w:val="004970E3"/>
    <w:rsid w:val="0049738C"/>
    <w:rsid w:val="0049738E"/>
    <w:rsid w:val="00497413"/>
    <w:rsid w:val="004A0491"/>
    <w:rsid w:val="004A069F"/>
    <w:rsid w:val="004A08BD"/>
    <w:rsid w:val="004A0DC3"/>
    <w:rsid w:val="004A1111"/>
    <w:rsid w:val="004A136B"/>
    <w:rsid w:val="004A16CF"/>
    <w:rsid w:val="004A1EFB"/>
    <w:rsid w:val="004A2895"/>
    <w:rsid w:val="004A2AC7"/>
    <w:rsid w:val="004A3868"/>
    <w:rsid w:val="004A39AD"/>
    <w:rsid w:val="004A3A53"/>
    <w:rsid w:val="004A3BBB"/>
    <w:rsid w:val="004A3D61"/>
    <w:rsid w:val="004A4739"/>
    <w:rsid w:val="004A48DB"/>
    <w:rsid w:val="004A4C3A"/>
    <w:rsid w:val="004A4C5B"/>
    <w:rsid w:val="004A4D08"/>
    <w:rsid w:val="004A5011"/>
    <w:rsid w:val="004A5F2D"/>
    <w:rsid w:val="004A66FE"/>
    <w:rsid w:val="004A6A41"/>
    <w:rsid w:val="004A71B8"/>
    <w:rsid w:val="004A722E"/>
    <w:rsid w:val="004A77B6"/>
    <w:rsid w:val="004A7E54"/>
    <w:rsid w:val="004B0923"/>
    <w:rsid w:val="004B15A6"/>
    <w:rsid w:val="004B15AD"/>
    <w:rsid w:val="004B2C15"/>
    <w:rsid w:val="004B32D4"/>
    <w:rsid w:val="004B32ED"/>
    <w:rsid w:val="004B330C"/>
    <w:rsid w:val="004B3726"/>
    <w:rsid w:val="004B3837"/>
    <w:rsid w:val="004B3CEA"/>
    <w:rsid w:val="004B402A"/>
    <w:rsid w:val="004B480A"/>
    <w:rsid w:val="004B4D93"/>
    <w:rsid w:val="004B529C"/>
    <w:rsid w:val="004B5D34"/>
    <w:rsid w:val="004B5E5E"/>
    <w:rsid w:val="004B6301"/>
    <w:rsid w:val="004B6FF1"/>
    <w:rsid w:val="004B7796"/>
    <w:rsid w:val="004B79F3"/>
    <w:rsid w:val="004B7A7A"/>
    <w:rsid w:val="004C00B5"/>
    <w:rsid w:val="004C07F2"/>
    <w:rsid w:val="004C0BC2"/>
    <w:rsid w:val="004C148A"/>
    <w:rsid w:val="004C17B5"/>
    <w:rsid w:val="004C1D8B"/>
    <w:rsid w:val="004C26DA"/>
    <w:rsid w:val="004C2E05"/>
    <w:rsid w:val="004C3240"/>
    <w:rsid w:val="004C3393"/>
    <w:rsid w:val="004C3B1F"/>
    <w:rsid w:val="004C4036"/>
    <w:rsid w:val="004C4795"/>
    <w:rsid w:val="004C47C6"/>
    <w:rsid w:val="004C5521"/>
    <w:rsid w:val="004C5718"/>
    <w:rsid w:val="004C5999"/>
    <w:rsid w:val="004C6587"/>
    <w:rsid w:val="004C69FC"/>
    <w:rsid w:val="004C6C65"/>
    <w:rsid w:val="004C7359"/>
    <w:rsid w:val="004C7528"/>
    <w:rsid w:val="004C77A6"/>
    <w:rsid w:val="004C77A8"/>
    <w:rsid w:val="004C7A9A"/>
    <w:rsid w:val="004C7EAA"/>
    <w:rsid w:val="004D3207"/>
    <w:rsid w:val="004D3CD4"/>
    <w:rsid w:val="004D4749"/>
    <w:rsid w:val="004D4E97"/>
    <w:rsid w:val="004D57CB"/>
    <w:rsid w:val="004D5B2C"/>
    <w:rsid w:val="004D62CA"/>
    <w:rsid w:val="004D64AE"/>
    <w:rsid w:val="004D6574"/>
    <w:rsid w:val="004D6D24"/>
    <w:rsid w:val="004D7509"/>
    <w:rsid w:val="004D7592"/>
    <w:rsid w:val="004D7E51"/>
    <w:rsid w:val="004E1274"/>
    <w:rsid w:val="004E14B5"/>
    <w:rsid w:val="004E14F6"/>
    <w:rsid w:val="004E1538"/>
    <w:rsid w:val="004E1799"/>
    <w:rsid w:val="004E17A8"/>
    <w:rsid w:val="004E1A87"/>
    <w:rsid w:val="004E1E25"/>
    <w:rsid w:val="004E1E8D"/>
    <w:rsid w:val="004E2130"/>
    <w:rsid w:val="004E240B"/>
    <w:rsid w:val="004E2B9D"/>
    <w:rsid w:val="004E3243"/>
    <w:rsid w:val="004E3D5B"/>
    <w:rsid w:val="004E4C9D"/>
    <w:rsid w:val="004E4CA1"/>
    <w:rsid w:val="004E4D78"/>
    <w:rsid w:val="004E5868"/>
    <w:rsid w:val="004E5BB1"/>
    <w:rsid w:val="004E60EE"/>
    <w:rsid w:val="004E66B3"/>
    <w:rsid w:val="004E6815"/>
    <w:rsid w:val="004E6A92"/>
    <w:rsid w:val="004E766E"/>
    <w:rsid w:val="004E7B4F"/>
    <w:rsid w:val="004E7E5C"/>
    <w:rsid w:val="004F01C2"/>
    <w:rsid w:val="004F05C6"/>
    <w:rsid w:val="004F068C"/>
    <w:rsid w:val="004F0B48"/>
    <w:rsid w:val="004F0D6D"/>
    <w:rsid w:val="004F1262"/>
    <w:rsid w:val="004F179E"/>
    <w:rsid w:val="004F226A"/>
    <w:rsid w:val="004F243C"/>
    <w:rsid w:val="004F2941"/>
    <w:rsid w:val="004F33DB"/>
    <w:rsid w:val="004F351F"/>
    <w:rsid w:val="004F3C66"/>
    <w:rsid w:val="004F3D90"/>
    <w:rsid w:val="004F3E9A"/>
    <w:rsid w:val="004F4209"/>
    <w:rsid w:val="004F4FC7"/>
    <w:rsid w:val="004F5051"/>
    <w:rsid w:val="004F569E"/>
    <w:rsid w:val="004F5862"/>
    <w:rsid w:val="004F59DD"/>
    <w:rsid w:val="004F5BC2"/>
    <w:rsid w:val="004F5CC0"/>
    <w:rsid w:val="004F5D94"/>
    <w:rsid w:val="004F63C6"/>
    <w:rsid w:val="004F66D9"/>
    <w:rsid w:val="004F6DB1"/>
    <w:rsid w:val="004F709F"/>
    <w:rsid w:val="004F7180"/>
    <w:rsid w:val="004F7CB8"/>
    <w:rsid w:val="004F7EB3"/>
    <w:rsid w:val="004F7F38"/>
    <w:rsid w:val="00500EF9"/>
    <w:rsid w:val="00501E93"/>
    <w:rsid w:val="005020AB"/>
    <w:rsid w:val="005023F8"/>
    <w:rsid w:val="00502552"/>
    <w:rsid w:val="00502926"/>
    <w:rsid w:val="005034D0"/>
    <w:rsid w:val="00503848"/>
    <w:rsid w:val="00503893"/>
    <w:rsid w:val="00503C30"/>
    <w:rsid w:val="00504663"/>
    <w:rsid w:val="00504734"/>
    <w:rsid w:val="00504ED4"/>
    <w:rsid w:val="005051D9"/>
    <w:rsid w:val="00505622"/>
    <w:rsid w:val="005056C8"/>
    <w:rsid w:val="005057E1"/>
    <w:rsid w:val="00506591"/>
    <w:rsid w:val="00506B54"/>
    <w:rsid w:val="00507DF9"/>
    <w:rsid w:val="00510089"/>
    <w:rsid w:val="0051033C"/>
    <w:rsid w:val="00510759"/>
    <w:rsid w:val="005107EF"/>
    <w:rsid w:val="00510FE7"/>
    <w:rsid w:val="00511DD2"/>
    <w:rsid w:val="005133B8"/>
    <w:rsid w:val="005138B8"/>
    <w:rsid w:val="00514789"/>
    <w:rsid w:val="0051484F"/>
    <w:rsid w:val="00514E42"/>
    <w:rsid w:val="00514E5C"/>
    <w:rsid w:val="005154F0"/>
    <w:rsid w:val="0051558B"/>
    <w:rsid w:val="00515C72"/>
    <w:rsid w:val="0051603D"/>
    <w:rsid w:val="005165E1"/>
    <w:rsid w:val="0051671E"/>
    <w:rsid w:val="00516D70"/>
    <w:rsid w:val="00516F5A"/>
    <w:rsid w:val="005170F5"/>
    <w:rsid w:val="005170FD"/>
    <w:rsid w:val="0051725E"/>
    <w:rsid w:val="0051758B"/>
    <w:rsid w:val="005175B3"/>
    <w:rsid w:val="00517EC2"/>
    <w:rsid w:val="0052045D"/>
    <w:rsid w:val="00520619"/>
    <w:rsid w:val="005207D2"/>
    <w:rsid w:val="0052091E"/>
    <w:rsid w:val="00521180"/>
    <w:rsid w:val="005214A7"/>
    <w:rsid w:val="00521806"/>
    <w:rsid w:val="00521D70"/>
    <w:rsid w:val="0052252E"/>
    <w:rsid w:val="00522558"/>
    <w:rsid w:val="00522627"/>
    <w:rsid w:val="00522CF3"/>
    <w:rsid w:val="005235DE"/>
    <w:rsid w:val="00523972"/>
    <w:rsid w:val="00523B0A"/>
    <w:rsid w:val="00523FED"/>
    <w:rsid w:val="00524356"/>
    <w:rsid w:val="005243AC"/>
    <w:rsid w:val="00524E7B"/>
    <w:rsid w:val="00527000"/>
    <w:rsid w:val="005277D2"/>
    <w:rsid w:val="00527BFE"/>
    <w:rsid w:val="00527DB7"/>
    <w:rsid w:val="005302A6"/>
    <w:rsid w:val="00530533"/>
    <w:rsid w:val="00530578"/>
    <w:rsid w:val="00530994"/>
    <w:rsid w:val="00530A98"/>
    <w:rsid w:val="005312F4"/>
    <w:rsid w:val="00531475"/>
    <w:rsid w:val="00531CE3"/>
    <w:rsid w:val="00531CF6"/>
    <w:rsid w:val="005335F4"/>
    <w:rsid w:val="0053380B"/>
    <w:rsid w:val="00533DCE"/>
    <w:rsid w:val="005347E4"/>
    <w:rsid w:val="00534A32"/>
    <w:rsid w:val="00534F84"/>
    <w:rsid w:val="0053586F"/>
    <w:rsid w:val="00535893"/>
    <w:rsid w:val="0053650D"/>
    <w:rsid w:val="00536707"/>
    <w:rsid w:val="005367AE"/>
    <w:rsid w:val="00537106"/>
    <w:rsid w:val="00537257"/>
    <w:rsid w:val="005378B8"/>
    <w:rsid w:val="0054016B"/>
    <w:rsid w:val="00541245"/>
    <w:rsid w:val="00542DEB"/>
    <w:rsid w:val="005436C9"/>
    <w:rsid w:val="00543787"/>
    <w:rsid w:val="00543B58"/>
    <w:rsid w:val="00543F58"/>
    <w:rsid w:val="00544545"/>
    <w:rsid w:val="00544D6E"/>
    <w:rsid w:val="00544FFA"/>
    <w:rsid w:val="00545271"/>
    <w:rsid w:val="0054600A"/>
    <w:rsid w:val="0054762D"/>
    <w:rsid w:val="005478F9"/>
    <w:rsid w:val="005508AB"/>
    <w:rsid w:val="00550AB6"/>
    <w:rsid w:val="00551185"/>
    <w:rsid w:val="00551535"/>
    <w:rsid w:val="00551696"/>
    <w:rsid w:val="00551E00"/>
    <w:rsid w:val="00551FEC"/>
    <w:rsid w:val="005521E6"/>
    <w:rsid w:val="00552230"/>
    <w:rsid w:val="005522B3"/>
    <w:rsid w:val="00552434"/>
    <w:rsid w:val="005529FE"/>
    <w:rsid w:val="0055336E"/>
    <w:rsid w:val="00553651"/>
    <w:rsid w:val="0055503D"/>
    <w:rsid w:val="005552A8"/>
    <w:rsid w:val="005553AD"/>
    <w:rsid w:val="005557A1"/>
    <w:rsid w:val="00555A92"/>
    <w:rsid w:val="00555B9F"/>
    <w:rsid w:val="00555BE1"/>
    <w:rsid w:val="00556020"/>
    <w:rsid w:val="00556CAD"/>
    <w:rsid w:val="00556DB5"/>
    <w:rsid w:val="00556E35"/>
    <w:rsid w:val="005574EE"/>
    <w:rsid w:val="00557789"/>
    <w:rsid w:val="00557F8F"/>
    <w:rsid w:val="005608C8"/>
    <w:rsid w:val="00560D2F"/>
    <w:rsid w:val="00560FAA"/>
    <w:rsid w:val="00561484"/>
    <w:rsid w:val="005623C9"/>
    <w:rsid w:val="005627DC"/>
    <w:rsid w:val="00562CC2"/>
    <w:rsid w:val="00562E51"/>
    <w:rsid w:val="00562F1F"/>
    <w:rsid w:val="00562F93"/>
    <w:rsid w:val="00563078"/>
    <w:rsid w:val="005633A8"/>
    <w:rsid w:val="005635C5"/>
    <w:rsid w:val="0056368D"/>
    <w:rsid w:val="0056374F"/>
    <w:rsid w:val="00563E09"/>
    <w:rsid w:val="00563F67"/>
    <w:rsid w:val="0056401B"/>
    <w:rsid w:val="005641CD"/>
    <w:rsid w:val="00564E20"/>
    <w:rsid w:val="00564F34"/>
    <w:rsid w:val="00564F6A"/>
    <w:rsid w:val="005651B3"/>
    <w:rsid w:val="005654BB"/>
    <w:rsid w:val="0056566B"/>
    <w:rsid w:val="00565D94"/>
    <w:rsid w:val="005673D2"/>
    <w:rsid w:val="00567625"/>
    <w:rsid w:val="00567793"/>
    <w:rsid w:val="00567CF5"/>
    <w:rsid w:val="00567D8F"/>
    <w:rsid w:val="005704F9"/>
    <w:rsid w:val="00570E76"/>
    <w:rsid w:val="0057163A"/>
    <w:rsid w:val="0057167C"/>
    <w:rsid w:val="005723CA"/>
    <w:rsid w:val="005723F6"/>
    <w:rsid w:val="00572851"/>
    <w:rsid w:val="00573282"/>
    <w:rsid w:val="00573570"/>
    <w:rsid w:val="0057368F"/>
    <w:rsid w:val="00573BA5"/>
    <w:rsid w:val="00573FF4"/>
    <w:rsid w:val="005740D7"/>
    <w:rsid w:val="005744ED"/>
    <w:rsid w:val="00575AC2"/>
    <w:rsid w:val="00575C5E"/>
    <w:rsid w:val="0057673E"/>
    <w:rsid w:val="00576AE7"/>
    <w:rsid w:val="00576E48"/>
    <w:rsid w:val="005773B5"/>
    <w:rsid w:val="0057778D"/>
    <w:rsid w:val="005803C3"/>
    <w:rsid w:val="005805E5"/>
    <w:rsid w:val="00580AB6"/>
    <w:rsid w:val="00580BAA"/>
    <w:rsid w:val="0058114E"/>
    <w:rsid w:val="00581504"/>
    <w:rsid w:val="0058189A"/>
    <w:rsid w:val="00581AC5"/>
    <w:rsid w:val="00581FEC"/>
    <w:rsid w:val="005827AF"/>
    <w:rsid w:val="00582B94"/>
    <w:rsid w:val="00582F85"/>
    <w:rsid w:val="00582FB5"/>
    <w:rsid w:val="00583259"/>
    <w:rsid w:val="00583C73"/>
    <w:rsid w:val="00583F03"/>
    <w:rsid w:val="00584C22"/>
    <w:rsid w:val="00585104"/>
    <w:rsid w:val="00585AFB"/>
    <w:rsid w:val="00585CDB"/>
    <w:rsid w:val="00586091"/>
    <w:rsid w:val="005865F2"/>
    <w:rsid w:val="00586A91"/>
    <w:rsid w:val="00586B1D"/>
    <w:rsid w:val="00586C1B"/>
    <w:rsid w:val="00587073"/>
    <w:rsid w:val="005872BD"/>
    <w:rsid w:val="0059001C"/>
    <w:rsid w:val="00590176"/>
    <w:rsid w:val="005901ED"/>
    <w:rsid w:val="00590899"/>
    <w:rsid w:val="00590DF7"/>
    <w:rsid w:val="00590F3E"/>
    <w:rsid w:val="005912FB"/>
    <w:rsid w:val="0059176A"/>
    <w:rsid w:val="00591C56"/>
    <w:rsid w:val="00591CF6"/>
    <w:rsid w:val="005920CF"/>
    <w:rsid w:val="00592689"/>
    <w:rsid w:val="005927C4"/>
    <w:rsid w:val="005927CD"/>
    <w:rsid w:val="00592886"/>
    <w:rsid w:val="00592947"/>
    <w:rsid w:val="00592B30"/>
    <w:rsid w:val="005932B2"/>
    <w:rsid w:val="00593566"/>
    <w:rsid w:val="00593BDB"/>
    <w:rsid w:val="00593C2B"/>
    <w:rsid w:val="0059414B"/>
    <w:rsid w:val="00594310"/>
    <w:rsid w:val="00594FA0"/>
    <w:rsid w:val="005951C7"/>
    <w:rsid w:val="005956D6"/>
    <w:rsid w:val="00595A8B"/>
    <w:rsid w:val="00595A93"/>
    <w:rsid w:val="005960D9"/>
    <w:rsid w:val="00596D62"/>
    <w:rsid w:val="00596E56"/>
    <w:rsid w:val="00596F63"/>
    <w:rsid w:val="00597018"/>
    <w:rsid w:val="0059726A"/>
    <w:rsid w:val="00597316"/>
    <w:rsid w:val="0059735A"/>
    <w:rsid w:val="00597416"/>
    <w:rsid w:val="0059783C"/>
    <w:rsid w:val="005978C8"/>
    <w:rsid w:val="0059796D"/>
    <w:rsid w:val="005A00E8"/>
    <w:rsid w:val="005A028E"/>
    <w:rsid w:val="005A06C9"/>
    <w:rsid w:val="005A0790"/>
    <w:rsid w:val="005A0A4B"/>
    <w:rsid w:val="005A0CC5"/>
    <w:rsid w:val="005A0CE6"/>
    <w:rsid w:val="005A0F93"/>
    <w:rsid w:val="005A146F"/>
    <w:rsid w:val="005A1846"/>
    <w:rsid w:val="005A1D10"/>
    <w:rsid w:val="005A1ED2"/>
    <w:rsid w:val="005A244C"/>
    <w:rsid w:val="005A2ECA"/>
    <w:rsid w:val="005A30BA"/>
    <w:rsid w:val="005A386F"/>
    <w:rsid w:val="005A3B50"/>
    <w:rsid w:val="005A3C74"/>
    <w:rsid w:val="005A3D0E"/>
    <w:rsid w:val="005A4968"/>
    <w:rsid w:val="005A4E7E"/>
    <w:rsid w:val="005A4EEA"/>
    <w:rsid w:val="005A569F"/>
    <w:rsid w:val="005A5B81"/>
    <w:rsid w:val="005A5FF5"/>
    <w:rsid w:val="005A600C"/>
    <w:rsid w:val="005A61CC"/>
    <w:rsid w:val="005A69C7"/>
    <w:rsid w:val="005A6BAB"/>
    <w:rsid w:val="005A740A"/>
    <w:rsid w:val="005A7549"/>
    <w:rsid w:val="005A794D"/>
    <w:rsid w:val="005A7A2D"/>
    <w:rsid w:val="005A7ED4"/>
    <w:rsid w:val="005B0BAB"/>
    <w:rsid w:val="005B10C7"/>
    <w:rsid w:val="005B201F"/>
    <w:rsid w:val="005B2641"/>
    <w:rsid w:val="005B2767"/>
    <w:rsid w:val="005B2AA5"/>
    <w:rsid w:val="005B2B9D"/>
    <w:rsid w:val="005B2C2F"/>
    <w:rsid w:val="005B34E1"/>
    <w:rsid w:val="005B37BB"/>
    <w:rsid w:val="005B3D4C"/>
    <w:rsid w:val="005B42CB"/>
    <w:rsid w:val="005B4516"/>
    <w:rsid w:val="005B4ED1"/>
    <w:rsid w:val="005B52BC"/>
    <w:rsid w:val="005B5A0A"/>
    <w:rsid w:val="005B5D2F"/>
    <w:rsid w:val="005B63E9"/>
    <w:rsid w:val="005B6C80"/>
    <w:rsid w:val="005B6E2F"/>
    <w:rsid w:val="005B6ED0"/>
    <w:rsid w:val="005B6FD1"/>
    <w:rsid w:val="005B77A5"/>
    <w:rsid w:val="005B7AAF"/>
    <w:rsid w:val="005C006B"/>
    <w:rsid w:val="005C0B5E"/>
    <w:rsid w:val="005C0C5A"/>
    <w:rsid w:val="005C11F1"/>
    <w:rsid w:val="005C122A"/>
    <w:rsid w:val="005C1C21"/>
    <w:rsid w:val="005C1DE0"/>
    <w:rsid w:val="005C1F9A"/>
    <w:rsid w:val="005C2251"/>
    <w:rsid w:val="005C250A"/>
    <w:rsid w:val="005C2D2B"/>
    <w:rsid w:val="005C37C1"/>
    <w:rsid w:val="005C401A"/>
    <w:rsid w:val="005C465D"/>
    <w:rsid w:val="005C4D6A"/>
    <w:rsid w:val="005C52E9"/>
    <w:rsid w:val="005C55F6"/>
    <w:rsid w:val="005C5622"/>
    <w:rsid w:val="005C5686"/>
    <w:rsid w:val="005C5701"/>
    <w:rsid w:val="005C5923"/>
    <w:rsid w:val="005C5AD9"/>
    <w:rsid w:val="005C5EF2"/>
    <w:rsid w:val="005C623B"/>
    <w:rsid w:val="005C695C"/>
    <w:rsid w:val="005C69B4"/>
    <w:rsid w:val="005C6A9A"/>
    <w:rsid w:val="005C7111"/>
    <w:rsid w:val="005C71FA"/>
    <w:rsid w:val="005C73DD"/>
    <w:rsid w:val="005C7642"/>
    <w:rsid w:val="005C7D39"/>
    <w:rsid w:val="005D11AF"/>
    <w:rsid w:val="005D1395"/>
    <w:rsid w:val="005D13C2"/>
    <w:rsid w:val="005D1781"/>
    <w:rsid w:val="005D20F2"/>
    <w:rsid w:val="005D25E0"/>
    <w:rsid w:val="005D297A"/>
    <w:rsid w:val="005D2C99"/>
    <w:rsid w:val="005D2E9A"/>
    <w:rsid w:val="005D2FB1"/>
    <w:rsid w:val="005D3084"/>
    <w:rsid w:val="005D395A"/>
    <w:rsid w:val="005D3C67"/>
    <w:rsid w:val="005D452D"/>
    <w:rsid w:val="005D490F"/>
    <w:rsid w:val="005D4F44"/>
    <w:rsid w:val="005D508B"/>
    <w:rsid w:val="005D51F5"/>
    <w:rsid w:val="005D590E"/>
    <w:rsid w:val="005D626C"/>
    <w:rsid w:val="005D63FF"/>
    <w:rsid w:val="005D6F4E"/>
    <w:rsid w:val="005D702A"/>
    <w:rsid w:val="005E001E"/>
    <w:rsid w:val="005E06DD"/>
    <w:rsid w:val="005E0D9F"/>
    <w:rsid w:val="005E1316"/>
    <w:rsid w:val="005E13DF"/>
    <w:rsid w:val="005E1459"/>
    <w:rsid w:val="005E1562"/>
    <w:rsid w:val="005E15FC"/>
    <w:rsid w:val="005E1F13"/>
    <w:rsid w:val="005E2352"/>
    <w:rsid w:val="005E279E"/>
    <w:rsid w:val="005E2878"/>
    <w:rsid w:val="005E2FC8"/>
    <w:rsid w:val="005E324B"/>
    <w:rsid w:val="005E36ED"/>
    <w:rsid w:val="005E3A0C"/>
    <w:rsid w:val="005E3EEE"/>
    <w:rsid w:val="005E43BB"/>
    <w:rsid w:val="005E43E5"/>
    <w:rsid w:val="005E4B99"/>
    <w:rsid w:val="005E4CE8"/>
    <w:rsid w:val="005E4F71"/>
    <w:rsid w:val="005E4FB0"/>
    <w:rsid w:val="005E538B"/>
    <w:rsid w:val="005E54EB"/>
    <w:rsid w:val="005E54FE"/>
    <w:rsid w:val="005E557E"/>
    <w:rsid w:val="005E5847"/>
    <w:rsid w:val="005E6133"/>
    <w:rsid w:val="005E619F"/>
    <w:rsid w:val="005E681D"/>
    <w:rsid w:val="005E69F4"/>
    <w:rsid w:val="005E6AEF"/>
    <w:rsid w:val="005E6BEF"/>
    <w:rsid w:val="005E7126"/>
    <w:rsid w:val="005E7533"/>
    <w:rsid w:val="005E7849"/>
    <w:rsid w:val="005F003C"/>
    <w:rsid w:val="005F0681"/>
    <w:rsid w:val="005F0A89"/>
    <w:rsid w:val="005F0B86"/>
    <w:rsid w:val="005F0D71"/>
    <w:rsid w:val="005F0F00"/>
    <w:rsid w:val="005F1478"/>
    <w:rsid w:val="005F1D0F"/>
    <w:rsid w:val="005F1E45"/>
    <w:rsid w:val="005F2C37"/>
    <w:rsid w:val="005F3187"/>
    <w:rsid w:val="005F3701"/>
    <w:rsid w:val="005F3E1D"/>
    <w:rsid w:val="005F4049"/>
    <w:rsid w:val="005F4132"/>
    <w:rsid w:val="005F42C1"/>
    <w:rsid w:val="005F4302"/>
    <w:rsid w:val="005F45E8"/>
    <w:rsid w:val="005F47D9"/>
    <w:rsid w:val="005F4ACA"/>
    <w:rsid w:val="005F4EFC"/>
    <w:rsid w:val="005F5ECD"/>
    <w:rsid w:val="005F6193"/>
    <w:rsid w:val="005F66B5"/>
    <w:rsid w:val="005F6CBA"/>
    <w:rsid w:val="005F6CD7"/>
    <w:rsid w:val="005F6EA3"/>
    <w:rsid w:val="005F71E7"/>
    <w:rsid w:val="005F75D3"/>
    <w:rsid w:val="005F75E8"/>
    <w:rsid w:val="005F79FA"/>
    <w:rsid w:val="005F7C97"/>
    <w:rsid w:val="00600023"/>
    <w:rsid w:val="00600B58"/>
    <w:rsid w:val="00600C0B"/>
    <w:rsid w:val="00600FC5"/>
    <w:rsid w:val="006010C0"/>
    <w:rsid w:val="00602A91"/>
    <w:rsid w:val="00602ECB"/>
    <w:rsid w:val="00602F5E"/>
    <w:rsid w:val="006030CF"/>
    <w:rsid w:val="0060356A"/>
    <w:rsid w:val="00603AF9"/>
    <w:rsid w:val="00603D0F"/>
    <w:rsid w:val="006040E3"/>
    <w:rsid w:val="00604195"/>
    <w:rsid w:val="00604FD3"/>
    <w:rsid w:val="0060604C"/>
    <w:rsid w:val="00606B30"/>
    <w:rsid w:val="00606BD5"/>
    <w:rsid w:val="00606D29"/>
    <w:rsid w:val="00606DAF"/>
    <w:rsid w:val="00606E85"/>
    <w:rsid w:val="006073A6"/>
    <w:rsid w:val="00607A3E"/>
    <w:rsid w:val="006101AF"/>
    <w:rsid w:val="0061020D"/>
    <w:rsid w:val="006103AA"/>
    <w:rsid w:val="0061085D"/>
    <w:rsid w:val="00610899"/>
    <w:rsid w:val="00610964"/>
    <w:rsid w:val="00610B92"/>
    <w:rsid w:val="00611188"/>
    <w:rsid w:val="00611787"/>
    <w:rsid w:val="0061192C"/>
    <w:rsid w:val="00611E8B"/>
    <w:rsid w:val="006121F3"/>
    <w:rsid w:val="00612345"/>
    <w:rsid w:val="0061275D"/>
    <w:rsid w:val="00613F0B"/>
    <w:rsid w:val="0061481D"/>
    <w:rsid w:val="00614CDA"/>
    <w:rsid w:val="006152D1"/>
    <w:rsid w:val="00615560"/>
    <w:rsid w:val="00615A7A"/>
    <w:rsid w:val="00615BC4"/>
    <w:rsid w:val="00615F0C"/>
    <w:rsid w:val="00616590"/>
    <w:rsid w:val="006165FE"/>
    <w:rsid w:val="00616835"/>
    <w:rsid w:val="00616A1F"/>
    <w:rsid w:val="00617615"/>
    <w:rsid w:val="006177F0"/>
    <w:rsid w:val="00617B1D"/>
    <w:rsid w:val="006205D6"/>
    <w:rsid w:val="006211C7"/>
    <w:rsid w:val="00622580"/>
    <w:rsid w:val="00622925"/>
    <w:rsid w:val="006231DC"/>
    <w:rsid w:val="00623218"/>
    <w:rsid w:val="0062393E"/>
    <w:rsid w:val="00624491"/>
    <w:rsid w:val="00624596"/>
    <w:rsid w:val="006246D4"/>
    <w:rsid w:val="0062588C"/>
    <w:rsid w:val="00625D82"/>
    <w:rsid w:val="006269E8"/>
    <w:rsid w:val="00626AEF"/>
    <w:rsid w:val="00626BA1"/>
    <w:rsid w:val="00626CE1"/>
    <w:rsid w:val="006273D7"/>
    <w:rsid w:val="00630A32"/>
    <w:rsid w:val="00630B92"/>
    <w:rsid w:val="0063136B"/>
    <w:rsid w:val="00631694"/>
    <w:rsid w:val="00631A11"/>
    <w:rsid w:val="00631C2C"/>
    <w:rsid w:val="00631E6C"/>
    <w:rsid w:val="006323BE"/>
    <w:rsid w:val="00632E85"/>
    <w:rsid w:val="00632F46"/>
    <w:rsid w:val="006334EE"/>
    <w:rsid w:val="00633641"/>
    <w:rsid w:val="00633A2E"/>
    <w:rsid w:val="00633DF1"/>
    <w:rsid w:val="006347D8"/>
    <w:rsid w:val="00634B92"/>
    <w:rsid w:val="00635066"/>
    <w:rsid w:val="00635084"/>
    <w:rsid w:val="0063522E"/>
    <w:rsid w:val="00635380"/>
    <w:rsid w:val="006353CA"/>
    <w:rsid w:val="00635AFE"/>
    <w:rsid w:val="0063616E"/>
    <w:rsid w:val="006366C0"/>
    <w:rsid w:val="006367F4"/>
    <w:rsid w:val="00636829"/>
    <w:rsid w:val="0063682C"/>
    <w:rsid w:val="0063697E"/>
    <w:rsid w:val="006370EF"/>
    <w:rsid w:val="0063747E"/>
    <w:rsid w:val="0063794C"/>
    <w:rsid w:val="00637DAC"/>
    <w:rsid w:val="00640538"/>
    <w:rsid w:val="00640814"/>
    <w:rsid w:val="006413F1"/>
    <w:rsid w:val="0064180D"/>
    <w:rsid w:val="00641C15"/>
    <w:rsid w:val="00641EC2"/>
    <w:rsid w:val="0064225E"/>
    <w:rsid w:val="0064296C"/>
    <w:rsid w:val="006430BA"/>
    <w:rsid w:val="00643733"/>
    <w:rsid w:val="0064418F"/>
    <w:rsid w:val="006446B1"/>
    <w:rsid w:val="00644725"/>
    <w:rsid w:val="00644751"/>
    <w:rsid w:val="00644CBA"/>
    <w:rsid w:val="006454D9"/>
    <w:rsid w:val="006464D1"/>
    <w:rsid w:val="006468E3"/>
    <w:rsid w:val="00646BDC"/>
    <w:rsid w:val="00646CFF"/>
    <w:rsid w:val="00647C56"/>
    <w:rsid w:val="00647E91"/>
    <w:rsid w:val="006508ED"/>
    <w:rsid w:val="00650EA3"/>
    <w:rsid w:val="006513D9"/>
    <w:rsid w:val="00651F74"/>
    <w:rsid w:val="006523DC"/>
    <w:rsid w:val="00652409"/>
    <w:rsid w:val="00652923"/>
    <w:rsid w:val="006529A3"/>
    <w:rsid w:val="006535C7"/>
    <w:rsid w:val="006539FD"/>
    <w:rsid w:val="00653EE4"/>
    <w:rsid w:val="0065416E"/>
    <w:rsid w:val="00654256"/>
    <w:rsid w:val="0065433B"/>
    <w:rsid w:val="00654720"/>
    <w:rsid w:val="00654882"/>
    <w:rsid w:val="00654FA0"/>
    <w:rsid w:val="0065540C"/>
    <w:rsid w:val="00655780"/>
    <w:rsid w:val="00655F30"/>
    <w:rsid w:val="006560F2"/>
    <w:rsid w:val="00657255"/>
    <w:rsid w:val="0065727B"/>
    <w:rsid w:val="006574CF"/>
    <w:rsid w:val="00657529"/>
    <w:rsid w:val="00657B7A"/>
    <w:rsid w:val="0066007E"/>
    <w:rsid w:val="006604E9"/>
    <w:rsid w:val="006607DC"/>
    <w:rsid w:val="006608EF"/>
    <w:rsid w:val="00661895"/>
    <w:rsid w:val="00661D3F"/>
    <w:rsid w:val="006621DB"/>
    <w:rsid w:val="0066221C"/>
    <w:rsid w:val="006629ED"/>
    <w:rsid w:val="00662BAC"/>
    <w:rsid w:val="00662E90"/>
    <w:rsid w:val="0066309C"/>
    <w:rsid w:val="006631CF"/>
    <w:rsid w:val="006635EE"/>
    <w:rsid w:val="006639C3"/>
    <w:rsid w:val="00663B99"/>
    <w:rsid w:val="00664038"/>
    <w:rsid w:val="00664551"/>
    <w:rsid w:val="00664C07"/>
    <w:rsid w:val="00665A50"/>
    <w:rsid w:val="00666B68"/>
    <w:rsid w:val="00666CB6"/>
    <w:rsid w:val="00666F7C"/>
    <w:rsid w:val="006674F2"/>
    <w:rsid w:val="00667861"/>
    <w:rsid w:val="00670506"/>
    <w:rsid w:val="00670AC1"/>
    <w:rsid w:val="0067105F"/>
    <w:rsid w:val="00671122"/>
    <w:rsid w:val="00671E10"/>
    <w:rsid w:val="00672162"/>
    <w:rsid w:val="006723DB"/>
    <w:rsid w:val="006724DC"/>
    <w:rsid w:val="00672C39"/>
    <w:rsid w:val="00673269"/>
    <w:rsid w:val="0067327B"/>
    <w:rsid w:val="006733D3"/>
    <w:rsid w:val="00673516"/>
    <w:rsid w:val="00673E1E"/>
    <w:rsid w:val="0067434C"/>
    <w:rsid w:val="006743AD"/>
    <w:rsid w:val="0067469C"/>
    <w:rsid w:val="00674A7C"/>
    <w:rsid w:val="00674F37"/>
    <w:rsid w:val="0067517D"/>
    <w:rsid w:val="00675681"/>
    <w:rsid w:val="00675F3B"/>
    <w:rsid w:val="006760EB"/>
    <w:rsid w:val="00676250"/>
    <w:rsid w:val="0067646A"/>
    <w:rsid w:val="00676A2E"/>
    <w:rsid w:val="00676BC7"/>
    <w:rsid w:val="00676CAB"/>
    <w:rsid w:val="00676FD3"/>
    <w:rsid w:val="00677160"/>
    <w:rsid w:val="0067767D"/>
    <w:rsid w:val="00677B74"/>
    <w:rsid w:val="00677D38"/>
    <w:rsid w:val="00680759"/>
    <w:rsid w:val="00680841"/>
    <w:rsid w:val="006808FD"/>
    <w:rsid w:val="0068092A"/>
    <w:rsid w:val="00680AA3"/>
    <w:rsid w:val="00680B22"/>
    <w:rsid w:val="00681555"/>
    <w:rsid w:val="0068172B"/>
    <w:rsid w:val="00681877"/>
    <w:rsid w:val="00681A07"/>
    <w:rsid w:val="0068203F"/>
    <w:rsid w:val="006822EC"/>
    <w:rsid w:val="00682450"/>
    <w:rsid w:val="006825D9"/>
    <w:rsid w:val="00682658"/>
    <w:rsid w:val="006826CE"/>
    <w:rsid w:val="00682B95"/>
    <w:rsid w:val="00682B99"/>
    <w:rsid w:val="00682BE8"/>
    <w:rsid w:val="00682C2D"/>
    <w:rsid w:val="006830BF"/>
    <w:rsid w:val="00683B58"/>
    <w:rsid w:val="00683BAE"/>
    <w:rsid w:val="00683C3D"/>
    <w:rsid w:val="00683F82"/>
    <w:rsid w:val="00683F8F"/>
    <w:rsid w:val="0068435F"/>
    <w:rsid w:val="00684FB4"/>
    <w:rsid w:val="006865D2"/>
    <w:rsid w:val="00686848"/>
    <w:rsid w:val="006868AB"/>
    <w:rsid w:val="00686BFB"/>
    <w:rsid w:val="00686DBA"/>
    <w:rsid w:val="006875B8"/>
    <w:rsid w:val="00687A88"/>
    <w:rsid w:val="00687AC9"/>
    <w:rsid w:val="006901F2"/>
    <w:rsid w:val="0069076E"/>
    <w:rsid w:val="00690966"/>
    <w:rsid w:val="00690CCE"/>
    <w:rsid w:val="00690CF5"/>
    <w:rsid w:val="006910AD"/>
    <w:rsid w:val="006912AA"/>
    <w:rsid w:val="006914F9"/>
    <w:rsid w:val="0069196C"/>
    <w:rsid w:val="0069208C"/>
    <w:rsid w:val="006921E8"/>
    <w:rsid w:val="00692E46"/>
    <w:rsid w:val="00693173"/>
    <w:rsid w:val="00693540"/>
    <w:rsid w:val="00693A06"/>
    <w:rsid w:val="00693A1D"/>
    <w:rsid w:val="00693C5F"/>
    <w:rsid w:val="0069434A"/>
    <w:rsid w:val="006945EC"/>
    <w:rsid w:val="00694799"/>
    <w:rsid w:val="006947AA"/>
    <w:rsid w:val="00694EC0"/>
    <w:rsid w:val="00694F64"/>
    <w:rsid w:val="0069525F"/>
    <w:rsid w:val="00695407"/>
    <w:rsid w:val="00695EF0"/>
    <w:rsid w:val="006961F4"/>
    <w:rsid w:val="006968B5"/>
    <w:rsid w:val="00697124"/>
    <w:rsid w:val="0069750E"/>
    <w:rsid w:val="006975EB"/>
    <w:rsid w:val="006A04B1"/>
    <w:rsid w:val="006A04E6"/>
    <w:rsid w:val="006A0524"/>
    <w:rsid w:val="006A08EE"/>
    <w:rsid w:val="006A0E09"/>
    <w:rsid w:val="006A122B"/>
    <w:rsid w:val="006A132F"/>
    <w:rsid w:val="006A163A"/>
    <w:rsid w:val="006A17C7"/>
    <w:rsid w:val="006A2309"/>
    <w:rsid w:val="006A2BE1"/>
    <w:rsid w:val="006A2D51"/>
    <w:rsid w:val="006A2DEB"/>
    <w:rsid w:val="006A2DEE"/>
    <w:rsid w:val="006A2EF2"/>
    <w:rsid w:val="006A4504"/>
    <w:rsid w:val="006A4644"/>
    <w:rsid w:val="006A53B3"/>
    <w:rsid w:val="006A599F"/>
    <w:rsid w:val="006A61C2"/>
    <w:rsid w:val="006A631D"/>
    <w:rsid w:val="006A6363"/>
    <w:rsid w:val="006A6871"/>
    <w:rsid w:val="006A6897"/>
    <w:rsid w:val="006A68AE"/>
    <w:rsid w:val="006A6D6A"/>
    <w:rsid w:val="006A6D95"/>
    <w:rsid w:val="006A79EF"/>
    <w:rsid w:val="006A7B92"/>
    <w:rsid w:val="006A7E92"/>
    <w:rsid w:val="006A7F2A"/>
    <w:rsid w:val="006B014E"/>
    <w:rsid w:val="006B0A8F"/>
    <w:rsid w:val="006B0D4D"/>
    <w:rsid w:val="006B1368"/>
    <w:rsid w:val="006B183B"/>
    <w:rsid w:val="006B1906"/>
    <w:rsid w:val="006B19B7"/>
    <w:rsid w:val="006B255F"/>
    <w:rsid w:val="006B28F0"/>
    <w:rsid w:val="006B299A"/>
    <w:rsid w:val="006B2CCF"/>
    <w:rsid w:val="006B2EB8"/>
    <w:rsid w:val="006B2F31"/>
    <w:rsid w:val="006B3054"/>
    <w:rsid w:val="006B347C"/>
    <w:rsid w:val="006B36AB"/>
    <w:rsid w:val="006B41E1"/>
    <w:rsid w:val="006B46BB"/>
    <w:rsid w:val="006B4F58"/>
    <w:rsid w:val="006B5247"/>
    <w:rsid w:val="006B5B33"/>
    <w:rsid w:val="006B5D40"/>
    <w:rsid w:val="006B636F"/>
    <w:rsid w:val="006B6C51"/>
    <w:rsid w:val="006B6D3F"/>
    <w:rsid w:val="006B6ECD"/>
    <w:rsid w:val="006B70F7"/>
    <w:rsid w:val="006B7283"/>
    <w:rsid w:val="006B7582"/>
    <w:rsid w:val="006B7672"/>
    <w:rsid w:val="006B76B5"/>
    <w:rsid w:val="006B7824"/>
    <w:rsid w:val="006B7A6F"/>
    <w:rsid w:val="006C010B"/>
    <w:rsid w:val="006C0216"/>
    <w:rsid w:val="006C0A28"/>
    <w:rsid w:val="006C0D65"/>
    <w:rsid w:val="006C10C2"/>
    <w:rsid w:val="006C1A32"/>
    <w:rsid w:val="006C1BAB"/>
    <w:rsid w:val="006C1EDB"/>
    <w:rsid w:val="006C21DB"/>
    <w:rsid w:val="006C21EF"/>
    <w:rsid w:val="006C2520"/>
    <w:rsid w:val="006C254C"/>
    <w:rsid w:val="006C2653"/>
    <w:rsid w:val="006C293B"/>
    <w:rsid w:val="006C2B1F"/>
    <w:rsid w:val="006C306C"/>
    <w:rsid w:val="006C34B3"/>
    <w:rsid w:val="006C3F33"/>
    <w:rsid w:val="006C421C"/>
    <w:rsid w:val="006C477E"/>
    <w:rsid w:val="006C47E0"/>
    <w:rsid w:val="006C4BFC"/>
    <w:rsid w:val="006C50B5"/>
    <w:rsid w:val="006C5536"/>
    <w:rsid w:val="006C56DA"/>
    <w:rsid w:val="006C58EA"/>
    <w:rsid w:val="006C6121"/>
    <w:rsid w:val="006C6CBF"/>
    <w:rsid w:val="006C703A"/>
    <w:rsid w:val="006C72BE"/>
    <w:rsid w:val="006C747C"/>
    <w:rsid w:val="006D0375"/>
    <w:rsid w:val="006D0702"/>
    <w:rsid w:val="006D1685"/>
    <w:rsid w:val="006D1AD0"/>
    <w:rsid w:val="006D1CA7"/>
    <w:rsid w:val="006D1EDE"/>
    <w:rsid w:val="006D22B6"/>
    <w:rsid w:val="006D2A35"/>
    <w:rsid w:val="006D2A5A"/>
    <w:rsid w:val="006D2CD8"/>
    <w:rsid w:val="006D2D55"/>
    <w:rsid w:val="006D3112"/>
    <w:rsid w:val="006D3817"/>
    <w:rsid w:val="006D38E0"/>
    <w:rsid w:val="006D38F2"/>
    <w:rsid w:val="006D398D"/>
    <w:rsid w:val="006D4691"/>
    <w:rsid w:val="006D4CA5"/>
    <w:rsid w:val="006D4DC7"/>
    <w:rsid w:val="006D5259"/>
    <w:rsid w:val="006D535C"/>
    <w:rsid w:val="006D54F3"/>
    <w:rsid w:val="006D59B1"/>
    <w:rsid w:val="006D6178"/>
    <w:rsid w:val="006D6283"/>
    <w:rsid w:val="006D69CF"/>
    <w:rsid w:val="006D6DB7"/>
    <w:rsid w:val="006D7121"/>
    <w:rsid w:val="006D7A56"/>
    <w:rsid w:val="006D7AEB"/>
    <w:rsid w:val="006E04E8"/>
    <w:rsid w:val="006E0588"/>
    <w:rsid w:val="006E05E6"/>
    <w:rsid w:val="006E08BB"/>
    <w:rsid w:val="006E110F"/>
    <w:rsid w:val="006E131A"/>
    <w:rsid w:val="006E1476"/>
    <w:rsid w:val="006E14CF"/>
    <w:rsid w:val="006E1765"/>
    <w:rsid w:val="006E1977"/>
    <w:rsid w:val="006E19BC"/>
    <w:rsid w:val="006E249E"/>
    <w:rsid w:val="006E27F2"/>
    <w:rsid w:val="006E2874"/>
    <w:rsid w:val="006E32F6"/>
    <w:rsid w:val="006E36B2"/>
    <w:rsid w:val="006E3946"/>
    <w:rsid w:val="006E3AC9"/>
    <w:rsid w:val="006E4533"/>
    <w:rsid w:val="006E5C41"/>
    <w:rsid w:val="006E5FAE"/>
    <w:rsid w:val="006E61C9"/>
    <w:rsid w:val="006E6406"/>
    <w:rsid w:val="006E6622"/>
    <w:rsid w:val="006E6D51"/>
    <w:rsid w:val="006E710F"/>
    <w:rsid w:val="006E7265"/>
    <w:rsid w:val="006E7A3A"/>
    <w:rsid w:val="006E7AD0"/>
    <w:rsid w:val="006E7B12"/>
    <w:rsid w:val="006E7CFA"/>
    <w:rsid w:val="006E7EC8"/>
    <w:rsid w:val="006F0005"/>
    <w:rsid w:val="006F0111"/>
    <w:rsid w:val="006F021A"/>
    <w:rsid w:val="006F0A02"/>
    <w:rsid w:val="006F0C7B"/>
    <w:rsid w:val="006F0CFC"/>
    <w:rsid w:val="006F0E48"/>
    <w:rsid w:val="006F156F"/>
    <w:rsid w:val="006F1D22"/>
    <w:rsid w:val="006F215B"/>
    <w:rsid w:val="006F26CE"/>
    <w:rsid w:val="006F2AEF"/>
    <w:rsid w:val="006F2EDF"/>
    <w:rsid w:val="006F2F3E"/>
    <w:rsid w:val="006F37AE"/>
    <w:rsid w:val="006F3A87"/>
    <w:rsid w:val="006F3E1E"/>
    <w:rsid w:val="006F3F01"/>
    <w:rsid w:val="006F3F98"/>
    <w:rsid w:val="006F4078"/>
    <w:rsid w:val="006F47AC"/>
    <w:rsid w:val="006F4AF6"/>
    <w:rsid w:val="006F5107"/>
    <w:rsid w:val="006F5447"/>
    <w:rsid w:val="006F5516"/>
    <w:rsid w:val="006F6FE1"/>
    <w:rsid w:val="006F78F2"/>
    <w:rsid w:val="006F7CF5"/>
    <w:rsid w:val="007003C0"/>
    <w:rsid w:val="007007ED"/>
    <w:rsid w:val="007008B4"/>
    <w:rsid w:val="00700A22"/>
    <w:rsid w:val="00701025"/>
    <w:rsid w:val="00701259"/>
    <w:rsid w:val="007019D4"/>
    <w:rsid w:val="00701E3E"/>
    <w:rsid w:val="00701F23"/>
    <w:rsid w:val="007027D9"/>
    <w:rsid w:val="00702A6E"/>
    <w:rsid w:val="007036EA"/>
    <w:rsid w:val="00703F21"/>
    <w:rsid w:val="0070404F"/>
    <w:rsid w:val="0070435A"/>
    <w:rsid w:val="0070446D"/>
    <w:rsid w:val="00704516"/>
    <w:rsid w:val="0070510B"/>
    <w:rsid w:val="007053AE"/>
    <w:rsid w:val="00705588"/>
    <w:rsid w:val="007057A2"/>
    <w:rsid w:val="00706990"/>
    <w:rsid w:val="00706EFB"/>
    <w:rsid w:val="007075EB"/>
    <w:rsid w:val="00707F54"/>
    <w:rsid w:val="00707F6D"/>
    <w:rsid w:val="0071059F"/>
    <w:rsid w:val="007106F9"/>
    <w:rsid w:val="00710E99"/>
    <w:rsid w:val="007110BE"/>
    <w:rsid w:val="007112B8"/>
    <w:rsid w:val="007117B4"/>
    <w:rsid w:val="0071225B"/>
    <w:rsid w:val="00712331"/>
    <w:rsid w:val="0071279E"/>
    <w:rsid w:val="00712853"/>
    <w:rsid w:val="007128BE"/>
    <w:rsid w:val="007129B5"/>
    <w:rsid w:val="007129EE"/>
    <w:rsid w:val="00712DB2"/>
    <w:rsid w:val="00712DF7"/>
    <w:rsid w:val="00712F9A"/>
    <w:rsid w:val="0071312E"/>
    <w:rsid w:val="00713312"/>
    <w:rsid w:val="00713D2B"/>
    <w:rsid w:val="00713D8E"/>
    <w:rsid w:val="00713DC8"/>
    <w:rsid w:val="00714216"/>
    <w:rsid w:val="00714F42"/>
    <w:rsid w:val="00715671"/>
    <w:rsid w:val="00715760"/>
    <w:rsid w:val="00715AE7"/>
    <w:rsid w:val="00715D21"/>
    <w:rsid w:val="00715EAD"/>
    <w:rsid w:val="00715FBC"/>
    <w:rsid w:val="0071617D"/>
    <w:rsid w:val="00716340"/>
    <w:rsid w:val="00716495"/>
    <w:rsid w:val="007165A9"/>
    <w:rsid w:val="00721063"/>
    <w:rsid w:val="007215FC"/>
    <w:rsid w:val="007217A3"/>
    <w:rsid w:val="00721CA9"/>
    <w:rsid w:val="00721EA0"/>
    <w:rsid w:val="007223C8"/>
    <w:rsid w:val="00722401"/>
    <w:rsid w:val="00722664"/>
    <w:rsid w:val="00722A7B"/>
    <w:rsid w:val="007230C3"/>
    <w:rsid w:val="00723925"/>
    <w:rsid w:val="0072433C"/>
    <w:rsid w:val="00724686"/>
    <w:rsid w:val="007247D1"/>
    <w:rsid w:val="00724962"/>
    <w:rsid w:val="00724B49"/>
    <w:rsid w:val="0072514F"/>
    <w:rsid w:val="007257C4"/>
    <w:rsid w:val="00725B1F"/>
    <w:rsid w:val="00725B68"/>
    <w:rsid w:val="00725C97"/>
    <w:rsid w:val="00725D1C"/>
    <w:rsid w:val="0072641A"/>
    <w:rsid w:val="007269B4"/>
    <w:rsid w:val="00726E09"/>
    <w:rsid w:val="00726E19"/>
    <w:rsid w:val="0072759A"/>
    <w:rsid w:val="00727BA1"/>
    <w:rsid w:val="00727C03"/>
    <w:rsid w:val="00727E73"/>
    <w:rsid w:val="007300A3"/>
    <w:rsid w:val="0073085C"/>
    <w:rsid w:val="00730E90"/>
    <w:rsid w:val="007311B5"/>
    <w:rsid w:val="00731211"/>
    <w:rsid w:val="00731BB9"/>
    <w:rsid w:val="00731D1F"/>
    <w:rsid w:val="00731F31"/>
    <w:rsid w:val="00732271"/>
    <w:rsid w:val="00732D76"/>
    <w:rsid w:val="00733245"/>
    <w:rsid w:val="00733585"/>
    <w:rsid w:val="00734351"/>
    <w:rsid w:val="0073460A"/>
    <w:rsid w:val="00734B19"/>
    <w:rsid w:val="00734FB2"/>
    <w:rsid w:val="00735061"/>
    <w:rsid w:val="007352A2"/>
    <w:rsid w:val="0073557E"/>
    <w:rsid w:val="00735B19"/>
    <w:rsid w:val="00735C18"/>
    <w:rsid w:val="00735D5F"/>
    <w:rsid w:val="00735D81"/>
    <w:rsid w:val="007363D8"/>
    <w:rsid w:val="00736500"/>
    <w:rsid w:val="00736AA4"/>
    <w:rsid w:val="00736D6F"/>
    <w:rsid w:val="00736ED5"/>
    <w:rsid w:val="0073726F"/>
    <w:rsid w:val="00737826"/>
    <w:rsid w:val="00737B5E"/>
    <w:rsid w:val="00737BAF"/>
    <w:rsid w:val="00737F5F"/>
    <w:rsid w:val="007404C4"/>
    <w:rsid w:val="007404E3"/>
    <w:rsid w:val="007405B4"/>
    <w:rsid w:val="0074145A"/>
    <w:rsid w:val="007414B9"/>
    <w:rsid w:val="00741941"/>
    <w:rsid w:val="0074196F"/>
    <w:rsid w:val="007420E3"/>
    <w:rsid w:val="00742A86"/>
    <w:rsid w:val="007430F5"/>
    <w:rsid w:val="00743532"/>
    <w:rsid w:val="00743A9E"/>
    <w:rsid w:val="00743E47"/>
    <w:rsid w:val="00743E95"/>
    <w:rsid w:val="007440F0"/>
    <w:rsid w:val="00744106"/>
    <w:rsid w:val="00744985"/>
    <w:rsid w:val="00744BC1"/>
    <w:rsid w:val="00744EB1"/>
    <w:rsid w:val="00745200"/>
    <w:rsid w:val="00745795"/>
    <w:rsid w:val="00745A5F"/>
    <w:rsid w:val="00745E7B"/>
    <w:rsid w:val="007463D5"/>
    <w:rsid w:val="007464A4"/>
    <w:rsid w:val="0074662F"/>
    <w:rsid w:val="00746706"/>
    <w:rsid w:val="0074673C"/>
    <w:rsid w:val="00746791"/>
    <w:rsid w:val="007468CA"/>
    <w:rsid w:val="00746A43"/>
    <w:rsid w:val="00746B3D"/>
    <w:rsid w:val="00747210"/>
    <w:rsid w:val="007474D9"/>
    <w:rsid w:val="0074761E"/>
    <w:rsid w:val="00747677"/>
    <w:rsid w:val="0074791A"/>
    <w:rsid w:val="007501E6"/>
    <w:rsid w:val="00750970"/>
    <w:rsid w:val="0075180F"/>
    <w:rsid w:val="00751EEC"/>
    <w:rsid w:val="00752391"/>
    <w:rsid w:val="00752655"/>
    <w:rsid w:val="00753096"/>
    <w:rsid w:val="007534DC"/>
    <w:rsid w:val="00753867"/>
    <w:rsid w:val="00753D10"/>
    <w:rsid w:val="007547AA"/>
    <w:rsid w:val="00754BFC"/>
    <w:rsid w:val="00754DB1"/>
    <w:rsid w:val="007556BB"/>
    <w:rsid w:val="00755EF5"/>
    <w:rsid w:val="00756CBF"/>
    <w:rsid w:val="007572F1"/>
    <w:rsid w:val="0075735A"/>
    <w:rsid w:val="0075740B"/>
    <w:rsid w:val="007576C9"/>
    <w:rsid w:val="007578ED"/>
    <w:rsid w:val="00757B0D"/>
    <w:rsid w:val="007604F0"/>
    <w:rsid w:val="00760B74"/>
    <w:rsid w:val="00760D53"/>
    <w:rsid w:val="00760E33"/>
    <w:rsid w:val="00760E52"/>
    <w:rsid w:val="007617D1"/>
    <w:rsid w:val="0076189B"/>
    <w:rsid w:val="00761B65"/>
    <w:rsid w:val="00761B71"/>
    <w:rsid w:val="00761FE4"/>
    <w:rsid w:val="00762097"/>
    <w:rsid w:val="0076209D"/>
    <w:rsid w:val="00762168"/>
    <w:rsid w:val="007625D5"/>
    <w:rsid w:val="007625EC"/>
    <w:rsid w:val="0076290A"/>
    <w:rsid w:val="00762F5B"/>
    <w:rsid w:val="0076344B"/>
    <w:rsid w:val="007636B4"/>
    <w:rsid w:val="00763B1A"/>
    <w:rsid w:val="00763FD8"/>
    <w:rsid w:val="007640E2"/>
    <w:rsid w:val="007642FA"/>
    <w:rsid w:val="007647AF"/>
    <w:rsid w:val="00764B17"/>
    <w:rsid w:val="007652F5"/>
    <w:rsid w:val="007653D3"/>
    <w:rsid w:val="00765A1E"/>
    <w:rsid w:val="00766909"/>
    <w:rsid w:val="00766F7E"/>
    <w:rsid w:val="00767144"/>
    <w:rsid w:val="00767359"/>
    <w:rsid w:val="00767474"/>
    <w:rsid w:val="00767488"/>
    <w:rsid w:val="00767678"/>
    <w:rsid w:val="007679FC"/>
    <w:rsid w:val="00767B67"/>
    <w:rsid w:val="00767C23"/>
    <w:rsid w:val="0077022E"/>
    <w:rsid w:val="00770246"/>
    <w:rsid w:val="007704BF"/>
    <w:rsid w:val="00770E72"/>
    <w:rsid w:val="0077110A"/>
    <w:rsid w:val="00771543"/>
    <w:rsid w:val="007718A8"/>
    <w:rsid w:val="00772442"/>
    <w:rsid w:val="007724CA"/>
    <w:rsid w:val="007728F5"/>
    <w:rsid w:val="00772A98"/>
    <w:rsid w:val="007736C2"/>
    <w:rsid w:val="00773879"/>
    <w:rsid w:val="00773FE6"/>
    <w:rsid w:val="0077401F"/>
    <w:rsid w:val="00774366"/>
    <w:rsid w:val="00774542"/>
    <w:rsid w:val="00774B8F"/>
    <w:rsid w:val="007751D0"/>
    <w:rsid w:val="00775698"/>
    <w:rsid w:val="00775A0B"/>
    <w:rsid w:val="00775B8E"/>
    <w:rsid w:val="00775BC4"/>
    <w:rsid w:val="00775CF0"/>
    <w:rsid w:val="0077603B"/>
    <w:rsid w:val="007763CA"/>
    <w:rsid w:val="00776B41"/>
    <w:rsid w:val="00777184"/>
    <w:rsid w:val="00777404"/>
    <w:rsid w:val="00777470"/>
    <w:rsid w:val="007778D0"/>
    <w:rsid w:val="007779E9"/>
    <w:rsid w:val="00777CDA"/>
    <w:rsid w:val="0078063B"/>
    <w:rsid w:val="007809D6"/>
    <w:rsid w:val="007815D8"/>
    <w:rsid w:val="0078172A"/>
    <w:rsid w:val="007818BE"/>
    <w:rsid w:val="00781968"/>
    <w:rsid w:val="00781CCA"/>
    <w:rsid w:val="0078321D"/>
    <w:rsid w:val="00783CE6"/>
    <w:rsid w:val="00783D56"/>
    <w:rsid w:val="007843C7"/>
    <w:rsid w:val="00785BF2"/>
    <w:rsid w:val="00786217"/>
    <w:rsid w:val="0078622F"/>
    <w:rsid w:val="00786538"/>
    <w:rsid w:val="00786596"/>
    <w:rsid w:val="0078694A"/>
    <w:rsid w:val="00786F86"/>
    <w:rsid w:val="00787121"/>
    <w:rsid w:val="007875F3"/>
    <w:rsid w:val="00787C17"/>
    <w:rsid w:val="00790E52"/>
    <w:rsid w:val="00790F58"/>
    <w:rsid w:val="00790F88"/>
    <w:rsid w:val="0079119A"/>
    <w:rsid w:val="007916A2"/>
    <w:rsid w:val="007917FF"/>
    <w:rsid w:val="007918DD"/>
    <w:rsid w:val="00791F93"/>
    <w:rsid w:val="007920C8"/>
    <w:rsid w:val="007921FD"/>
    <w:rsid w:val="0079284F"/>
    <w:rsid w:val="00792998"/>
    <w:rsid w:val="00793DBD"/>
    <w:rsid w:val="00794074"/>
    <w:rsid w:val="00794169"/>
    <w:rsid w:val="0079426B"/>
    <w:rsid w:val="00794606"/>
    <w:rsid w:val="007946BA"/>
    <w:rsid w:val="00794A0B"/>
    <w:rsid w:val="007956DB"/>
    <w:rsid w:val="0079628E"/>
    <w:rsid w:val="007968B4"/>
    <w:rsid w:val="0079707F"/>
    <w:rsid w:val="00797130"/>
    <w:rsid w:val="00797131"/>
    <w:rsid w:val="007977C9"/>
    <w:rsid w:val="0079780E"/>
    <w:rsid w:val="00797EDB"/>
    <w:rsid w:val="00797F38"/>
    <w:rsid w:val="007A0AB3"/>
    <w:rsid w:val="007A0E04"/>
    <w:rsid w:val="007A0EAE"/>
    <w:rsid w:val="007A0FD7"/>
    <w:rsid w:val="007A13BC"/>
    <w:rsid w:val="007A1C9B"/>
    <w:rsid w:val="007A1F67"/>
    <w:rsid w:val="007A2450"/>
    <w:rsid w:val="007A2A10"/>
    <w:rsid w:val="007A3EFD"/>
    <w:rsid w:val="007A402E"/>
    <w:rsid w:val="007A4AD0"/>
    <w:rsid w:val="007A539D"/>
    <w:rsid w:val="007A5636"/>
    <w:rsid w:val="007A5876"/>
    <w:rsid w:val="007A59B5"/>
    <w:rsid w:val="007A5A03"/>
    <w:rsid w:val="007A5BB8"/>
    <w:rsid w:val="007A6027"/>
    <w:rsid w:val="007A61E4"/>
    <w:rsid w:val="007A66DC"/>
    <w:rsid w:val="007A6FB3"/>
    <w:rsid w:val="007B02C4"/>
    <w:rsid w:val="007B0897"/>
    <w:rsid w:val="007B0C85"/>
    <w:rsid w:val="007B0D88"/>
    <w:rsid w:val="007B0E1A"/>
    <w:rsid w:val="007B1A7E"/>
    <w:rsid w:val="007B1BD8"/>
    <w:rsid w:val="007B3110"/>
    <w:rsid w:val="007B35A4"/>
    <w:rsid w:val="007B3FD7"/>
    <w:rsid w:val="007B4134"/>
    <w:rsid w:val="007B4331"/>
    <w:rsid w:val="007B450D"/>
    <w:rsid w:val="007B4510"/>
    <w:rsid w:val="007B4F5F"/>
    <w:rsid w:val="007B4FC0"/>
    <w:rsid w:val="007B5356"/>
    <w:rsid w:val="007B5639"/>
    <w:rsid w:val="007B58FC"/>
    <w:rsid w:val="007B5C49"/>
    <w:rsid w:val="007B617E"/>
    <w:rsid w:val="007B6482"/>
    <w:rsid w:val="007B686F"/>
    <w:rsid w:val="007B6C0E"/>
    <w:rsid w:val="007B6EE8"/>
    <w:rsid w:val="007B7080"/>
    <w:rsid w:val="007B722B"/>
    <w:rsid w:val="007B7648"/>
    <w:rsid w:val="007B7CBA"/>
    <w:rsid w:val="007B7D81"/>
    <w:rsid w:val="007C004C"/>
    <w:rsid w:val="007C0263"/>
    <w:rsid w:val="007C062A"/>
    <w:rsid w:val="007C1692"/>
    <w:rsid w:val="007C1917"/>
    <w:rsid w:val="007C1C06"/>
    <w:rsid w:val="007C1D9D"/>
    <w:rsid w:val="007C1DF0"/>
    <w:rsid w:val="007C20F3"/>
    <w:rsid w:val="007C2110"/>
    <w:rsid w:val="007C277E"/>
    <w:rsid w:val="007C2BB0"/>
    <w:rsid w:val="007C31E4"/>
    <w:rsid w:val="007C31F6"/>
    <w:rsid w:val="007C4248"/>
    <w:rsid w:val="007C4410"/>
    <w:rsid w:val="007C445F"/>
    <w:rsid w:val="007C44E6"/>
    <w:rsid w:val="007C4574"/>
    <w:rsid w:val="007C49CC"/>
    <w:rsid w:val="007C4C53"/>
    <w:rsid w:val="007C60B4"/>
    <w:rsid w:val="007C64EF"/>
    <w:rsid w:val="007C6CD8"/>
    <w:rsid w:val="007C72FA"/>
    <w:rsid w:val="007D01AB"/>
    <w:rsid w:val="007D01F0"/>
    <w:rsid w:val="007D0C94"/>
    <w:rsid w:val="007D0F4D"/>
    <w:rsid w:val="007D174D"/>
    <w:rsid w:val="007D18EF"/>
    <w:rsid w:val="007D1930"/>
    <w:rsid w:val="007D1A94"/>
    <w:rsid w:val="007D2032"/>
    <w:rsid w:val="007D2336"/>
    <w:rsid w:val="007D26F9"/>
    <w:rsid w:val="007D2E03"/>
    <w:rsid w:val="007D3180"/>
    <w:rsid w:val="007D3511"/>
    <w:rsid w:val="007D3523"/>
    <w:rsid w:val="007D44C2"/>
    <w:rsid w:val="007D45F4"/>
    <w:rsid w:val="007D47E2"/>
    <w:rsid w:val="007D51B2"/>
    <w:rsid w:val="007D52F0"/>
    <w:rsid w:val="007D5CA3"/>
    <w:rsid w:val="007D6EC1"/>
    <w:rsid w:val="007D7901"/>
    <w:rsid w:val="007D7FC9"/>
    <w:rsid w:val="007E0043"/>
    <w:rsid w:val="007E04CD"/>
    <w:rsid w:val="007E05F0"/>
    <w:rsid w:val="007E0658"/>
    <w:rsid w:val="007E1143"/>
    <w:rsid w:val="007E13E5"/>
    <w:rsid w:val="007E1BDC"/>
    <w:rsid w:val="007E26AD"/>
    <w:rsid w:val="007E2E35"/>
    <w:rsid w:val="007E2FCA"/>
    <w:rsid w:val="007E3273"/>
    <w:rsid w:val="007E3384"/>
    <w:rsid w:val="007E375F"/>
    <w:rsid w:val="007E37D7"/>
    <w:rsid w:val="007E3D9B"/>
    <w:rsid w:val="007E3F04"/>
    <w:rsid w:val="007E4A83"/>
    <w:rsid w:val="007E4F80"/>
    <w:rsid w:val="007E5E2A"/>
    <w:rsid w:val="007E5FF2"/>
    <w:rsid w:val="007E6150"/>
    <w:rsid w:val="007E6651"/>
    <w:rsid w:val="007E6F8C"/>
    <w:rsid w:val="007E6FFE"/>
    <w:rsid w:val="007E7044"/>
    <w:rsid w:val="007E716C"/>
    <w:rsid w:val="007E7D05"/>
    <w:rsid w:val="007F00FC"/>
    <w:rsid w:val="007F107B"/>
    <w:rsid w:val="007F19E2"/>
    <w:rsid w:val="007F1DA2"/>
    <w:rsid w:val="007F1F67"/>
    <w:rsid w:val="007F2881"/>
    <w:rsid w:val="007F3377"/>
    <w:rsid w:val="007F38A3"/>
    <w:rsid w:val="007F4C89"/>
    <w:rsid w:val="007F52BB"/>
    <w:rsid w:val="007F56AD"/>
    <w:rsid w:val="007F5879"/>
    <w:rsid w:val="007F5A3F"/>
    <w:rsid w:val="007F5B69"/>
    <w:rsid w:val="007F60BA"/>
    <w:rsid w:val="007F61C8"/>
    <w:rsid w:val="007F6DE6"/>
    <w:rsid w:val="007F6F7A"/>
    <w:rsid w:val="007F76CC"/>
    <w:rsid w:val="007F7BB8"/>
    <w:rsid w:val="007F7DC6"/>
    <w:rsid w:val="00800241"/>
    <w:rsid w:val="00800BB9"/>
    <w:rsid w:val="00800DC5"/>
    <w:rsid w:val="00800F4E"/>
    <w:rsid w:val="008019B3"/>
    <w:rsid w:val="00802A0A"/>
    <w:rsid w:val="00803204"/>
    <w:rsid w:val="008032CF"/>
    <w:rsid w:val="0080341C"/>
    <w:rsid w:val="00803464"/>
    <w:rsid w:val="00803A0B"/>
    <w:rsid w:val="008041E5"/>
    <w:rsid w:val="0080483D"/>
    <w:rsid w:val="0080535B"/>
    <w:rsid w:val="00805555"/>
    <w:rsid w:val="008056C7"/>
    <w:rsid w:val="00806471"/>
    <w:rsid w:val="00806B32"/>
    <w:rsid w:val="0080778F"/>
    <w:rsid w:val="00810527"/>
    <w:rsid w:val="008105BB"/>
    <w:rsid w:val="008109B0"/>
    <w:rsid w:val="00811068"/>
    <w:rsid w:val="00811343"/>
    <w:rsid w:val="008117FB"/>
    <w:rsid w:val="00811A33"/>
    <w:rsid w:val="00811D24"/>
    <w:rsid w:val="00811EC8"/>
    <w:rsid w:val="00812754"/>
    <w:rsid w:val="00812B78"/>
    <w:rsid w:val="00813493"/>
    <w:rsid w:val="008134B0"/>
    <w:rsid w:val="00813932"/>
    <w:rsid w:val="0081399B"/>
    <w:rsid w:val="0081409F"/>
    <w:rsid w:val="00814C86"/>
    <w:rsid w:val="008153B9"/>
    <w:rsid w:val="008156C7"/>
    <w:rsid w:val="00815B5E"/>
    <w:rsid w:val="00816DAC"/>
    <w:rsid w:val="0081779A"/>
    <w:rsid w:val="00817F68"/>
    <w:rsid w:val="008204D1"/>
    <w:rsid w:val="0082081B"/>
    <w:rsid w:val="008210AB"/>
    <w:rsid w:val="0082118D"/>
    <w:rsid w:val="0082137F"/>
    <w:rsid w:val="0082161A"/>
    <w:rsid w:val="008218C4"/>
    <w:rsid w:val="00822349"/>
    <w:rsid w:val="0082241B"/>
    <w:rsid w:val="00822967"/>
    <w:rsid w:val="00822CEF"/>
    <w:rsid w:val="00823292"/>
    <w:rsid w:val="00823D67"/>
    <w:rsid w:val="00823DC0"/>
    <w:rsid w:val="00824B0F"/>
    <w:rsid w:val="00825295"/>
    <w:rsid w:val="0082560D"/>
    <w:rsid w:val="008259ED"/>
    <w:rsid w:val="00825D02"/>
    <w:rsid w:val="00825E1A"/>
    <w:rsid w:val="00825F53"/>
    <w:rsid w:val="008260F5"/>
    <w:rsid w:val="00826BE0"/>
    <w:rsid w:val="00826FE1"/>
    <w:rsid w:val="008272B3"/>
    <w:rsid w:val="00827C5D"/>
    <w:rsid w:val="008302FA"/>
    <w:rsid w:val="0083089C"/>
    <w:rsid w:val="00830AED"/>
    <w:rsid w:val="00830C58"/>
    <w:rsid w:val="00830EBE"/>
    <w:rsid w:val="008328B2"/>
    <w:rsid w:val="00833546"/>
    <w:rsid w:val="0083356B"/>
    <w:rsid w:val="00833D0F"/>
    <w:rsid w:val="0083400E"/>
    <w:rsid w:val="00834029"/>
    <w:rsid w:val="00834063"/>
    <w:rsid w:val="008344D0"/>
    <w:rsid w:val="00835209"/>
    <w:rsid w:val="00835307"/>
    <w:rsid w:val="00835EA1"/>
    <w:rsid w:val="00836B60"/>
    <w:rsid w:val="00837536"/>
    <w:rsid w:val="008404B8"/>
    <w:rsid w:val="008409F7"/>
    <w:rsid w:val="008413F9"/>
    <w:rsid w:val="00841631"/>
    <w:rsid w:val="008417A9"/>
    <w:rsid w:val="00841AA8"/>
    <w:rsid w:val="00841AC1"/>
    <w:rsid w:val="008425FC"/>
    <w:rsid w:val="0084289C"/>
    <w:rsid w:val="008429B4"/>
    <w:rsid w:val="00842BD6"/>
    <w:rsid w:val="00842BED"/>
    <w:rsid w:val="00842F32"/>
    <w:rsid w:val="008430A1"/>
    <w:rsid w:val="00843875"/>
    <w:rsid w:val="00843F85"/>
    <w:rsid w:val="008443C0"/>
    <w:rsid w:val="008445D8"/>
    <w:rsid w:val="008447BA"/>
    <w:rsid w:val="00844D58"/>
    <w:rsid w:val="00844F60"/>
    <w:rsid w:val="0084568B"/>
    <w:rsid w:val="0084621B"/>
    <w:rsid w:val="00846D3A"/>
    <w:rsid w:val="0084706F"/>
    <w:rsid w:val="008470FF"/>
    <w:rsid w:val="00847268"/>
    <w:rsid w:val="00847338"/>
    <w:rsid w:val="00847651"/>
    <w:rsid w:val="008502DA"/>
    <w:rsid w:val="00850481"/>
    <w:rsid w:val="00851779"/>
    <w:rsid w:val="00851D1D"/>
    <w:rsid w:val="00851E96"/>
    <w:rsid w:val="008527E2"/>
    <w:rsid w:val="00852CEE"/>
    <w:rsid w:val="00852CFC"/>
    <w:rsid w:val="00852E50"/>
    <w:rsid w:val="00853287"/>
    <w:rsid w:val="00853DF9"/>
    <w:rsid w:val="00854283"/>
    <w:rsid w:val="00854456"/>
    <w:rsid w:val="00854504"/>
    <w:rsid w:val="00854886"/>
    <w:rsid w:val="0085624A"/>
    <w:rsid w:val="00856842"/>
    <w:rsid w:val="008569BC"/>
    <w:rsid w:val="0085710A"/>
    <w:rsid w:val="00857270"/>
    <w:rsid w:val="00857571"/>
    <w:rsid w:val="008601B8"/>
    <w:rsid w:val="00860434"/>
    <w:rsid w:val="00861435"/>
    <w:rsid w:val="008614FD"/>
    <w:rsid w:val="00861E2F"/>
    <w:rsid w:val="008626A8"/>
    <w:rsid w:val="00862710"/>
    <w:rsid w:val="0086292A"/>
    <w:rsid w:val="00862932"/>
    <w:rsid w:val="00862ABE"/>
    <w:rsid w:val="008634BF"/>
    <w:rsid w:val="0086404E"/>
    <w:rsid w:val="00864F44"/>
    <w:rsid w:val="00864F45"/>
    <w:rsid w:val="008651C3"/>
    <w:rsid w:val="008656B4"/>
    <w:rsid w:val="00865EFD"/>
    <w:rsid w:val="0086623E"/>
    <w:rsid w:val="008663CC"/>
    <w:rsid w:val="008664BC"/>
    <w:rsid w:val="0086663E"/>
    <w:rsid w:val="00866B2D"/>
    <w:rsid w:val="00866F42"/>
    <w:rsid w:val="0086723D"/>
    <w:rsid w:val="00867FB2"/>
    <w:rsid w:val="008702F3"/>
    <w:rsid w:val="0087055A"/>
    <w:rsid w:val="00870687"/>
    <w:rsid w:val="0087127F"/>
    <w:rsid w:val="00871569"/>
    <w:rsid w:val="00871859"/>
    <w:rsid w:val="00871C3E"/>
    <w:rsid w:val="00871F9F"/>
    <w:rsid w:val="0087211F"/>
    <w:rsid w:val="008728E9"/>
    <w:rsid w:val="0087317E"/>
    <w:rsid w:val="0087330D"/>
    <w:rsid w:val="00873B5B"/>
    <w:rsid w:val="00873C9C"/>
    <w:rsid w:val="008745C3"/>
    <w:rsid w:val="00874C25"/>
    <w:rsid w:val="00874DD5"/>
    <w:rsid w:val="00874F9F"/>
    <w:rsid w:val="00874FE3"/>
    <w:rsid w:val="00875093"/>
    <w:rsid w:val="0087574E"/>
    <w:rsid w:val="00876186"/>
    <w:rsid w:val="008762E3"/>
    <w:rsid w:val="00876448"/>
    <w:rsid w:val="00876F1E"/>
    <w:rsid w:val="00876F95"/>
    <w:rsid w:val="00877020"/>
    <w:rsid w:val="008774FF"/>
    <w:rsid w:val="00877876"/>
    <w:rsid w:val="00877A62"/>
    <w:rsid w:val="00877E40"/>
    <w:rsid w:val="00880B5B"/>
    <w:rsid w:val="00880C9A"/>
    <w:rsid w:val="00880CDA"/>
    <w:rsid w:val="00880EEB"/>
    <w:rsid w:val="0088100E"/>
    <w:rsid w:val="008810B9"/>
    <w:rsid w:val="00881A67"/>
    <w:rsid w:val="00881FB0"/>
    <w:rsid w:val="00882400"/>
    <w:rsid w:val="00882638"/>
    <w:rsid w:val="00882FD8"/>
    <w:rsid w:val="00883294"/>
    <w:rsid w:val="00883530"/>
    <w:rsid w:val="00883B45"/>
    <w:rsid w:val="00883BC9"/>
    <w:rsid w:val="00884F0F"/>
    <w:rsid w:val="0088546C"/>
    <w:rsid w:val="00885DC1"/>
    <w:rsid w:val="00886745"/>
    <w:rsid w:val="00886962"/>
    <w:rsid w:val="00886B4D"/>
    <w:rsid w:val="00886CA8"/>
    <w:rsid w:val="00886CD8"/>
    <w:rsid w:val="00886CF0"/>
    <w:rsid w:val="008870DC"/>
    <w:rsid w:val="008872B4"/>
    <w:rsid w:val="008873B8"/>
    <w:rsid w:val="00887A75"/>
    <w:rsid w:val="008903DF"/>
    <w:rsid w:val="00890BC2"/>
    <w:rsid w:val="00890D44"/>
    <w:rsid w:val="00890FAE"/>
    <w:rsid w:val="00891175"/>
    <w:rsid w:val="008918B8"/>
    <w:rsid w:val="00891CB2"/>
    <w:rsid w:val="00891DEF"/>
    <w:rsid w:val="008926E8"/>
    <w:rsid w:val="00892894"/>
    <w:rsid w:val="00892A9C"/>
    <w:rsid w:val="008930E8"/>
    <w:rsid w:val="0089357F"/>
    <w:rsid w:val="0089358B"/>
    <w:rsid w:val="0089405D"/>
    <w:rsid w:val="00894767"/>
    <w:rsid w:val="00894881"/>
    <w:rsid w:val="00894C8D"/>
    <w:rsid w:val="00895524"/>
    <w:rsid w:val="00896506"/>
    <w:rsid w:val="00896A02"/>
    <w:rsid w:val="00896B1B"/>
    <w:rsid w:val="00896C2D"/>
    <w:rsid w:val="00896FC7"/>
    <w:rsid w:val="008972CB"/>
    <w:rsid w:val="00897FD6"/>
    <w:rsid w:val="008A01B2"/>
    <w:rsid w:val="008A01E4"/>
    <w:rsid w:val="008A128F"/>
    <w:rsid w:val="008A13AE"/>
    <w:rsid w:val="008A145E"/>
    <w:rsid w:val="008A1D55"/>
    <w:rsid w:val="008A2B86"/>
    <w:rsid w:val="008A3C38"/>
    <w:rsid w:val="008A457C"/>
    <w:rsid w:val="008A469E"/>
    <w:rsid w:val="008A46C1"/>
    <w:rsid w:val="008A47CC"/>
    <w:rsid w:val="008A4918"/>
    <w:rsid w:val="008A518B"/>
    <w:rsid w:val="008A5254"/>
    <w:rsid w:val="008A5DC2"/>
    <w:rsid w:val="008A5E94"/>
    <w:rsid w:val="008A70B3"/>
    <w:rsid w:val="008A70D8"/>
    <w:rsid w:val="008A76E4"/>
    <w:rsid w:val="008A78A2"/>
    <w:rsid w:val="008B033B"/>
    <w:rsid w:val="008B04B5"/>
    <w:rsid w:val="008B10FF"/>
    <w:rsid w:val="008B177F"/>
    <w:rsid w:val="008B1F85"/>
    <w:rsid w:val="008B24A4"/>
    <w:rsid w:val="008B2548"/>
    <w:rsid w:val="008B289C"/>
    <w:rsid w:val="008B2D6F"/>
    <w:rsid w:val="008B3259"/>
    <w:rsid w:val="008B342A"/>
    <w:rsid w:val="008B417A"/>
    <w:rsid w:val="008B4440"/>
    <w:rsid w:val="008B4E2B"/>
    <w:rsid w:val="008B5A6E"/>
    <w:rsid w:val="008B5DD9"/>
    <w:rsid w:val="008B5EB6"/>
    <w:rsid w:val="008B654E"/>
    <w:rsid w:val="008B6A1C"/>
    <w:rsid w:val="008B6DD1"/>
    <w:rsid w:val="008B6FFD"/>
    <w:rsid w:val="008B734E"/>
    <w:rsid w:val="008B75D6"/>
    <w:rsid w:val="008B7D07"/>
    <w:rsid w:val="008C09D3"/>
    <w:rsid w:val="008C1499"/>
    <w:rsid w:val="008C18BF"/>
    <w:rsid w:val="008C1A53"/>
    <w:rsid w:val="008C1C5B"/>
    <w:rsid w:val="008C1D35"/>
    <w:rsid w:val="008C21C1"/>
    <w:rsid w:val="008C241E"/>
    <w:rsid w:val="008C25D8"/>
    <w:rsid w:val="008C260E"/>
    <w:rsid w:val="008C31A9"/>
    <w:rsid w:val="008C3565"/>
    <w:rsid w:val="008C3896"/>
    <w:rsid w:val="008C38DE"/>
    <w:rsid w:val="008C3EF2"/>
    <w:rsid w:val="008C42B8"/>
    <w:rsid w:val="008C43E4"/>
    <w:rsid w:val="008C4DD4"/>
    <w:rsid w:val="008C4EBA"/>
    <w:rsid w:val="008C5D5B"/>
    <w:rsid w:val="008C62D7"/>
    <w:rsid w:val="008C6850"/>
    <w:rsid w:val="008C6B37"/>
    <w:rsid w:val="008C6B62"/>
    <w:rsid w:val="008C7051"/>
    <w:rsid w:val="008D0245"/>
    <w:rsid w:val="008D08D0"/>
    <w:rsid w:val="008D0BAA"/>
    <w:rsid w:val="008D102F"/>
    <w:rsid w:val="008D1346"/>
    <w:rsid w:val="008D140A"/>
    <w:rsid w:val="008D1B6C"/>
    <w:rsid w:val="008D1F23"/>
    <w:rsid w:val="008D1F6F"/>
    <w:rsid w:val="008D218D"/>
    <w:rsid w:val="008D2374"/>
    <w:rsid w:val="008D2DD6"/>
    <w:rsid w:val="008D36CD"/>
    <w:rsid w:val="008D385C"/>
    <w:rsid w:val="008D390F"/>
    <w:rsid w:val="008D3926"/>
    <w:rsid w:val="008D3C7A"/>
    <w:rsid w:val="008D410A"/>
    <w:rsid w:val="008D438C"/>
    <w:rsid w:val="008D4984"/>
    <w:rsid w:val="008D4B40"/>
    <w:rsid w:val="008D4F42"/>
    <w:rsid w:val="008D50E7"/>
    <w:rsid w:val="008D571A"/>
    <w:rsid w:val="008D65BC"/>
    <w:rsid w:val="008D6756"/>
    <w:rsid w:val="008D6C2A"/>
    <w:rsid w:val="008D7872"/>
    <w:rsid w:val="008D7B69"/>
    <w:rsid w:val="008D7F74"/>
    <w:rsid w:val="008E023B"/>
    <w:rsid w:val="008E0BC0"/>
    <w:rsid w:val="008E0F09"/>
    <w:rsid w:val="008E1E0D"/>
    <w:rsid w:val="008E218A"/>
    <w:rsid w:val="008E22D2"/>
    <w:rsid w:val="008E2326"/>
    <w:rsid w:val="008E240D"/>
    <w:rsid w:val="008E291F"/>
    <w:rsid w:val="008E30D1"/>
    <w:rsid w:val="008E31D8"/>
    <w:rsid w:val="008E334F"/>
    <w:rsid w:val="008E3382"/>
    <w:rsid w:val="008E33C7"/>
    <w:rsid w:val="008E36DA"/>
    <w:rsid w:val="008E384B"/>
    <w:rsid w:val="008E3874"/>
    <w:rsid w:val="008E390D"/>
    <w:rsid w:val="008E3F06"/>
    <w:rsid w:val="008E3F0E"/>
    <w:rsid w:val="008E42E3"/>
    <w:rsid w:val="008E483F"/>
    <w:rsid w:val="008E4F4E"/>
    <w:rsid w:val="008E4FB7"/>
    <w:rsid w:val="008E5087"/>
    <w:rsid w:val="008E54C5"/>
    <w:rsid w:val="008E5BC0"/>
    <w:rsid w:val="008E5E99"/>
    <w:rsid w:val="008E660B"/>
    <w:rsid w:val="008E66D7"/>
    <w:rsid w:val="008E672E"/>
    <w:rsid w:val="008E6DDD"/>
    <w:rsid w:val="008E76A1"/>
    <w:rsid w:val="008E7760"/>
    <w:rsid w:val="008F0062"/>
    <w:rsid w:val="008F06D7"/>
    <w:rsid w:val="008F1171"/>
    <w:rsid w:val="008F11F3"/>
    <w:rsid w:val="008F121C"/>
    <w:rsid w:val="008F1342"/>
    <w:rsid w:val="008F2807"/>
    <w:rsid w:val="008F2BF7"/>
    <w:rsid w:val="008F2DDB"/>
    <w:rsid w:val="008F2DDE"/>
    <w:rsid w:val="008F3196"/>
    <w:rsid w:val="008F3655"/>
    <w:rsid w:val="008F3683"/>
    <w:rsid w:val="008F387D"/>
    <w:rsid w:val="008F498C"/>
    <w:rsid w:val="008F4A82"/>
    <w:rsid w:val="008F528A"/>
    <w:rsid w:val="008F537A"/>
    <w:rsid w:val="008F5ADC"/>
    <w:rsid w:val="008F5D17"/>
    <w:rsid w:val="008F6132"/>
    <w:rsid w:val="008F620F"/>
    <w:rsid w:val="008F6B1C"/>
    <w:rsid w:val="008F6C4F"/>
    <w:rsid w:val="008F7191"/>
    <w:rsid w:val="008F71C9"/>
    <w:rsid w:val="008F725B"/>
    <w:rsid w:val="008F7960"/>
    <w:rsid w:val="008F7AC3"/>
    <w:rsid w:val="008F7E13"/>
    <w:rsid w:val="00900160"/>
    <w:rsid w:val="00900518"/>
    <w:rsid w:val="00900540"/>
    <w:rsid w:val="00900743"/>
    <w:rsid w:val="00900896"/>
    <w:rsid w:val="00900CA5"/>
    <w:rsid w:val="00900FCA"/>
    <w:rsid w:val="00901907"/>
    <w:rsid w:val="00901B5F"/>
    <w:rsid w:val="00903108"/>
    <w:rsid w:val="00903135"/>
    <w:rsid w:val="00903212"/>
    <w:rsid w:val="00903CA2"/>
    <w:rsid w:val="00903DC1"/>
    <w:rsid w:val="00903EB5"/>
    <w:rsid w:val="009045A3"/>
    <w:rsid w:val="00904920"/>
    <w:rsid w:val="00904F53"/>
    <w:rsid w:val="009051F2"/>
    <w:rsid w:val="00905237"/>
    <w:rsid w:val="00905633"/>
    <w:rsid w:val="00905DDC"/>
    <w:rsid w:val="009063DE"/>
    <w:rsid w:val="00906668"/>
    <w:rsid w:val="00906BF4"/>
    <w:rsid w:val="00906F2D"/>
    <w:rsid w:val="0090713D"/>
    <w:rsid w:val="00907430"/>
    <w:rsid w:val="00907677"/>
    <w:rsid w:val="0090767E"/>
    <w:rsid w:val="00910299"/>
    <w:rsid w:val="009103CD"/>
    <w:rsid w:val="00910C11"/>
    <w:rsid w:val="00910C54"/>
    <w:rsid w:val="00910F61"/>
    <w:rsid w:val="009117F0"/>
    <w:rsid w:val="00911E28"/>
    <w:rsid w:val="00911E40"/>
    <w:rsid w:val="00912280"/>
    <w:rsid w:val="009125E9"/>
    <w:rsid w:val="009128C3"/>
    <w:rsid w:val="00913721"/>
    <w:rsid w:val="00913B6D"/>
    <w:rsid w:val="00913CC2"/>
    <w:rsid w:val="009146A2"/>
    <w:rsid w:val="00914780"/>
    <w:rsid w:val="00914C2F"/>
    <w:rsid w:val="00914CAD"/>
    <w:rsid w:val="00914E35"/>
    <w:rsid w:val="009150B0"/>
    <w:rsid w:val="00915D54"/>
    <w:rsid w:val="00916747"/>
    <w:rsid w:val="00916BDD"/>
    <w:rsid w:val="00916DB7"/>
    <w:rsid w:val="00916EB3"/>
    <w:rsid w:val="00916EC6"/>
    <w:rsid w:val="00917499"/>
    <w:rsid w:val="00917B93"/>
    <w:rsid w:val="00917E49"/>
    <w:rsid w:val="00917E57"/>
    <w:rsid w:val="00917FD0"/>
    <w:rsid w:val="00920144"/>
    <w:rsid w:val="0092067A"/>
    <w:rsid w:val="009214E6"/>
    <w:rsid w:val="00921893"/>
    <w:rsid w:val="00921A6C"/>
    <w:rsid w:val="00921DEC"/>
    <w:rsid w:val="009221A7"/>
    <w:rsid w:val="0092224D"/>
    <w:rsid w:val="00922843"/>
    <w:rsid w:val="00923338"/>
    <w:rsid w:val="00923499"/>
    <w:rsid w:val="00923D54"/>
    <w:rsid w:val="009244F5"/>
    <w:rsid w:val="00924D02"/>
    <w:rsid w:val="00924E29"/>
    <w:rsid w:val="00925492"/>
    <w:rsid w:val="00925A9B"/>
    <w:rsid w:val="00925C42"/>
    <w:rsid w:val="00925F96"/>
    <w:rsid w:val="009263C1"/>
    <w:rsid w:val="009264D4"/>
    <w:rsid w:val="009269E3"/>
    <w:rsid w:val="00927029"/>
    <w:rsid w:val="00927318"/>
    <w:rsid w:val="009274B0"/>
    <w:rsid w:val="00927680"/>
    <w:rsid w:val="0092789D"/>
    <w:rsid w:val="00927E0E"/>
    <w:rsid w:val="00930CE5"/>
    <w:rsid w:val="00930F27"/>
    <w:rsid w:val="009319D2"/>
    <w:rsid w:val="00931D3B"/>
    <w:rsid w:val="00933A4D"/>
    <w:rsid w:val="00933B55"/>
    <w:rsid w:val="00933BF1"/>
    <w:rsid w:val="009340D9"/>
    <w:rsid w:val="00934B9F"/>
    <w:rsid w:val="00934C72"/>
    <w:rsid w:val="00935074"/>
    <w:rsid w:val="0093516A"/>
    <w:rsid w:val="00935B66"/>
    <w:rsid w:val="00935CF3"/>
    <w:rsid w:val="00935D08"/>
    <w:rsid w:val="00935EDF"/>
    <w:rsid w:val="00936006"/>
    <w:rsid w:val="00936A97"/>
    <w:rsid w:val="0093730A"/>
    <w:rsid w:val="00937D8D"/>
    <w:rsid w:val="00940107"/>
    <w:rsid w:val="0094058A"/>
    <w:rsid w:val="00940638"/>
    <w:rsid w:val="00940C2D"/>
    <w:rsid w:val="00940E08"/>
    <w:rsid w:val="00942100"/>
    <w:rsid w:val="0094339A"/>
    <w:rsid w:val="009435C6"/>
    <w:rsid w:val="00943DE6"/>
    <w:rsid w:val="00944057"/>
    <w:rsid w:val="00944716"/>
    <w:rsid w:val="00944EE2"/>
    <w:rsid w:val="00945DD9"/>
    <w:rsid w:val="00946432"/>
    <w:rsid w:val="00946512"/>
    <w:rsid w:val="0094685A"/>
    <w:rsid w:val="0094685E"/>
    <w:rsid w:val="00947313"/>
    <w:rsid w:val="00947618"/>
    <w:rsid w:val="00947B70"/>
    <w:rsid w:val="00947B9E"/>
    <w:rsid w:val="00947E61"/>
    <w:rsid w:val="00950022"/>
    <w:rsid w:val="00950C98"/>
    <w:rsid w:val="00951646"/>
    <w:rsid w:val="00951C89"/>
    <w:rsid w:val="00951F62"/>
    <w:rsid w:val="009523AF"/>
    <w:rsid w:val="00952874"/>
    <w:rsid w:val="009529F6"/>
    <w:rsid w:val="00952CB1"/>
    <w:rsid w:val="00952CD5"/>
    <w:rsid w:val="009531B6"/>
    <w:rsid w:val="0095366C"/>
    <w:rsid w:val="00953C79"/>
    <w:rsid w:val="00954287"/>
    <w:rsid w:val="0095459B"/>
    <w:rsid w:val="00954CEC"/>
    <w:rsid w:val="00955156"/>
    <w:rsid w:val="009552E5"/>
    <w:rsid w:val="0095550E"/>
    <w:rsid w:val="00955C79"/>
    <w:rsid w:val="009560F7"/>
    <w:rsid w:val="009564BD"/>
    <w:rsid w:val="00956685"/>
    <w:rsid w:val="00956737"/>
    <w:rsid w:val="00956BE2"/>
    <w:rsid w:val="00956C66"/>
    <w:rsid w:val="009573E8"/>
    <w:rsid w:val="00957431"/>
    <w:rsid w:val="00957620"/>
    <w:rsid w:val="00957824"/>
    <w:rsid w:val="009602FF"/>
    <w:rsid w:val="009606C6"/>
    <w:rsid w:val="009618B9"/>
    <w:rsid w:val="00961C71"/>
    <w:rsid w:val="00961FF7"/>
    <w:rsid w:val="0096240D"/>
    <w:rsid w:val="009626E7"/>
    <w:rsid w:val="00963052"/>
    <w:rsid w:val="009630DC"/>
    <w:rsid w:val="009631AE"/>
    <w:rsid w:val="0096365C"/>
    <w:rsid w:val="009636D9"/>
    <w:rsid w:val="00963A99"/>
    <w:rsid w:val="00964036"/>
    <w:rsid w:val="00964115"/>
    <w:rsid w:val="009646B7"/>
    <w:rsid w:val="00964985"/>
    <w:rsid w:val="00964BE9"/>
    <w:rsid w:val="009650DC"/>
    <w:rsid w:val="009653C9"/>
    <w:rsid w:val="00965C78"/>
    <w:rsid w:val="00965E3B"/>
    <w:rsid w:val="00965F72"/>
    <w:rsid w:val="009664DD"/>
    <w:rsid w:val="009673BE"/>
    <w:rsid w:val="009704F1"/>
    <w:rsid w:val="00970503"/>
    <w:rsid w:val="0097053E"/>
    <w:rsid w:val="00970886"/>
    <w:rsid w:val="00971127"/>
    <w:rsid w:val="009715B1"/>
    <w:rsid w:val="00971993"/>
    <w:rsid w:val="00971F3A"/>
    <w:rsid w:val="00972500"/>
    <w:rsid w:val="00972806"/>
    <w:rsid w:val="00972AF6"/>
    <w:rsid w:val="0097368E"/>
    <w:rsid w:val="009736F5"/>
    <w:rsid w:val="009737D7"/>
    <w:rsid w:val="00973CC2"/>
    <w:rsid w:val="00973DA4"/>
    <w:rsid w:val="009741B0"/>
    <w:rsid w:val="00974498"/>
    <w:rsid w:val="0097475B"/>
    <w:rsid w:val="009748EC"/>
    <w:rsid w:val="00974F30"/>
    <w:rsid w:val="009751BE"/>
    <w:rsid w:val="009753DC"/>
    <w:rsid w:val="0097581F"/>
    <w:rsid w:val="00975A9F"/>
    <w:rsid w:val="009762AB"/>
    <w:rsid w:val="009767B6"/>
    <w:rsid w:val="00976850"/>
    <w:rsid w:val="00977176"/>
    <w:rsid w:val="009775EB"/>
    <w:rsid w:val="00977C43"/>
    <w:rsid w:val="009800A5"/>
    <w:rsid w:val="00980B3C"/>
    <w:rsid w:val="00980E93"/>
    <w:rsid w:val="00981045"/>
    <w:rsid w:val="0098187B"/>
    <w:rsid w:val="00981C61"/>
    <w:rsid w:val="00981C8E"/>
    <w:rsid w:val="00981C9B"/>
    <w:rsid w:val="00981EF3"/>
    <w:rsid w:val="0098202F"/>
    <w:rsid w:val="0098214B"/>
    <w:rsid w:val="009824F7"/>
    <w:rsid w:val="00982550"/>
    <w:rsid w:val="00982AC6"/>
    <w:rsid w:val="009832BA"/>
    <w:rsid w:val="00983722"/>
    <w:rsid w:val="009839FD"/>
    <w:rsid w:val="00984E1A"/>
    <w:rsid w:val="00984FFD"/>
    <w:rsid w:val="009850BF"/>
    <w:rsid w:val="009853B6"/>
    <w:rsid w:val="009856C9"/>
    <w:rsid w:val="00985884"/>
    <w:rsid w:val="00985A51"/>
    <w:rsid w:val="00985F6D"/>
    <w:rsid w:val="00986436"/>
    <w:rsid w:val="00986B06"/>
    <w:rsid w:val="009872DE"/>
    <w:rsid w:val="00987501"/>
    <w:rsid w:val="0098764F"/>
    <w:rsid w:val="00987A25"/>
    <w:rsid w:val="0099071C"/>
    <w:rsid w:val="00992038"/>
    <w:rsid w:val="009922BA"/>
    <w:rsid w:val="00992763"/>
    <w:rsid w:val="00992914"/>
    <w:rsid w:val="00992AD8"/>
    <w:rsid w:val="00992CB5"/>
    <w:rsid w:val="00992D4B"/>
    <w:rsid w:val="009932EE"/>
    <w:rsid w:val="009933EE"/>
    <w:rsid w:val="009936EF"/>
    <w:rsid w:val="00993724"/>
    <w:rsid w:val="00993BE0"/>
    <w:rsid w:val="00993C22"/>
    <w:rsid w:val="009940C9"/>
    <w:rsid w:val="00994189"/>
    <w:rsid w:val="009944D9"/>
    <w:rsid w:val="00995E75"/>
    <w:rsid w:val="009968A0"/>
    <w:rsid w:val="00996AB2"/>
    <w:rsid w:val="00996D32"/>
    <w:rsid w:val="00996D72"/>
    <w:rsid w:val="00997200"/>
    <w:rsid w:val="00997281"/>
    <w:rsid w:val="00997A0A"/>
    <w:rsid w:val="00997AA8"/>
    <w:rsid w:val="00997B86"/>
    <w:rsid w:val="009A0474"/>
    <w:rsid w:val="009A08AE"/>
    <w:rsid w:val="009A0CA4"/>
    <w:rsid w:val="009A137A"/>
    <w:rsid w:val="009A139A"/>
    <w:rsid w:val="009A15C4"/>
    <w:rsid w:val="009A170A"/>
    <w:rsid w:val="009A1758"/>
    <w:rsid w:val="009A1DD6"/>
    <w:rsid w:val="009A24F3"/>
    <w:rsid w:val="009A295B"/>
    <w:rsid w:val="009A33B0"/>
    <w:rsid w:val="009A39CB"/>
    <w:rsid w:val="009A3BE5"/>
    <w:rsid w:val="009A3F5A"/>
    <w:rsid w:val="009A408E"/>
    <w:rsid w:val="009A4131"/>
    <w:rsid w:val="009A44F0"/>
    <w:rsid w:val="009A4A79"/>
    <w:rsid w:val="009A512B"/>
    <w:rsid w:val="009A533D"/>
    <w:rsid w:val="009A5413"/>
    <w:rsid w:val="009A5730"/>
    <w:rsid w:val="009A57B5"/>
    <w:rsid w:val="009A597C"/>
    <w:rsid w:val="009A6147"/>
    <w:rsid w:val="009A61D1"/>
    <w:rsid w:val="009A633E"/>
    <w:rsid w:val="009A6533"/>
    <w:rsid w:val="009A6BD7"/>
    <w:rsid w:val="009A6C44"/>
    <w:rsid w:val="009A6D0A"/>
    <w:rsid w:val="009A6F34"/>
    <w:rsid w:val="009A6FBA"/>
    <w:rsid w:val="009A70DE"/>
    <w:rsid w:val="009A73B9"/>
    <w:rsid w:val="009B026E"/>
    <w:rsid w:val="009B0490"/>
    <w:rsid w:val="009B06DC"/>
    <w:rsid w:val="009B0D74"/>
    <w:rsid w:val="009B0DA5"/>
    <w:rsid w:val="009B1162"/>
    <w:rsid w:val="009B1C39"/>
    <w:rsid w:val="009B242F"/>
    <w:rsid w:val="009B335B"/>
    <w:rsid w:val="009B36FF"/>
    <w:rsid w:val="009B3862"/>
    <w:rsid w:val="009B395A"/>
    <w:rsid w:val="009B3AD9"/>
    <w:rsid w:val="009B4597"/>
    <w:rsid w:val="009B50E0"/>
    <w:rsid w:val="009B52A3"/>
    <w:rsid w:val="009B58C0"/>
    <w:rsid w:val="009B595D"/>
    <w:rsid w:val="009B5F7C"/>
    <w:rsid w:val="009B6752"/>
    <w:rsid w:val="009B751D"/>
    <w:rsid w:val="009B7554"/>
    <w:rsid w:val="009B77E1"/>
    <w:rsid w:val="009C02F5"/>
    <w:rsid w:val="009C0B50"/>
    <w:rsid w:val="009C0CE4"/>
    <w:rsid w:val="009C0F1D"/>
    <w:rsid w:val="009C1982"/>
    <w:rsid w:val="009C1C9E"/>
    <w:rsid w:val="009C2B03"/>
    <w:rsid w:val="009C2CD0"/>
    <w:rsid w:val="009C2DCF"/>
    <w:rsid w:val="009C302F"/>
    <w:rsid w:val="009C3290"/>
    <w:rsid w:val="009C32A5"/>
    <w:rsid w:val="009C34D7"/>
    <w:rsid w:val="009C36AD"/>
    <w:rsid w:val="009C3BCE"/>
    <w:rsid w:val="009C3E99"/>
    <w:rsid w:val="009C409D"/>
    <w:rsid w:val="009C4A0A"/>
    <w:rsid w:val="009C51C7"/>
    <w:rsid w:val="009C5848"/>
    <w:rsid w:val="009C635E"/>
    <w:rsid w:val="009C7094"/>
    <w:rsid w:val="009C72D7"/>
    <w:rsid w:val="009C7348"/>
    <w:rsid w:val="009C75CF"/>
    <w:rsid w:val="009D0D95"/>
    <w:rsid w:val="009D119E"/>
    <w:rsid w:val="009D12AF"/>
    <w:rsid w:val="009D157B"/>
    <w:rsid w:val="009D1F71"/>
    <w:rsid w:val="009D2177"/>
    <w:rsid w:val="009D2661"/>
    <w:rsid w:val="009D2E41"/>
    <w:rsid w:val="009D2EDE"/>
    <w:rsid w:val="009D3294"/>
    <w:rsid w:val="009D3884"/>
    <w:rsid w:val="009D3CF7"/>
    <w:rsid w:val="009D3E46"/>
    <w:rsid w:val="009D3F31"/>
    <w:rsid w:val="009D5029"/>
    <w:rsid w:val="009D50A6"/>
    <w:rsid w:val="009D5385"/>
    <w:rsid w:val="009D5427"/>
    <w:rsid w:val="009D55CE"/>
    <w:rsid w:val="009D5813"/>
    <w:rsid w:val="009D59CE"/>
    <w:rsid w:val="009D5D24"/>
    <w:rsid w:val="009D62CB"/>
    <w:rsid w:val="009D67EB"/>
    <w:rsid w:val="009D6C05"/>
    <w:rsid w:val="009D72D8"/>
    <w:rsid w:val="009D7865"/>
    <w:rsid w:val="009D7A81"/>
    <w:rsid w:val="009D7FDA"/>
    <w:rsid w:val="009E002E"/>
    <w:rsid w:val="009E029D"/>
    <w:rsid w:val="009E040D"/>
    <w:rsid w:val="009E0C8A"/>
    <w:rsid w:val="009E1A31"/>
    <w:rsid w:val="009E1AD4"/>
    <w:rsid w:val="009E27B5"/>
    <w:rsid w:val="009E2A81"/>
    <w:rsid w:val="009E2D9B"/>
    <w:rsid w:val="009E3A14"/>
    <w:rsid w:val="009E44EE"/>
    <w:rsid w:val="009E4A9B"/>
    <w:rsid w:val="009E5221"/>
    <w:rsid w:val="009E536A"/>
    <w:rsid w:val="009E59D2"/>
    <w:rsid w:val="009E5EEF"/>
    <w:rsid w:val="009E604A"/>
    <w:rsid w:val="009E6451"/>
    <w:rsid w:val="009E665A"/>
    <w:rsid w:val="009E692D"/>
    <w:rsid w:val="009E6D8E"/>
    <w:rsid w:val="009E6F37"/>
    <w:rsid w:val="009E7614"/>
    <w:rsid w:val="009E77BB"/>
    <w:rsid w:val="009E7874"/>
    <w:rsid w:val="009F083D"/>
    <w:rsid w:val="009F0C7A"/>
    <w:rsid w:val="009F0E87"/>
    <w:rsid w:val="009F1812"/>
    <w:rsid w:val="009F2024"/>
    <w:rsid w:val="009F23BE"/>
    <w:rsid w:val="009F2485"/>
    <w:rsid w:val="009F2D0D"/>
    <w:rsid w:val="009F33AE"/>
    <w:rsid w:val="009F3482"/>
    <w:rsid w:val="009F34EC"/>
    <w:rsid w:val="009F3908"/>
    <w:rsid w:val="009F47D6"/>
    <w:rsid w:val="009F5246"/>
    <w:rsid w:val="009F5939"/>
    <w:rsid w:val="009F649D"/>
    <w:rsid w:val="009F7A2C"/>
    <w:rsid w:val="009F7C3D"/>
    <w:rsid w:val="00A005D0"/>
    <w:rsid w:val="00A00EE4"/>
    <w:rsid w:val="00A01A14"/>
    <w:rsid w:val="00A0225C"/>
    <w:rsid w:val="00A02B23"/>
    <w:rsid w:val="00A02CCB"/>
    <w:rsid w:val="00A02D9E"/>
    <w:rsid w:val="00A0304E"/>
    <w:rsid w:val="00A03356"/>
    <w:rsid w:val="00A03D25"/>
    <w:rsid w:val="00A03DE1"/>
    <w:rsid w:val="00A041B4"/>
    <w:rsid w:val="00A04766"/>
    <w:rsid w:val="00A04A17"/>
    <w:rsid w:val="00A04BDA"/>
    <w:rsid w:val="00A056EB"/>
    <w:rsid w:val="00A057E3"/>
    <w:rsid w:val="00A05853"/>
    <w:rsid w:val="00A05FD5"/>
    <w:rsid w:val="00A0626E"/>
    <w:rsid w:val="00A066B5"/>
    <w:rsid w:val="00A06944"/>
    <w:rsid w:val="00A06C0A"/>
    <w:rsid w:val="00A06E92"/>
    <w:rsid w:val="00A071CA"/>
    <w:rsid w:val="00A072ED"/>
    <w:rsid w:val="00A07346"/>
    <w:rsid w:val="00A10507"/>
    <w:rsid w:val="00A10E43"/>
    <w:rsid w:val="00A110DA"/>
    <w:rsid w:val="00A1117F"/>
    <w:rsid w:val="00A11189"/>
    <w:rsid w:val="00A11E02"/>
    <w:rsid w:val="00A11EA3"/>
    <w:rsid w:val="00A11FDE"/>
    <w:rsid w:val="00A12597"/>
    <w:rsid w:val="00A1336D"/>
    <w:rsid w:val="00A137C5"/>
    <w:rsid w:val="00A138DD"/>
    <w:rsid w:val="00A13929"/>
    <w:rsid w:val="00A1397D"/>
    <w:rsid w:val="00A13982"/>
    <w:rsid w:val="00A13C50"/>
    <w:rsid w:val="00A13F83"/>
    <w:rsid w:val="00A140DA"/>
    <w:rsid w:val="00A14859"/>
    <w:rsid w:val="00A15E2B"/>
    <w:rsid w:val="00A1612F"/>
    <w:rsid w:val="00A168E6"/>
    <w:rsid w:val="00A16919"/>
    <w:rsid w:val="00A16BA2"/>
    <w:rsid w:val="00A16CC2"/>
    <w:rsid w:val="00A1759B"/>
    <w:rsid w:val="00A17F66"/>
    <w:rsid w:val="00A17F76"/>
    <w:rsid w:val="00A202F1"/>
    <w:rsid w:val="00A2092B"/>
    <w:rsid w:val="00A20B07"/>
    <w:rsid w:val="00A20F72"/>
    <w:rsid w:val="00A20FDE"/>
    <w:rsid w:val="00A213EA"/>
    <w:rsid w:val="00A21703"/>
    <w:rsid w:val="00A22138"/>
    <w:rsid w:val="00A225CE"/>
    <w:rsid w:val="00A22BCC"/>
    <w:rsid w:val="00A22EA5"/>
    <w:rsid w:val="00A234CB"/>
    <w:rsid w:val="00A239E5"/>
    <w:rsid w:val="00A23AE4"/>
    <w:rsid w:val="00A2420F"/>
    <w:rsid w:val="00A24545"/>
    <w:rsid w:val="00A249F4"/>
    <w:rsid w:val="00A252C0"/>
    <w:rsid w:val="00A25317"/>
    <w:rsid w:val="00A2538B"/>
    <w:rsid w:val="00A2554A"/>
    <w:rsid w:val="00A26510"/>
    <w:rsid w:val="00A26B04"/>
    <w:rsid w:val="00A2714E"/>
    <w:rsid w:val="00A271E2"/>
    <w:rsid w:val="00A2768E"/>
    <w:rsid w:val="00A27C9A"/>
    <w:rsid w:val="00A27F03"/>
    <w:rsid w:val="00A3072E"/>
    <w:rsid w:val="00A30F11"/>
    <w:rsid w:val="00A31CD4"/>
    <w:rsid w:val="00A31CF9"/>
    <w:rsid w:val="00A31F02"/>
    <w:rsid w:val="00A31FB6"/>
    <w:rsid w:val="00A3201F"/>
    <w:rsid w:val="00A3406B"/>
    <w:rsid w:val="00A348E8"/>
    <w:rsid w:val="00A35160"/>
    <w:rsid w:val="00A35332"/>
    <w:rsid w:val="00A35B8E"/>
    <w:rsid w:val="00A36244"/>
    <w:rsid w:val="00A36549"/>
    <w:rsid w:val="00A36831"/>
    <w:rsid w:val="00A36AF2"/>
    <w:rsid w:val="00A36F3A"/>
    <w:rsid w:val="00A37216"/>
    <w:rsid w:val="00A3721A"/>
    <w:rsid w:val="00A40221"/>
    <w:rsid w:val="00A409F3"/>
    <w:rsid w:val="00A41916"/>
    <w:rsid w:val="00A41F31"/>
    <w:rsid w:val="00A422B5"/>
    <w:rsid w:val="00A43213"/>
    <w:rsid w:val="00A4373D"/>
    <w:rsid w:val="00A43B93"/>
    <w:rsid w:val="00A440F8"/>
    <w:rsid w:val="00A45979"/>
    <w:rsid w:val="00A45AD4"/>
    <w:rsid w:val="00A46106"/>
    <w:rsid w:val="00A4626C"/>
    <w:rsid w:val="00A46350"/>
    <w:rsid w:val="00A4662C"/>
    <w:rsid w:val="00A47339"/>
    <w:rsid w:val="00A4781E"/>
    <w:rsid w:val="00A500A5"/>
    <w:rsid w:val="00A50545"/>
    <w:rsid w:val="00A50C78"/>
    <w:rsid w:val="00A50DB7"/>
    <w:rsid w:val="00A50DEF"/>
    <w:rsid w:val="00A50F5B"/>
    <w:rsid w:val="00A51756"/>
    <w:rsid w:val="00A518EF"/>
    <w:rsid w:val="00A51BF5"/>
    <w:rsid w:val="00A52357"/>
    <w:rsid w:val="00A52515"/>
    <w:rsid w:val="00A527B9"/>
    <w:rsid w:val="00A5289B"/>
    <w:rsid w:val="00A52AA1"/>
    <w:rsid w:val="00A52CC9"/>
    <w:rsid w:val="00A533FA"/>
    <w:rsid w:val="00A5387C"/>
    <w:rsid w:val="00A5392D"/>
    <w:rsid w:val="00A53DD4"/>
    <w:rsid w:val="00A5452D"/>
    <w:rsid w:val="00A54761"/>
    <w:rsid w:val="00A5479B"/>
    <w:rsid w:val="00A54FC0"/>
    <w:rsid w:val="00A55482"/>
    <w:rsid w:val="00A558D3"/>
    <w:rsid w:val="00A55B05"/>
    <w:rsid w:val="00A55EAB"/>
    <w:rsid w:val="00A5602B"/>
    <w:rsid w:val="00A564FE"/>
    <w:rsid w:val="00A56518"/>
    <w:rsid w:val="00A56966"/>
    <w:rsid w:val="00A56A9F"/>
    <w:rsid w:val="00A5706E"/>
    <w:rsid w:val="00A57089"/>
    <w:rsid w:val="00A57729"/>
    <w:rsid w:val="00A578FA"/>
    <w:rsid w:val="00A57E93"/>
    <w:rsid w:val="00A60556"/>
    <w:rsid w:val="00A6057C"/>
    <w:rsid w:val="00A60EAD"/>
    <w:rsid w:val="00A60F73"/>
    <w:rsid w:val="00A6139F"/>
    <w:rsid w:val="00A615D8"/>
    <w:rsid w:val="00A616E0"/>
    <w:rsid w:val="00A61F17"/>
    <w:rsid w:val="00A62225"/>
    <w:rsid w:val="00A62733"/>
    <w:rsid w:val="00A6296B"/>
    <w:rsid w:val="00A62AD1"/>
    <w:rsid w:val="00A62B8B"/>
    <w:rsid w:val="00A62BA0"/>
    <w:rsid w:val="00A6310F"/>
    <w:rsid w:val="00A632E0"/>
    <w:rsid w:val="00A63E45"/>
    <w:rsid w:val="00A6451D"/>
    <w:rsid w:val="00A657B7"/>
    <w:rsid w:val="00A657E8"/>
    <w:rsid w:val="00A66B01"/>
    <w:rsid w:val="00A67D62"/>
    <w:rsid w:val="00A703E4"/>
    <w:rsid w:val="00A705FF"/>
    <w:rsid w:val="00A70845"/>
    <w:rsid w:val="00A70AFB"/>
    <w:rsid w:val="00A70D36"/>
    <w:rsid w:val="00A712C9"/>
    <w:rsid w:val="00A713D5"/>
    <w:rsid w:val="00A716C9"/>
    <w:rsid w:val="00A71C02"/>
    <w:rsid w:val="00A72184"/>
    <w:rsid w:val="00A722AE"/>
    <w:rsid w:val="00A73BCC"/>
    <w:rsid w:val="00A73E6A"/>
    <w:rsid w:val="00A74283"/>
    <w:rsid w:val="00A745F4"/>
    <w:rsid w:val="00A74849"/>
    <w:rsid w:val="00A74D40"/>
    <w:rsid w:val="00A75075"/>
    <w:rsid w:val="00A75335"/>
    <w:rsid w:val="00A756FE"/>
    <w:rsid w:val="00A75A6A"/>
    <w:rsid w:val="00A75BE4"/>
    <w:rsid w:val="00A75D9C"/>
    <w:rsid w:val="00A7662A"/>
    <w:rsid w:val="00A76869"/>
    <w:rsid w:val="00A76C5A"/>
    <w:rsid w:val="00A76C65"/>
    <w:rsid w:val="00A76CDF"/>
    <w:rsid w:val="00A76E09"/>
    <w:rsid w:val="00A76EA3"/>
    <w:rsid w:val="00A77352"/>
    <w:rsid w:val="00A77F10"/>
    <w:rsid w:val="00A80360"/>
    <w:rsid w:val="00A80ACF"/>
    <w:rsid w:val="00A80C2B"/>
    <w:rsid w:val="00A80DEB"/>
    <w:rsid w:val="00A8116D"/>
    <w:rsid w:val="00A81B92"/>
    <w:rsid w:val="00A82240"/>
    <w:rsid w:val="00A823F1"/>
    <w:rsid w:val="00A8248C"/>
    <w:rsid w:val="00A82FD2"/>
    <w:rsid w:val="00A83037"/>
    <w:rsid w:val="00A83524"/>
    <w:rsid w:val="00A83765"/>
    <w:rsid w:val="00A83DDF"/>
    <w:rsid w:val="00A8421B"/>
    <w:rsid w:val="00A84469"/>
    <w:rsid w:val="00A84B31"/>
    <w:rsid w:val="00A84C42"/>
    <w:rsid w:val="00A84ED2"/>
    <w:rsid w:val="00A84F95"/>
    <w:rsid w:val="00A85636"/>
    <w:rsid w:val="00A85BD8"/>
    <w:rsid w:val="00A8605A"/>
    <w:rsid w:val="00A86F7A"/>
    <w:rsid w:val="00A8742C"/>
    <w:rsid w:val="00A87C83"/>
    <w:rsid w:val="00A87CF8"/>
    <w:rsid w:val="00A9011B"/>
    <w:rsid w:val="00A90291"/>
    <w:rsid w:val="00A9062C"/>
    <w:rsid w:val="00A906ED"/>
    <w:rsid w:val="00A90987"/>
    <w:rsid w:val="00A9098C"/>
    <w:rsid w:val="00A91060"/>
    <w:rsid w:val="00A9124A"/>
    <w:rsid w:val="00A91871"/>
    <w:rsid w:val="00A91D48"/>
    <w:rsid w:val="00A924D5"/>
    <w:rsid w:val="00A929EB"/>
    <w:rsid w:val="00A93627"/>
    <w:rsid w:val="00A93A52"/>
    <w:rsid w:val="00A94006"/>
    <w:rsid w:val="00A94165"/>
    <w:rsid w:val="00A943C6"/>
    <w:rsid w:val="00A94857"/>
    <w:rsid w:val="00A9524A"/>
    <w:rsid w:val="00A96BCC"/>
    <w:rsid w:val="00A96C7A"/>
    <w:rsid w:val="00A97250"/>
    <w:rsid w:val="00A976BF"/>
    <w:rsid w:val="00A97869"/>
    <w:rsid w:val="00A97932"/>
    <w:rsid w:val="00A979D4"/>
    <w:rsid w:val="00A97D64"/>
    <w:rsid w:val="00AA0972"/>
    <w:rsid w:val="00AA1685"/>
    <w:rsid w:val="00AA18D0"/>
    <w:rsid w:val="00AA1A27"/>
    <w:rsid w:val="00AA1B91"/>
    <w:rsid w:val="00AA1BCB"/>
    <w:rsid w:val="00AA1C03"/>
    <w:rsid w:val="00AA1C7F"/>
    <w:rsid w:val="00AA1E3C"/>
    <w:rsid w:val="00AA1FFB"/>
    <w:rsid w:val="00AA2416"/>
    <w:rsid w:val="00AA2470"/>
    <w:rsid w:val="00AA2638"/>
    <w:rsid w:val="00AA3206"/>
    <w:rsid w:val="00AA3552"/>
    <w:rsid w:val="00AA3EDF"/>
    <w:rsid w:val="00AA4069"/>
    <w:rsid w:val="00AA41F3"/>
    <w:rsid w:val="00AA467A"/>
    <w:rsid w:val="00AA46F1"/>
    <w:rsid w:val="00AA4A7D"/>
    <w:rsid w:val="00AA4CF5"/>
    <w:rsid w:val="00AA4FF5"/>
    <w:rsid w:val="00AA53FF"/>
    <w:rsid w:val="00AA59E0"/>
    <w:rsid w:val="00AA5F48"/>
    <w:rsid w:val="00AA63EE"/>
    <w:rsid w:val="00AA6D8E"/>
    <w:rsid w:val="00AA6EEA"/>
    <w:rsid w:val="00AA6FE2"/>
    <w:rsid w:val="00AA7281"/>
    <w:rsid w:val="00AA736C"/>
    <w:rsid w:val="00AA7B91"/>
    <w:rsid w:val="00AB04DC"/>
    <w:rsid w:val="00AB0C8C"/>
    <w:rsid w:val="00AB147C"/>
    <w:rsid w:val="00AB15F5"/>
    <w:rsid w:val="00AB19D4"/>
    <w:rsid w:val="00AB210D"/>
    <w:rsid w:val="00AB24FA"/>
    <w:rsid w:val="00AB2EB5"/>
    <w:rsid w:val="00AB3107"/>
    <w:rsid w:val="00AB3140"/>
    <w:rsid w:val="00AB355A"/>
    <w:rsid w:val="00AB3787"/>
    <w:rsid w:val="00AB3875"/>
    <w:rsid w:val="00AB3CE4"/>
    <w:rsid w:val="00AB406D"/>
    <w:rsid w:val="00AB51FE"/>
    <w:rsid w:val="00AB5312"/>
    <w:rsid w:val="00AB5676"/>
    <w:rsid w:val="00AB58BD"/>
    <w:rsid w:val="00AB6589"/>
    <w:rsid w:val="00AB6CFC"/>
    <w:rsid w:val="00AB7107"/>
    <w:rsid w:val="00AB7129"/>
    <w:rsid w:val="00AB7353"/>
    <w:rsid w:val="00AB736D"/>
    <w:rsid w:val="00AB76C3"/>
    <w:rsid w:val="00AB7AE7"/>
    <w:rsid w:val="00AB7FFB"/>
    <w:rsid w:val="00AC01A1"/>
    <w:rsid w:val="00AC0614"/>
    <w:rsid w:val="00AC071B"/>
    <w:rsid w:val="00AC086A"/>
    <w:rsid w:val="00AC096A"/>
    <w:rsid w:val="00AC0A41"/>
    <w:rsid w:val="00AC0B6A"/>
    <w:rsid w:val="00AC139E"/>
    <w:rsid w:val="00AC180D"/>
    <w:rsid w:val="00AC1A29"/>
    <w:rsid w:val="00AC2944"/>
    <w:rsid w:val="00AC31FF"/>
    <w:rsid w:val="00AC35E0"/>
    <w:rsid w:val="00AC3B5B"/>
    <w:rsid w:val="00AC3F87"/>
    <w:rsid w:val="00AC4239"/>
    <w:rsid w:val="00AC49C2"/>
    <w:rsid w:val="00AC4B20"/>
    <w:rsid w:val="00AC4CCF"/>
    <w:rsid w:val="00AC5AE9"/>
    <w:rsid w:val="00AC65A6"/>
    <w:rsid w:val="00AC6FD0"/>
    <w:rsid w:val="00AC7BA4"/>
    <w:rsid w:val="00AC7FD9"/>
    <w:rsid w:val="00AD0033"/>
    <w:rsid w:val="00AD011A"/>
    <w:rsid w:val="00AD057E"/>
    <w:rsid w:val="00AD0E96"/>
    <w:rsid w:val="00AD12F4"/>
    <w:rsid w:val="00AD19A1"/>
    <w:rsid w:val="00AD20B9"/>
    <w:rsid w:val="00AD26E4"/>
    <w:rsid w:val="00AD2D89"/>
    <w:rsid w:val="00AD2EA9"/>
    <w:rsid w:val="00AD3239"/>
    <w:rsid w:val="00AD3278"/>
    <w:rsid w:val="00AD334A"/>
    <w:rsid w:val="00AD3A38"/>
    <w:rsid w:val="00AD49DF"/>
    <w:rsid w:val="00AD4D72"/>
    <w:rsid w:val="00AD54AE"/>
    <w:rsid w:val="00AD54D3"/>
    <w:rsid w:val="00AD5F23"/>
    <w:rsid w:val="00AD694B"/>
    <w:rsid w:val="00AD6D51"/>
    <w:rsid w:val="00AD7393"/>
    <w:rsid w:val="00AD77E2"/>
    <w:rsid w:val="00AD7EAF"/>
    <w:rsid w:val="00AD7F64"/>
    <w:rsid w:val="00AE0698"/>
    <w:rsid w:val="00AE0EE4"/>
    <w:rsid w:val="00AE0F68"/>
    <w:rsid w:val="00AE0FCA"/>
    <w:rsid w:val="00AE0FF6"/>
    <w:rsid w:val="00AE10D1"/>
    <w:rsid w:val="00AE1590"/>
    <w:rsid w:val="00AE29F2"/>
    <w:rsid w:val="00AE2A37"/>
    <w:rsid w:val="00AE2AE5"/>
    <w:rsid w:val="00AE3407"/>
    <w:rsid w:val="00AE3C47"/>
    <w:rsid w:val="00AE3CD9"/>
    <w:rsid w:val="00AE401C"/>
    <w:rsid w:val="00AE42B6"/>
    <w:rsid w:val="00AE491E"/>
    <w:rsid w:val="00AE5F9D"/>
    <w:rsid w:val="00AE5FFC"/>
    <w:rsid w:val="00AE6B66"/>
    <w:rsid w:val="00AE6D3E"/>
    <w:rsid w:val="00AE771D"/>
    <w:rsid w:val="00AF0084"/>
    <w:rsid w:val="00AF016D"/>
    <w:rsid w:val="00AF05CB"/>
    <w:rsid w:val="00AF0DFB"/>
    <w:rsid w:val="00AF101B"/>
    <w:rsid w:val="00AF1205"/>
    <w:rsid w:val="00AF13B6"/>
    <w:rsid w:val="00AF15F3"/>
    <w:rsid w:val="00AF1732"/>
    <w:rsid w:val="00AF1BF8"/>
    <w:rsid w:val="00AF1CA7"/>
    <w:rsid w:val="00AF1D51"/>
    <w:rsid w:val="00AF247F"/>
    <w:rsid w:val="00AF3CF3"/>
    <w:rsid w:val="00AF3E68"/>
    <w:rsid w:val="00AF5693"/>
    <w:rsid w:val="00AF5AAC"/>
    <w:rsid w:val="00AF5C26"/>
    <w:rsid w:val="00AF6613"/>
    <w:rsid w:val="00AF69E3"/>
    <w:rsid w:val="00AF6F81"/>
    <w:rsid w:val="00AF6FCF"/>
    <w:rsid w:val="00AF761F"/>
    <w:rsid w:val="00AF79C6"/>
    <w:rsid w:val="00AF7DB3"/>
    <w:rsid w:val="00AF7EA0"/>
    <w:rsid w:val="00B000E8"/>
    <w:rsid w:val="00B0011D"/>
    <w:rsid w:val="00B00342"/>
    <w:rsid w:val="00B00B5A"/>
    <w:rsid w:val="00B00C15"/>
    <w:rsid w:val="00B014D9"/>
    <w:rsid w:val="00B01E11"/>
    <w:rsid w:val="00B01E55"/>
    <w:rsid w:val="00B020EB"/>
    <w:rsid w:val="00B026F4"/>
    <w:rsid w:val="00B028FF"/>
    <w:rsid w:val="00B02B29"/>
    <w:rsid w:val="00B03F39"/>
    <w:rsid w:val="00B05204"/>
    <w:rsid w:val="00B05218"/>
    <w:rsid w:val="00B0529E"/>
    <w:rsid w:val="00B0542E"/>
    <w:rsid w:val="00B05730"/>
    <w:rsid w:val="00B05C93"/>
    <w:rsid w:val="00B05C94"/>
    <w:rsid w:val="00B05CFD"/>
    <w:rsid w:val="00B05DCF"/>
    <w:rsid w:val="00B06071"/>
    <w:rsid w:val="00B06CE3"/>
    <w:rsid w:val="00B0725A"/>
    <w:rsid w:val="00B074DE"/>
    <w:rsid w:val="00B078C2"/>
    <w:rsid w:val="00B07E58"/>
    <w:rsid w:val="00B10039"/>
    <w:rsid w:val="00B10115"/>
    <w:rsid w:val="00B10FFB"/>
    <w:rsid w:val="00B11583"/>
    <w:rsid w:val="00B115C1"/>
    <w:rsid w:val="00B11952"/>
    <w:rsid w:val="00B11CE0"/>
    <w:rsid w:val="00B11D49"/>
    <w:rsid w:val="00B12A54"/>
    <w:rsid w:val="00B12B5A"/>
    <w:rsid w:val="00B13705"/>
    <w:rsid w:val="00B13F14"/>
    <w:rsid w:val="00B141B0"/>
    <w:rsid w:val="00B15F0B"/>
    <w:rsid w:val="00B15F33"/>
    <w:rsid w:val="00B16460"/>
    <w:rsid w:val="00B16462"/>
    <w:rsid w:val="00B1650E"/>
    <w:rsid w:val="00B16996"/>
    <w:rsid w:val="00B16F3C"/>
    <w:rsid w:val="00B20568"/>
    <w:rsid w:val="00B2074A"/>
    <w:rsid w:val="00B211A5"/>
    <w:rsid w:val="00B2145F"/>
    <w:rsid w:val="00B22104"/>
    <w:rsid w:val="00B2228C"/>
    <w:rsid w:val="00B223F9"/>
    <w:rsid w:val="00B22701"/>
    <w:rsid w:val="00B23234"/>
    <w:rsid w:val="00B232FA"/>
    <w:rsid w:val="00B237A4"/>
    <w:rsid w:val="00B23F37"/>
    <w:rsid w:val="00B245CE"/>
    <w:rsid w:val="00B254FD"/>
    <w:rsid w:val="00B256EF"/>
    <w:rsid w:val="00B25993"/>
    <w:rsid w:val="00B25CA6"/>
    <w:rsid w:val="00B25DF7"/>
    <w:rsid w:val="00B26285"/>
    <w:rsid w:val="00B26701"/>
    <w:rsid w:val="00B26B58"/>
    <w:rsid w:val="00B26D29"/>
    <w:rsid w:val="00B27074"/>
    <w:rsid w:val="00B2740D"/>
    <w:rsid w:val="00B27473"/>
    <w:rsid w:val="00B2770E"/>
    <w:rsid w:val="00B277F7"/>
    <w:rsid w:val="00B3048F"/>
    <w:rsid w:val="00B3148C"/>
    <w:rsid w:val="00B3161B"/>
    <w:rsid w:val="00B316B9"/>
    <w:rsid w:val="00B31ABF"/>
    <w:rsid w:val="00B31B71"/>
    <w:rsid w:val="00B31EF8"/>
    <w:rsid w:val="00B32356"/>
    <w:rsid w:val="00B323D2"/>
    <w:rsid w:val="00B32872"/>
    <w:rsid w:val="00B32B91"/>
    <w:rsid w:val="00B32E45"/>
    <w:rsid w:val="00B333F6"/>
    <w:rsid w:val="00B33D07"/>
    <w:rsid w:val="00B33E35"/>
    <w:rsid w:val="00B33FCA"/>
    <w:rsid w:val="00B34030"/>
    <w:rsid w:val="00B343B0"/>
    <w:rsid w:val="00B3484E"/>
    <w:rsid w:val="00B34EE4"/>
    <w:rsid w:val="00B3592A"/>
    <w:rsid w:val="00B35E21"/>
    <w:rsid w:val="00B35EC0"/>
    <w:rsid w:val="00B36963"/>
    <w:rsid w:val="00B36A29"/>
    <w:rsid w:val="00B375E8"/>
    <w:rsid w:val="00B3795B"/>
    <w:rsid w:val="00B37C50"/>
    <w:rsid w:val="00B37E06"/>
    <w:rsid w:val="00B4070D"/>
    <w:rsid w:val="00B40825"/>
    <w:rsid w:val="00B40CCF"/>
    <w:rsid w:val="00B414FC"/>
    <w:rsid w:val="00B41837"/>
    <w:rsid w:val="00B421B1"/>
    <w:rsid w:val="00B42A87"/>
    <w:rsid w:val="00B42AE9"/>
    <w:rsid w:val="00B42E7C"/>
    <w:rsid w:val="00B431C6"/>
    <w:rsid w:val="00B432E8"/>
    <w:rsid w:val="00B43456"/>
    <w:rsid w:val="00B43D9B"/>
    <w:rsid w:val="00B440B8"/>
    <w:rsid w:val="00B4416A"/>
    <w:rsid w:val="00B44404"/>
    <w:rsid w:val="00B44C17"/>
    <w:rsid w:val="00B44DC5"/>
    <w:rsid w:val="00B453AB"/>
    <w:rsid w:val="00B4565E"/>
    <w:rsid w:val="00B457FE"/>
    <w:rsid w:val="00B4586C"/>
    <w:rsid w:val="00B45B4F"/>
    <w:rsid w:val="00B460B2"/>
    <w:rsid w:val="00B46286"/>
    <w:rsid w:val="00B46D25"/>
    <w:rsid w:val="00B4728C"/>
    <w:rsid w:val="00B477F9"/>
    <w:rsid w:val="00B479DE"/>
    <w:rsid w:val="00B47DDF"/>
    <w:rsid w:val="00B47E08"/>
    <w:rsid w:val="00B507FE"/>
    <w:rsid w:val="00B5107C"/>
    <w:rsid w:val="00B514B6"/>
    <w:rsid w:val="00B51D71"/>
    <w:rsid w:val="00B51F7E"/>
    <w:rsid w:val="00B5209B"/>
    <w:rsid w:val="00B52318"/>
    <w:rsid w:val="00B54462"/>
    <w:rsid w:val="00B54BE9"/>
    <w:rsid w:val="00B54FE4"/>
    <w:rsid w:val="00B55154"/>
    <w:rsid w:val="00B55239"/>
    <w:rsid w:val="00B554B5"/>
    <w:rsid w:val="00B555E0"/>
    <w:rsid w:val="00B558ED"/>
    <w:rsid w:val="00B5592E"/>
    <w:rsid w:val="00B55FF3"/>
    <w:rsid w:val="00B55FF5"/>
    <w:rsid w:val="00B56B55"/>
    <w:rsid w:val="00B56E34"/>
    <w:rsid w:val="00B570C9"/>
    <w:rsid w:val="00B57495"/>
    <w:rsid w:val="00B57581"/>
    <w:rsid w:val="00B57DD9"/>
    <w:rsid w:val="00B6022C"/>
    <w:rsid w:val="00B6034F"/>
    <w:rsid w:val="00B606A6"/>
    <w:rsid w:val="00B60E8F"/>
    <w:rsid w:val="00B60F40"/>
    <w:rsid w:val="00B610BA"/>
    <w:rsid w:val="00B6120E"/>
    <w:rsid w:val="00B6248B"/>
    <w:rsid w:val="00B627E6"/>
    <w:rsid w:val="00B629AC"/>
    <w:rsid w:val="00B639E5"/>
    <w:rsid w:val="00B63AD6"/>
    <w:rsid w:val="00B63DAB"/>
    <w:rsid w:val="00B6462B"/>
    <w:rsid w:val="00B64CB0"/>
    <w:rsid w:val="00B64D33"/>
    <w:rsid w:val="00B64EAC"/>
    <w:rsid w:val="00B650ED"/>
    <w:rsid w:val="00B65463"/>
    <w:rsid w:val="00B65B04"/>
    <w:rsid w:val="00B65E47"/>
    <w:rsid w:val="00B660B5"/>
    <w:rsid w:val="00B6685B"/>
    <w:rsid w:val="00B66E3E"/>
    <w:rsid w:val="00B67268"/>
    <w:rsid w:val="00B6726F"/>
    <w:rsid w:val="00B67BBF"/>
    <w:rsid w:val="00B67CCE"/>
    <w:rsid w:val="00B700BB"/>
    <w:rsid w:val="00B70265"/>
    <w:rsid w:val="00B70A58"/>
    <w:rsid w:val="00B70D10"/>
    <w:rsid w:val="00B71013"/>
    <w:rsid w:val="00B71DDA"/>
    <w:rsid w:val="00B7213C"/>
    <w:rsid w:val="00B723D6"/>
    <w:rsid w:val="00B72514"/>
    <w:rsid w:val="00B72A8F"/>
    <w:rsid w:val="00B72C11"/>
    <w:rsid w:val="00B72EA6"/>
    <w:rsid w:val="00B72EF3"/>
    <w:rsid w:val="00B72EFF"/>
    <w:rsid w:val="00B7305E"/>
    <w:rsid w:val="00B73ABB"/>
    <w:rsid w:val="00B742A9"/>
    <w:rsid w:val="00B7496E"/>
    <w:rsid w:val="00B74B27"/>
    <w:rsid w:val="00B74B90"/>
    <w:rsid w:val="00B74E6D"/>
    <w:rsid w:val="00B74F84"/>
    <w:rsid w:val="00B755FA"/>
    <w:rsid w:val="00B75680"/>
    <w:rsid w:val="00B75C16"/>
    <w:rsid w:val="00B75DCA"/>
    <w:rsid w:val="00B75E52"/>
    <w:rsid w:val="00B76352"/>
    <w:rsid w:val="00B76C30"/>
    <w:rsid w:val="00B76FBE"/>
    <w:rsid w:val="00B772C3"/>
    <w:rsid w:val="00B775D3"/>
    <w:rsid w:val="00B77AAD"/>
    <w:rsid w:val="00B77B7B"/>
    <w:rsid w:val="00B8103F"/>
    <w:rsid w:val="00B810DD"/>
    <w:rsid w:val="00B81F6E"/>
    <w:rsid w:val="00B81FAE"/>
    <w:rsid w:val="00B82164"/>
    <w:rsid w:val="00B821ED"/>
    <w:rsid w:val="00B824E7"/>
    <w:rsid w:val="00B826D8"/>
    <w:rsid w:val="00B82B4C"/>
    <w:rsid w:val="00B82DC3"/>
    <w:rsid w:val="00B82DD4"/>
    <w:rsid w:val="00B82EA2"/>
    <w:rsid w:val="00B831D1"/>
    <w:rsid w:val="00B83239"/>
    <w:rsid w:val="00B83480"/>
    <w:rsid w:val="00B835A7"/>
    <w:rsid w:val="00B836CB"/>
    <w:rsid w:val="00B83E0A"/>
    <w:rsid w:val="00B84AE7"/>
    <w:rsid w:val="00B85042"/>
    <w:rsid w:val="00B850AA"/>
    <w:rsid w:val="00B85460"/>
    <w:rsid w:val="00B85B9F"/>
    <w:rsid w:val="00B85CC2"/>
    <w:rsid w:val="00B85D20"/>
    <w:rsid w:val="00B86622"/>
    <w:rsid w:val="00B86C5E"/>
    <w:rsid w:val="00B86D9A"/>
    <w:rsid w:val="00B86E92"/>
    <w:rsid w:val="00B86F2F"/>
    <w:rsid w:val="00B876BE"/>
    <w:rsid w:val="00B87BBB"/>
    <w:rsid w:val="00B87EFA"/>
    <w:rsid w:val="00B90963"/>
    <w:rsid w:val="00B90A04"/>
    <w:rsid w:val="00B90A05"/>
    <w:rsid w:val="00B90A72"/>
    <w:rsid w:val="00B90CB3"/>
    <w:rsid w:val="00B9116C"/>
    <w:rsid w:val="00B91177"/>
    <w:rsid w:val="00B9288F"/>
    <w:rsid w:val="00B9296F"/>
    <w:rsid w:val="00B92CCD"/>
    <w:rsid w:val="00B9333C"/>
    <w:rsid w:val="00B935EC"/>
    <w:rsid w:val="00B93628"/>
    <w:rsid w:val="00B9376B"/>
    <w:rsid w:val="00B93B7C"/>
    <w:rsid w:val="00B93E71"/>
    <w:rsid w:val="00B9428E"/>
    <w:rsid w:val="00B944E8"/>
    <w:rsid w:val="00B95154"/>
    <w:rsid w:val="00B95A78"/>
    <w:rsid w:val="00B9604A"/>
    <w:rsid w:val="00B9604C"/>
    <w:rsid w:val="00B96978"/>
    <w:rsid w:val="00B96BA3"/>
    <w:rsid w:val="00B96DE6"/>
    <w:rsid w:val="00B9760A"/>
    <w:rsid w:val="00BA09C6"/>
    <w:rsid w:val="00BA0A62"/>
    <w:rsid w:val="00BA0C67"/>
    <w:rsid w:val="00BA0CB1"/>
    <w:rsid w:val="00BA135C"/>
    <w:rsid w:val="00BA1BDE"/>
    <w:rsid w:val="00BA1C4E"/>
    <w:rsid w:val="00BA20E1"/>
    <w:rsid w:val="00BA24DD"/>
    <w:rsid w:val="00BA27BF"/>
    <w:rsid w:val="00BA2DA4"/>
    <w:rsid w:val="00BA32E0"/>
    <w:rsid w:val="00BA35D4"/>
    <w:rsid w:val="00BA4399"/>
    <w:rsid w:val="00BA4540"/>
    <w:rsid w:val="00BA4597"/>
    <w:rsid w:val="00BA575D"/>
    <w:rsid w:val="00BA5AA0"/>
    <w:rsid w:val="00BA6237"/>
    <w:rsid w:val="00BA632D"/>
    <w:rsid w:val="00BA63A8"/>
    <w:rsid w:val="00BA659F"/>
    <w:rsid w:val="00BA6FF1"/>
    <w:rsid w:val="00BA7068"/>
    <w:rsid w:val="00BA73D6"/>
    <w:rsid w:val="00BA7E1D"/>
    <w:rsid w:val="00BB1159"/>
    <w:rsid w:val="00BB1450"/>
    <w:rsid w:val="00BB1853"/>
    <w:rsid w:val="00BB1A35"/>
    <w:rsid w:val="00BB1DDA"/>
    <w:rsid w:val="00BB22A5"/>
    <w:rsid w:val="00BB2A63"/>
    <w:rsid w:val="00BB2AC9"/>
    <w:rsid w:val="00BB32A9"/>
    <w:rsid w:val="00BB359C"/>
    <w:rsid w:val="00BB35B3"/>
    <w:rsid w:val="00BB3A09"/>
    <w:rsid w:val="00BB49B2"/>
    <w:rsid w:val="00BB4FCA"/>
    <w:rsid w:val="00BB4FDA"/>
    <w:rsid w:val="00BB5EE2"/>
    <w:rsid w:val="00BB62E2"/>
    <w:rsid w:val="00BB6357"/>
    <w:rsid w:val="00BB6CE2"/>
    <w:rsid w:val="00BB7B7F"/>
    <w:rsid w:val="00BB7C16"/>
    <w:rsid w:val="00BB7EBE"/>
    <w:rsid w:val="00BB7F66"/>
    <w:rsid w:val="00BC0CFF"/>
    <w:rsid w:val="00BC1484"/>
    <w:rsid w:val="00BC15BA"/>
    <w:rsid w:val="00BC1B48"/>
    <w:rsid w:val="00BC1D58"/>
    <w:rsid w:val="00BC20E8"/>
    <w:rsid w:val="00BC220A"/>
    <w:rsid w:val="00BC33F6"/>
    <w:rsid w:val="00BC3B70"/>
    <w:rsid w:val="00BC45D1"/>
    <w:rsid w:val="00BC46FA"/>
    <w:rsid w:val="00BC477A"/>
    <w:rsid w:val="00BC49B7"/>
    <w:rsid w:val="00BC4B08"/>
    <w:rsid w:val="00BC4D1E"/>
    <w:rsid w:val="00BC5472"/>
    <w:rsid w:val="00BC5A2B"/>
    <w:rsid w:val="00BC5C75"/>
    <w:rsid w:val="00BC618A"/>
    <w:rsid w:val="00BC656D"/>
    <w:rsid w:val="00BC6654"/>
    <w:rsid w:val="00BC6C52"/>
    <w:rsid w:val="00BC6DCE"/>
    <w:rsid w:val="00BC720C"/>
    <w:rsid w:val="00BC7632"/>
    <w:rsid w:val="00BD00C4"/>
    <w:rsid w:val="00BD01AB"/>
    <w:rsid w:val="00BD049A"/>
    <w:rsid w:val="00BD0904"/>
    <w:rsid w:val="00BD0F25"/>
    <w:rsid w:val="00BD12FE"/>
    <w:rsid w:val="00BD1D52"/>
    <w:rsid w:val="00BD23BB"/>
    <w:rsid w:val="00BD2774"/>
    <w:rsid w:val="00BD414E"/>
    <w:rsid w:val="00BD4287"/>
    <w:rsid w:val="00BD432C"/>
    <w:rsid w:val="00BD4849"/>
    <w:rsid w:val="00BD49C9"/>
    <w:rsid w:val="00BD51A2"/>
    <w:rsid w:val="00BD6008"/>
    <w:rsid w:val="00BD6115"/>
    <w:rsid w:val="00BD6395"/>
    <w:rsid w:val="00BD6442"/>
    <w:rsid w:val="00BD6C4B"/>
    <w:rsid w:val="00BD713C"/>
    <w:rsid w:val="00BD7B5F"/>
    <w:rsid w:val="00BE051C"/>
    <w:rsid w:val="00BE0967"/>
    <w:rsid w:val="00BE0C78"/>
    <w:rsid w:val="00BE0DFF"/>
    <w:rsid w:val="00BE138C"/>
    <w:rsid w:val="00BE1A92"/>
    <w:rsid w:val="00BE1CB8"/>
    <w:rsid w:val="00BE2324"/>
    <w:rsid w:val="00BE2401"/>
    <w:rsid w:val="00BE27FD"/>
    <w:rsid w:val="00BE2FA3"/>
    <w:rsid w:val="00BE3113"/>
    <w:rsid w:val="00BE4517"/>
    <w:rsid w:val="00BE4CB8"/>
    <w:rsid w:val="00BE5830"/>
    <w:rsid w:val="00BE603B"/>
    <w:rsid w:val="00BE657B"/>
    <w:rsid w:val="00BE663A"/>
    <w:rsid w:val="00BE705B"/>
    <w:rsid w:val="00BE7123"/>
    <w:rsid w:val="00BE78BF"/>
    <w:rsid w:val="00BE7982"/>
    <w:rsid w:val="00BF0262"/>
    <w:rsid w:val="00BF026E"/>
    <w:rsid w:val="00BF1C29"/>
    <w:rsid w:val="00BF1CE6"/>
    <w:rsid w:val="00BF23FD"/>
    <w:rsid w:val="00BF2714"/>
    <w:rsid w:val="00BF2D7D"/>
    <w:rsid w:val="00BF3662"/>
    <w:rsid w:val="00BF3925"/>
    <w:rsid w:val="00BF3E39"/>
    <w:rsid w:val="00BF40F3"/>
    <w:rsid w:val="00BF4B35"/>
    <w:rsid w:val="00BF4C91"/>
    <w:rsid w:val="00BF5685"/>
    <w:rsid w:val="00BF578F"/>
    <w:rsid w:val="00BF58D9"/>
    <w:rsid w:val="00BF696A"/>
    <w:rsid w:val="00BF6C5F"/>
    <w:rsid w:val="00BF6D5A"/>
    <w:rsid w:val="00BF6D6A"/>
    <w:rsid w:val="00BF7D49"/>
    <w:rsid w:val="00BF7ED4"/>
    <w:rsid w:val="00BF7EF1"/>
    <w:rsid w:val="00C0042F"/>
    <w:rsid w:val="00C008DB"/>
    <w:rsid w:val="00C00988"/>
    <w:rsid w:val="00C00D07"/>
    <w:rsid w:val="00C01379"/>
    <w:rsid w:val="00C01594"/>
    <w:rsid w:val="00C018D0"/>
    <w:rsid w:val="00C01DA6"/>
    <w:rsid w:val="00C02792"/>
    <w:rsid w:val="00C02B07"/>
    <w:rsid w:val="00C02F0C"/>
    <w:rsid w:val="00C03219"/>
    <w:rsid w:val="00C033D3"/>
    <w:rsid w:val="00C03531"/>
    <w:rsid w:val="00C0359A"/>
    <w:rsid w:val="00C03A34"/>
    <w:rsid w:val="00C03C40"/>
    <w:rsid w:val="00C040F7"/>
    <w:rsid w:val="00C04146"/>
    <w:rsid w:val="00C047AE"/>
    <w:rsid w:val="00C04D83"/>
    <w:rsid w:val="00C04FDF"/>
    <w:rsid w:val="00C050A4"/>
    <w:rsid w:val="00C053D8"/>
    <w:rsid w:val="00C05F27"/>
    <w:rsid w:val="00C0611D"/>
    <w:rsid w:val="00C06CBA"/>
    <w:rsid w:val="00C072F3"/>
    <w:rsid w:val="00C07825"/>
    <w:rsid w:val="00C07BB6"/>
    <w:rsid w:val="00C106B5"/>
    <w:rsid w:val="00C10A02"/>
    <w:rsid w:val="00C10AB4"/>
    <w:rsid w:val="00C11E1E"/>
    <w:rsid w:val="00C11FD2"/>
    <w:rsid w:val="00C12147"/>
    <w:rsid w:val="00C128B7"/>
    <w:rsid w:val="00C12B96"/>
    <w:rsid w:val="00C12C87"/>
    <w:rsid w:val="00C12DC2"/>
    <w:rsid w:val="00C13A34"/>
    <w:rsid w:val="00C13FBE"/>
    <w:rsid w:val="00C1535E"/>
    <w:rsid w:val="00C160B2"/>
    <w:rsid w:val="00C1668E"/>
    <w:rsid w:val="00C16883"/>
    <w:rsid w:val="00C200E0"/>
    <w:rsid w:val="00C2037A"/>
    <w:rsid w:val="00C204C7"/>
    <w:rsid w:val="00C206F0"/>
    <w:rsid w:val="00C20A7B"/>
    <w:rsid w:val="00C21146"/>
    <w:rsid w:val="00C21298"/>
    <w:rsid w:val="00C216F8"/>
    <w:rsid w:val="00C229B2"/>
    <w:rsid w:val="00C22A39"/>
    <w:rsid w:val="00C22A6D"/>
    <w:rsid w:val="00C22C77"/>
    <w:rsid w:val="00C22D88"/>
    <w:rsid w:val="00C22ED9"/>
    <w:rsid w:val="00C22F1E"/>
    <w:rsid w:val="00C22F22"/>
    <w:rsid w:val="00C22F80"/>
    <w:rsid w:val="00C2306A"/>
    <w:rsid w:val="00C2332B"/>
    <w:rsid w:val="00C2458B"/>
    <w:rsid w:val="00C248A7"/>
    <w:rsid w:val="00C2499F"/>
    <w:rsid w:val="00C24BFF"/>
    <w:rsid w:val="00C250D7"/>
    <w:rsid w:val="00C251C1"/>
    <w:rsid w:val="00C25A9E"/>
    <w:rsid w:val="00C25DDD"/>
    <w:rsid w:val="00C25F1C"/>
    <w:rsid w:val="00C26726"/>
    <w:rsid w:val="00C267BA"/>
    <w:rsid w:val="00C26A4A"/>
    <w:rsid w:val="00C26AA1"/>
    <w:rsid w:val="00C27177"/>
    <w:rsid w:val="00C271B0"/>
    <w:rsid w:val="00C273B7"/>
    <w:rsid w:val="00C273FB"/>
    <w:rsid w:val="00C279D7"/>
    <w:rsid w:val="00C30086"/>
    <w:rsid w:val="00C30500"/>
    <w:rsid w:val="00C30551"/>
    <w:rsid w:val="00C30A39"/>
    <w:rsid w:val="00C30EFD"/>
    <w:rsid w:val="00C31392"/>
    <w:rsid w:val="00C31733"/>
    <w:rsid w:val="00C31791"/>
    <w:rsid w:val="00C31BAA"/>
    <w:rsid w:val="00C3234F"/>
    <w:rsid w:val="00C327BB"/>
    <w:rsid w:val="00C32BCF"/>
    <w:rsid w:val="00C332D9"/>
    <w:rsid w:val="00C33B52"/>
    <w:rsid w:val="00C3429C"/>
    <w:rsid w:val="00C344EB"/>
    <w:rsid w:val="00C34AC5"/>
    <w:rsid w:val="00C34C1C"/>
    <w:rsid w:val="00C3548F"/>
    <w:rsid w:val="00C35C05"/>
    <w:rsid w:val="00C35CCD"/>
    <w:rsid w:val="00C35CDE"/>
    <w:rsid w:val="00C3629D"/>
    <w:rsid w:val="00C3699A"/>
    <w:rsid w:val="00C36CCB"/>
    <w:rsid w:val="00C37970"/>
    <w:rsid w:val="00C37ED6"/>
    <w:rsid w:val="00C40251"/>
    <w:rsid w:val="00C40435"/>
    <w:rsid w:val="00C40713"/>
    <w:rsid w:val="00C40BCF"/>
    <w:rsid w:val="00C41A10"/>
    <w:rsid w:val="00C41F06"/>
    <w:rsid w:val="00C4252E"/>
    <w:rsid w:val="00C42847"/>
    <w:rsid w:val="00C42DBF"/>
    <w:rsid w:val="00C4333E"/>
    <w:rsid w:val="00C43746"/>
    <w:rsid w:val="00C43BED"/>
    <w:rsid w:val="00C43F95"/>
    <w:rsid w:val="00C442FC"/>
    <w:rsid w:val="00C44B5C"/>
    <w:rsid w:val="00C45022"/>
    <w:rsid w:val="00C450B9"/>
    <w:rsid w:val="00C45A1D"/>
    <w:rsid w:val="00C45EE3"/>
    <w:rsid w:val="00C4687C"/>
    <w:rsid w:val="00C46BE4"/>
    <w:rsid w:val="00C472BC"/>
    <w:rsid w:val="00C473EE"/>
    <w:rsid w:val="00C475F0"/>
    <w:rsid w:val="00C4768E"/>
    <w:rsid w:val="00C47B0B"/>
    <w:rsid w:val="00C47B48"/>
    <w:rsid w:val="00C509B5"/>
    <w:rsid w:val="00C509DA"/>
    <w:rsid w:val="00C50B06"/>
    <w:rsid w:val="00C50FF7"/>
    <w:rsid w:val="00C5108B"/>
    <w:rsid w:val="00C51B35"/>
    <w:rsid w:val="00C52021"/>
    <w:rsid w:val="00C52041"/>
    <w:rsid w:val="00C525F5"/>
    <w:rsid w:val="00C52767"/>
    <w:rsid w:val="00C52B19"/>
    <w:rsid w:val="00C52C2D"/>
    <w:rsid w:val="00C54304"/>
    <w:rsid w:val="00C54A19"/>
    <w:rsid w:val="00C55951"/>
    <w:rsid w:val="00C55C80"/>
    <w:rsid w:val="00C56DCD"/>
    <w:rsid w:val="00C56F38"/>
    <w:rsid w:val="00C57A39"/>
    <w:rsid w:val="00C57BCA"/>
    <w:rsid w:val="00C57CA8"/>
    <w:rsid w:val="00C57D65"/>
    <w:rsid w:val="00C57F61"/>
    <w:rsid w:val="00C60565"/>
    <w:rsid w:val="00C607FE"/>
    <w:rsid w:val="00C60A1D"/>
    <w:rsid w:val="00C61425"/>
    <w:rsid w:val="00C6146F"/>
    <w:rsid w:val="00C617B7"/>
    <w:rsid w:val="00C620D3"/>
    <w:rsid w:val="00C62545"/>
    <w:rsid w:val="00C636C6"/>
    <w:rsid w:val="00C639A5"/>
    <w:rsid w:val="00C63A0C"/>
    <w:rsid w:val="00C63C32"/>
    <w:rsid w:val="00C6424D"/>
    <w:rsid w:val="00C64E7A"/>
    <w:rsid w:val="00C650F2"/>
    <w:rsid w:val="00C65646"/>
    <w:rsid w:val="00C65856"/>
    <w:rsid w:val="00C65BEE"/>
    <w:rsid w:val="00C65D4A"/>
    <w:rsid w:val="00C664B7"/>
    <w:rsid w:val="00C66870"/>
    <w:rsid w:val="00C677F4"/>
    <w:rsid w:val="00C679C2"/>
    <w:rsid w:val="00C67D27"/>
    <w:rsid w:val="00C67F68"/>
    <w:rsid w:val="00C67FE4"/>
    <w:rsid w:val="00C705E3"/>
    <w:rsid w:val="00C7064B"/>
    <w:rsid w:val="00C71A5B"/>
    <w:rsid w:val="00C71EBD"/>
    <w:rsid w:val="00C7248E"/>
    <w:rsid w:val="00C72988"/>
    <w:rsid w:val="00C72B02"/>
    <w:rsid w:val="00C72C1E"/>
    <w:rsid w:val="00C736D5"/>
    <w:rsid w:val="00C738AC"/>
    <w:rsid w:val="00C73A20"/>
    <w:rsid w:val="00C73CC2"/>
    <w:rsid w:val="00C74404"/>
    <w:rsid w:val="00C7443D"/>
    <w:rsid w:val="00C74729"/>
    <w:rsid w:val="00C75C72"/>
    <w:rsid w:val="00C75E43"/>
    <w:rsid w:val="00C76311"/>
    <w:rsid w:val="00C76712"/>
    <w:rsid w:val="00C76D7A"/>
    <w:rsid w:val="00C77035"/>
    <w:rsid w:val="00C7706C"/>
    <w:rsid w:val="00C80DC9"/>
    <w:rsid w:val="00C81CAB"/>
    <w:rsid w:val="00C81D4A"/>
    <w:rsid w:val="00C81E80"/>
    <w:rsid w:val="00C82556"/>
    <w:rsid w:val="00C8266B"/>
    <w:rsid w:val="00C828A8"/>
    <w:rsid w:val="00C82EAE"/>
    <w:rsid w:val="00C834F0"/>
    <w:rsid w:val="00C83B41"/>
    <w:rsid w:val="00C83EDA"/>
    <w:rsid w:val="00C84229"/>
    <w:rsid w:val="00C842DE"/>
    <w:rsid w:val="00C8440E"/>
    <w:rsid w:val="00C84410"/>
    <w:rsid w:val="00C84E47"/>
    <w:rsid w:val="00C84E50"/>
    <w:rsid w:val="00C85521"/>
    <w:rsid w:val="00C855AA"/>
    <w:rsid w:val="00C857B8"/>
    <w:rsid w:val="00C85DE8"/>
    <w:rsid w:val="00C86129"/>
    <w:rsid w:val="00C861E6"/>
    <w:rsid w:val="00C87ABA"/>
    <w:rsid w:val="00C9001B"/>
    <w:rsid w:val="00C902CF"/>
    <w:rsid w:val="00C9034B"/>
    <w:rsid w:val="00C908B1"/>
    <w:rsid w:val="00C90B7F"/>
    <w:rsid w:val="00C90EE9"/>
    <w:rsid w:val="00C90EF5"/>
    <w:rsid w:val="00C91092"/>
    <w:rsid w:val="00C913F7"/>
    <w:rsid w:val="00C916E2"/>
    <w:rsid w:val="00C91DDD"/>
    <w:rsid w:val="00C91EA0"/>
    <w:rsid w:val="00C91FF5"/>
    <w:rsid w:val="00C9231B"/>
    <w:rsid w:val="00C92407"/>
    <w:rsid w:val="00C928B1"/>
    <w:rsid w:val="00C928CC"/>
    <w:rsid w:val="00C92DA1"/>
    <w:rsid w:val="00C92E82"/>
    <w:rsid w:val="00C93B6C"/>
    <w:rsid w:val="00C93E25"/>
    <w:rsid w:val="00C93F7A"/>
    <w:rsid w:val="00C942B8"/>
    <w:rsid w:val="00C946EC"/>
    <w:rsid w:val="00C948A4"/>
    <w:rsid w:val="00C94EE5"/>
    <w:rsid w:val="00C966B9"/>
    <w:rsid w:val="00C96C6C"/>
    <w:rsid w:val="00C970A1"/>
    <w:rsid w:val="00C97347"/>
    <w:rsid w:val="00C97E47"/>
    <w:rsid w:val="00C97F8C"/>
    <w:rsid w:val="00CA0AAC"/>
    <w:rsid w:val="00CA1568"/>
    <w:rsid w:val="00CA18E1"/>
    <w:rsid w:val="00CA1BC7"/>
    <w:rsid w:val="00CA30B3"/>
    <w:rsid w:val="00CA3C63"/>
    <w:rsid w:val="00CA4218"/>
    <w:rsid w:val="00CA4BA3"/>
    <w:rsid w:val="00CA5FDE"/>
    <w:rsid w:val="00CA6A13"/>
    <w:rsid w:val="00CA74CA"/>
    <w:rsid w:val="00CA7E77"/>
    <w:rsid w:val="00CB0B0D"/>
    <w:rsid w:val="00CB1B43"/>
    <w:rsid w:val="00CB1BAD"/>
    <w:rsid w:val="00CB1DDB"/>
    <w:rsid w:val="00CB1E25"/>
    <w:rsid w:val="00CB27EF"/>
    <w:rsid w:val="00CB2A48"/>
    <w:rsid w:val="00CB2BF4"/>
    <w:rsid w:val="00CB2C48"/>
    <w:rsid w:val="00CB2CD3"/>
    <w:rsid w:val="00CB3595"/>
    <w:rsid w:val="00CB3840"/>
    <w:rsid w:val="00CB3C03"/>
    <w:rsid w:val="00CB3CD2"/>
    <w:rsid w:val="00CB4516"/>
    <w:rsid w:val="00CB4833"/>
    <w:rsid w:val="00CB4C53"/>
    <w:rsid w:val="00CB5038"/>
    <w:rsid w:val="00CB591E"/>
    <w:rsid w:val="00CB5E5D"/>
    <w:rsid w:val="00CB63C0"/>
    <w:rsid w:val="00CB66CD"/>
    <w:rsid w:val="00CB7677"/>
    <w:rsid w:val="00CB7898"/>
    <w:rsid w:val="00CB7D66"/>
    <w:rsid w:val="00CC000F"/>
    <w:rsid w:val="00CC030D"/>
    <w:rsid w:val="00CC059A"/>
    <w:rsid w:val="00CC0900"/>
    <w:rsid w:val="00CC09D3"/>
    <w:rsid w:val="00CC1815"/>
    <w:rsid w:val="00CC2139"/>
    <w:rsid w:val="00CC287F"/>
    <w:rsid w:val="00CC2C32"/>
    <w:rsid w:val="00CC30F7"/>
    <w:rsid w:val="00CC3F2C"/>
    <w:rsid w:val="00CC4630"/>
    <w:rsid w:val="00CC4A17"/>
    <w:rsid w:val="00CC4F1C"/>
    <w:rsid w:val="00CC519A"/>
    <w:rsid w:val="00CC539B"/>
    <w:rsid w:val="00CC54C2"/>
    <w:rsid w:val="00CC58B3"/>
    <w:rsid w:val="00CC595D"/>
    <w:rsid w:val="00CC62D5"/>
    <w:rsid w:val="00CC6484"/>
    <w:rsid w:val="00CC6A1E"/>
    <w:rsid w:val="00CC7148"/>
    <w:rsid w:val="00CC7918"/>
    <w:rsid w:val="00CC793C"/>
    <w:rsid w:val="00CC7C2D"/>
    <w:rsid w:val="00CC7DD8"/>
    <w:rsid w:val="00CD036E"/>
    <w:rsid w:val="00CD07EF"/>
    <w:rsid w:val="00CD0C20"/>
    <w:rsid w:val="00CD1CED"/>
    <w:rsid w:val="00CD1EA2"/>
    <w:rsid w:val="00CD1ECF"/>
    <w:rsid w:val="00CD2061"/>
    <w:rsid w:val="00CD22DF"/>
    <w:rsid w:val="00CD248D"/>
    <w:rsid w:val="00CD2542"/>
    <w:rsid w:val="00CD27D9"/>
    <w:rsid w:val="00CD2BBA"/>
    <w:rsid w:val="00CD3278"/>
    <w:rsid w:val="00CD328F"/>
    <w:rsid w:val="00CD3A52"/>
    <w:rsid w:val="00CD3BC0"/>
    <w:rsid w:val="00CD411D"/>
    <w:rsid w:val="00CD4DB4"/>
    <w:rsid w:val="00CD4F1B"/>
    <w:rsid w:val="00CD4FA2"/>
    <w:rsid w:val="00CD4FB7"/>
    <w:rsid w:val="00CD6588"/>
    <w:rsid w:val="00CD664B"/>
    <w:rsid w:val="00CD6CF3"/>
    <w:rsid w:val="00CD6E77"/>
    <w:rsid w:val="00CD7809"/>
    <w:rsid w:val="00CE085E"/>
    <w:rsid w:val="00CE0AB0"/>
    <w:rsid w:val="00CE1559"/>
    <w:rsid w:val="00CE172A"/>
    <w:rsid w:val="00CE18A3"/>
    <w:rsid w:val="00CE1906"/>
    <w:rsid w:val="00CE1A62"/>
    <w:rsid w:val="00CE1C2B"/>
    <w:rsid w:val="00CE21FB"/>
    <w:rsid w:val="00CE282F"/>
    <w:rsid w:val="00CE287E"/>
    <w:rsid w:val="00CE2CA2"/>
    <w:rsid w:val="00CE2CFC"/>
    <w:rsid w:val="00CE34B4"/>
    <w:rsid w:val="00CE3845"/>
    <w:rsid w:val="00CE3D10"/>
    <w:rsid w:val="00CE3D55"/>
    <w:rsid w:val="00CE436B"/>
    <w:rsid w:val="00CE4733"/>
    <w:rsid w:val="00CE4890"/>
    <w:rsid w:val="00CE4BB6"/>
    <w:rsid w:val="00CE4FB4"/>
    <w:rsid w:val="00CE506C"/>
    <w:rsid w:val="00CE579E"/>
    <w:rsid w:val="00CE58E9"/>
    <w:rsid w:val="00CE5C96"/>
    <w:rsid w:val="00CE662E"/>
    <w:rsid w:val="00CE6632"/>
    <w:rsid w:val="00CE67DD"/>
    <w:rsid w:val="00CE6EF8"/>
    <w:rsid w:val="00CE716E"/>
    <w:rsid w:val="00CE724B"/>
    <w:rsid w:val="00CE76BD"/>
    <w:rsid w:val="00CE7CDE"/>
    <w:rsid w:val="00CE7D97"/>
    <w:rsid w:val="00CF0C60"/>
    <w:rsid w:val="00CF0EB6"/>
    <w:rsid w:val="00CF0EEE"/>
    <w:rsid w:val="00CF1143"/>
    <w:rsid w:val="00CF15CB"/>
    <w:rsid w:val="00CF1660"/>
    <w:rsid w:val="00CF16A6"/>
    <w:rsid w:val="00CF230A"/>
    <w:rsid w:val="00CF259C"/>
    <w:rsid w:val="00CF28E7"/>
    <w:rsid w:val="00CF3358"/>
    <w:rsid w:val="00CF3772"/>
    <w:rsid w:val="00CF4E52"/>
    <w:rsid w:val="00CF5145"/>
    <w:rsid w:val="00CF56DF"/>
    <w:rsid w:val="00CF590B"/>
    <w:rsid w:val="00CF5C1C"/>
    <w:rsid w:val="00CF5FC9"/>
    <w:rsid w:val="00CF6328"/>
    <w:rsid w:val="00CF649B"/>
    <w:rsid w:val="00CF676A"/>
    <w:rsid w:val="00CF6838"/>
    <w:rsid w:val="00CF6FEC"/>
    <w:rsid w:val="00CF74E2"/>
    <w:rsid w:val="00CF7935"/>
    <w:rsid w:val="00CF7DA1"/>
    <w:rsid w:val="00CF7EBB"/>
    <w:rsid w:val="00D006D5"/>
    <w:rsid w:val="00D00EC0"/>
    <w:rsid w:val="00D011B6"/>
    <w:rsid w:val="00D01B0D"/>
    <w:rsid w:val="00D024E3"/>
    <w:rsid w:val="00D028A3"/>
    <w:rsid w:val="00D031BA"/>
    <w:rsid w:val="00D03488"/>
    <w:rsid w:val="00D03605"/>
    <w:rsid w:val="00D038EC"/>
    <w:rsid w:val="00D0399F"/>
    <w:rsid w:val="00D03C9A"/>
    <w:rsid w:val="00D0402E"/>
    <w:rsid w:val="00D04219"/>
    <w:rsid w:val="00D04378"/>
    <w:rsid w:val="00D0470C"/>
    <w:rsid w:val="00D048E2"/>
    <w:rsid w:val="00D04B49"/>
    <w:rsid w:val="00D04BC9"/>
    <w:rsid w:val="00D04BD9"/>
    <w:rsid w:val="00D04E85"/>
    <w:rsid w:val="00D054DF"/>
    <w:rsid w:val="00D055FF"/>
    <w:rsid w:val="00D0580B"/>
    <w:rsid w:val="00D05A28"/>
    <w:rsid w:val="00D05EB9"/>
    <w:rsid w:val="00D06039"/>
    <w:rsid w:val="00D061FA"/>
    <w:rsid w:val="00D06D1A"/>
    <w:rsid w:val="00D07397"/>
    <w:rsid w:val="00D07607"/>
    <w:rsid w:val="00D07934"/>
    <w:rsid w:val="00D109CD"/>
    <w:rsid w:val="00D10F04"/>
    <w:rsid w:val="00D113F1"/>
    <w:rsid w:val="00D1151A"/>
    <w:rsid w:val="00D11AEC"/>
    <w:rsid w:val="00D11B83"/>
    <w:rsid w:val="00D13DCF"/>
    <w:rsid w:val="00D1408A"/>
    <w:rsid w:val="00D1409D"/>
    <w:rsid w:val="00D1439E"/>
    <w:rsid w:val="00D148D1"/>
    <w:rsid w:val="00D15585"/>
    <w:rsid w:val="00D155E8"/>
    <w:rsid w:val="00D159D8"/>
    <w:rsid w:val="00D15FDA"/>
    <w:rsid w:val="00D16ADC"/>
    <w:rsid w:val="00D16D95"/>
    <w:rsid w:val="00D17024"/>
    <w:rsid w:val="00D17053"/>
    <w:rsid w:val="00D17220"/>
    <w:rsid w:val="00D178D4"/>
    <w:rsid w:val="00D17BB8"/>
    <w:rsid w:val="00D17D28"/>
    <w:rsid w:val="00D214CB"/>
    <w:rsid w:val="00D21E53"/>
    <w:rsid w:val="00D220B2"/>
    <w:rsid w:val="00D22793"/>
    <w:rsid w:val="00D22924"/>
    <w:rsid w:val="00D22C45"/>
    <w:rsid w:val="00D233A7"/>
    <w:rsid w:val="00D238C6"/>
    <w:rsid w:val="00D23C64"/>
    <w:rsid w:val="00D243E1"/>
    <w:rsid w:val="00D24508"/>
    <w:rsid w:val="00D24BDD"/>
    <w:rsid w:val="00D2660E"/>
    <w:rsid w:val="00D2705D"/>
    <w:rsid w:val="00D2762C"/>
    <w:rsid w:val="00D30514"/>
    <w:rsid w:val="00D305A4"/>
    <w:rsid w:val="00D30D77"/>
    <w:rsid w:val="00D30E33"/>
    <w:rsid w:val="00D317E0"/>
    <w:rsid w:val="00D31CD8"/>
    <w:rsid w:val="00D325D7"/>
    <w:rsid w:val="00D32984"/>
    <w:rsid w:val="00D333EA"/>
    <w:rsid w:val="00D3381E"/>
    <w:rsid w:val="00D33D41"/>
    <w:rsid w:val="00D3421D"/>
    <w:rsid w:val="00D34EED"/>
    <w:rsid w:val="00D35268"/>
    <w:rsid w:val="00D35668"/>
    <w:rsid w:val="00D36CAF"/>
    <w:rsid w:val="00D36D15"/>
    <w:rsid w:val="00D36D73"/>
    <w:rsid w:val="00D37053"/>
    <w:rsid w:val="00D3785A"/>
    <w:rsid w:val="00D37AA7"/>
    <w:rsid w:val="00D37C61"/>
    <w:rsid w:val="00D37D1C"/>
    <w:rsid w:val="00D40078"/>
    <w:rsid w:val="00D40594"/>
    <w:rsid w:val="00D40AA7"/>
    <w:rsid w:val="00D40C85"/>
    <w:rsid w:val="00D40D3A"/>
    <w:rsid w:val="00D40F36"/>
    <w:rsid w:val="00D419EF"/>
    <w:rsid w:val="00D4201D"/>
    <w:rsid w:val="00D42114"/>
    <w:rsid w:val="00D421C3"/>
    <w:rsid w:val="00D422A2"/>
    <w:rsid w:val="00D42347"/>
    <w:rsid w:val="00D42560"/>
    <w:rsid w:val="00D4272C"/>
    <w:rsid w:val="00D42730"/>
    <w:rsid w:val="00D42FB0"/>
    <w:rsid w:val="00D431DF"/>
    <w:rsid w:val="00D44155"/>
    <w:rsid w:val="00D441D1"/>
    <w:rsid w:val="00D44697"/>
    <w:rsid w:val="00D44706"/>
    <w:rsid w:val="00D44F8B"/>
    <w:rsid w:val="00D458BA"/>
    <w:rsid w:val="00D45E58"/>
    <w:rsid w:val="00D476BA"/>
    <w:rsid w:val="00D47B6F"/>
    <w:rsid w:val="00D51065"/>
    <w:rsid w:val="00D51116"/>
    <w:rsid w:val="00D51B94"/>
    <w:rsid w:val="00D51FA9"/>
    <w:rsid w:val="00D526B5"/>
    <w:rsid w:val="00D5290E"/>
    <w:rsid w:val="00D52DE1"/>
    <w:rsid w:val="00D53517"/>
    <w:rsid w:val="00D535EB"/>
    <w:rsid w:val="00D53768"/>
    <w:rsid w:val="00D5409D"/>
    <w:rsid w:val="00D54766"/>
    <w:rsid w:val="00D547DB"/>
    <w:rsid w:val="00D55E68"/>
    <w:rsid w:val="00D56226"/>
    <w:rsid w:val="00D56BB9"/>
    <w:rsid w:val="00D57413"/>
    <w:rsid w:val="00D575BF"/>
    <w:rsid w:val="00D57952"/>
    <w:rsid w:val="00D57ED0"/>
    <w:rsid w:val="00D602E1"/>
    <w:rsid w:val="00D60628"/>
    <w:rsid w:val="00D60840"/>
    <w:rsid w:val="00D60CBF"/>
    <w:rsid w:val="00D6116A"/>
    <w:rsid w:val="00D6198C"/>
    <w:rsid w:val="00D61A0D"/>
    <w:rsid w:val="00D62168"/>
    <w:rsid w:val="00D629F3"/>
    <w:rsid w:val="00D640A8"/>
    <w:rsid w:val="00D6445E"/>
    <w:rsid w:val="00D647EF"/>
    <w:rsid w:val="00D64A8B"/>
    <w:rsid w:val="00D64EC0"/>
    <w:rsid w:val="00D652B8"/>
    <w:rsid w:val="00D65BFA"/>
    <w:rsid w:val="00D665B3"/>
    <w:rsid w:val="00D66EBE"/>
    <w:rsid w:val="00D67167"/>
    <w:rsid w:val="00D6758E"/>
    <w:rsid w:val="00D67896"/>
    <w:rsid w:val="00D67FEE"/>
    <w:rsid w:val="00D70D38"/>
    <w:rsid w:val="00D710C0"/>
    <w:rsid w:val="00D71C5B"/>
    <w:rsid w:val="00D71D5C"/>
    <w:rsid w:val="00D72179"/>
    <w:rsid w:val="00D72ED6"/>
    <w:rsid w:val="00D74168"/>
    <w:rsid w:val="00D74198"/>
    <w:rsid w:val="00D746EF"/>
    <w:rsid w:val="00D7504B"/>
    <w:rsid w:val="00D75413"/>
    <w:rsid w:val="00D7542B"/>
    <w:rsid w:val="00D755A1"/>
    <w:rsid w:val="00D75606"/>
    <w:rsid w:val="00D7571E"/>
    <w:rsid w:val="00D75761"/>
    <w:rsid w:val="00D757E7"/>
    <w:rsid w:val="00D75BC4"/>
    <w:rsid w:val="00D77880"/>
    <w:rsid w:val="00D77D1B"/>
    <w:rsid w:val="00D80A68"/>
    <w:rsid w:val="00D80BF7"/>
    <w:rsid w:val="00D80E62"/>
    <w:rsid w:val="00D814DC"/>
    <w:rsid w:val="00D8152D"/>
    <w:rsid w:val="00D8172B"/>
    <w:rsid w:val="00D81BB5"/>
    <w:rsid w:val="00D81DCB"/>
    <w:rsid w:val="00D82047"/>
    <w:rsid w:val="00D82C64"/>
    <w:rsid w:val="00D82EBF"/>
    <w:rsid w:val="00D830B3"/>
    <w:rsid w:val="00D83680"/>
    <w:rsid w:val="00D83E55"/>
    <w:rsid w:val="00D83F79"/>
    <w:rsid w:val="00D842AA"/>
    <w:rsid w:val="00D84AA4"/>
    <w:rsid w:val="00D84AC6"/>
    <w:rsid w:val="00D84B95"/>
    <w:rsid w:val="00D84F3B"/>
    <w:rsid w:val="00D85231"/>
    <w:rsid w:val="00D855DB"/>
    <w:rsid w:val="00D85614"/>
    <w:rsid w:val="00D859C3"/>
    <w:rsid w:val="00D8606F"/>
    <w:rsid w:val="00D86888"/>
    <w:rsid w:val="00D870C4"/>
    <w:rsid w:val="00D87169"/>
    <w:rsid w:val="00D871E9"/>
    <w:rsid w:val="00D874CA"/>
    <w:rsid w:val="00D8786A"/>
    <w:rsid w:val="00D8796E"/>
    <w:rsid w:val="00D87B2B"/>
    <w:rsid w:val="00D87CD9"/>
    <w:rsid w:val="00D87EA3"/>
    <w:rsid w:val="00D87F4D"/>
    <w:rsid w:val="00D90708"/>
    <w:rsid w:val="00D907EE"/>
    <w:rsid w:val="00D907F1"/>
    <w:rsid w:val="00D909CD"/>
    <w:rsid w:val="00D90A4B"/>
    <w:rsid w:val="00D90EC4"/>
    <w:rsid w:val="00D91224"/>
    <w:rsid w:val="00D913FD"/>
    <w:rsid w:val="00D91A1A"/>
    <w:rsid w:val="00D91F6C"/>
    <w:rsid w:val="00D91FDA"/>
    <w:rsid w:val="00D9200A"/>
    <w:rsid w:val="00D92166"/>
    <w:rsid w:val="00D922D2"/>
    <w:rsid w:val="00D9275C"/>
    <w:rsid w:val="00D9390E"/>
    <w:rsid w:val="00D93975"/>
    <w:rsid w:val="00D93B5A"/>
    <w:rsid w:val="00D93CCA"/>
    <w:rsid w:val="00D93D6D"/>
    <w:rsid w:val="00D93E9D"/>
    <w:rsid w:val="00D94D1D"/>
    <w:rsid w:val="00D94FA0"/>
    <w:rsid w:val="00D958CD"/>
    <w:rsid w:val="00D95D11"/>
    <w:rsid w:val="00D96342"/>
    <w:rsid w:val="00D96792"/>
    <w:rsid w:val="00D96A0E"/>
    <w:rsid w:val="00D96A7F"/>
    <w:rsid w:val="00D96CD5"/>
    <w:rsid w:val="00D96D96"/>
    <w:rsid w:val="00D96E7B"/>
    <w:rsid w:val="00D972C3"/>
    <w:rsid w:val="00D973AE"/>
    <w:rsid w:val="00D9790C"/>
    <w:rsid w:val="00DA00B9"/>
    <w:rsid w:val="00DA0743"/>
    <w:rsid w:val="00DA0A64"/>
    <w:rsid w:val="00DA135F"/>
    <w:rsid w:val="00DA13EF"/>
    <w:rsid w:val="00DA1F79"/>
    <w:rsid w:val="00DA2813"/>
    <w:rsid w:val="00DA335A"/>
    <w:rsid w:val="00DA33ED"/>
    <w:rsid w:val="00DA3586"/>
    <w:rsid w:val="00DA3A67"/>
    <w:rsid w:val="00DA44E9"/>
    <w:rsid w:val="00DA4573"/>
    <w:rsid w:val="00DA4AA0"/>
    <w:rsid w:val="00DA4ADA"/>
    <w:rsid w:val="00DA4B0E"/>
    <w:rsid w:val="00DA4B78"/>
    <w:rsid w:val="00DA4DBF"/>
    <w:rsid w:val="00DA4F93"/>
    <w:rsid w:val="00DA50E1"/>
    <w:rsid w:val="00DA545A"/>
    <w:rsid w:val="00DA5601"/>
    <w:rsid w:val="00DA581C"/>
    <w:rsid w:val="00DA5F34"/>
    <w:rsid w:val="00DA63BF"/>
    <w:rsid w:val="00DA63FF"/>
    <w:rsid w:val="00DA67B5"/>
    <w:rsid w:val="00DA685C"/>
    <w:rsid w:val="00DA6B9A"/>
    <w:rsid w:val="00DA74AB"/>
    <w:rsid w:val="00DA74D0"/>
    <w:rsid w:val="00DA772C"/>
    <w:rsid w:val="00DA79B0"/>
    <w:rsid w:val="00DA7A68"/>
    <w:rsid w:val="00DB03AB"/>
    <w:rsid w:val="00DB0E19"/>
    <w:rsid w:val="00DB0FE5"/>
    <w:rsid w:val="00DB1CAC"/>
    <w:rsid w:val="00DB1DF3"/>
    <w:rsid w:val="00DB2D84"/>
    <w:rsid w:val="00DB2E0A"/>
    <w:rsid w:val="00DB31B9"/>
    <w:rsid w:val="00DB36F0"/>
    <w:rsid w:val="00DB3B20"/>
    <w:rsid w:val="00DB3C0C"/>
    <w:rsid w:val="00DB3DEA"/>
    <w:rsid w:val="00DB40DB"/>
    <w:rsid w:val="00DB4697"/>
    <w:rsid w:val="00DB4877"/>
    <w:rsid w:val="00DB4C1B"/>
    <w:rsid w:val="00DB4EEC"/>
    <w:rsid w:val="00DB5055"/>
    <w:rsid w:val="00DB545A"/>
    <w:rsid w:val="00DB5665"/>
    <w:rsid w:val="00DB574D"/>
    <w:rsid w:val="00DB5CD4"/>
    <w:rsid w:val="00DB5E70"/>
    <w:rsid w:val="00DB5FAB"/>
    <w:rsid w:val="00DB6290"/>
    <w:rsid w:val="00DB668B"/>
    <w:rsid w:val="00DB68F4"/>
    <w:rsid w:val="00DB7667"/>
    <w:rsid w:val="00DB7F52"/>
    <w:rsid w:val="00DC00D3"/>
    <w:rsid w:val="00DC0997"/>
    <w:rsid w:val="00DC0B26"/>
    <w:rsid w:val="00DC1107"/>
    <w:rsid w:val="00DC1790"/>
    <w:rsid w:val="00DC1A7C"/>
    <w:rsid w:val="00DC1ED5"/>
    <w:rsid w:val="00DC1EE5"/>
    <w:rsid w:val="00DC333D"/>
    <w:rsid w:val="00DC3864"/>
    <w:rsid w:val="00DC3F9C"/>
    <w:rsid w:val="00DC4023"/>
    <w:rsid w:val="00DC418E"/>
    <w:rsid w:val="00DC46DD"/>
    <w:rsid w:val="00DC4708"/>
    <w:rsid w:val="00DC49B7"/>
    <w:rsid w:val="00DC545A"/>
    <w:rsid w:val="00DC64B2"/>
    <w:rsid w:val="00DC6CF0"/>
    <w:rsid w:val="00DC6F0E"/>
    <w:rsid w:val="00DC7005"/>
    <w:rsid w:val="00DC742F"/>
    <w:rsid w:val="00DC7A93"/>
    <w:rsid w:val="00DC7D4A"/>
    <w:rsid w:val="00DD016C"/>
    <w:rsid w:val="00DD0508"/>
    <w:rsid w:val="00DD1BDA"/>
    <w:rsid w:val="00DD1CC4"/>
    <w:rsid w:val="00DD337C"/>
    <w:rsid w:val="00DD33DC"/>
    <w:rsid w:val="00DD3561"/>
    <w:rsid w:val="00DD3AFC"/>
    <w:rsid w:val="00DD417F"/>
    <w:rsid w:val="00DD5430"/>
    <w:rsid w:val="00DD562D"/>
    <w:rsid w:val="00DD58F4"/>
    <w:rsid w:val="00DD5963"/>
    <w:rsid w:val="00DD6901"/>
    <w:rsid w:val="00DD6AB0"/>
    <w:rsid w:val="00DD701B"/>
    <w:rsid w:val="00DE00C3"/>
    <w:rsid w:val="00DE07B0"/>
    <w:rsid w:val="00DE0BAE"/>
    <w:rsid w:val="00DE1015"/>
    <w:rsid w:val="00DE13C2"/>
    <w:rsid w:val="00DE147C"/>
    <w:rsid w:val="00DE24B5"/>
    <w:rsid w:val="00DE3D72"/>
    <w:rsid w:val="00DE4504"/>
    <w:rsid w:val="00DE4DF1"/>
    <w:rsid w:val="00DE58DA"/>
    <w:rsid w:val="00DE5C85"/>
    <w:rsid w:val="00DE5EDA"/>
    <w:rsid w:val="00DE6037"/>
    <w:rsid w:val="00DE61BE"/>
    <w:rsid w:val="00DE670C"/>
    <w:rsid w:val="00DE69AC"/>
    <w:rsid w:val="00DE6DEF"/>
    <w:rsid w:val="00DE7658"/>
    <w:rsid w:val="00DE7778"/>
    <w:rsid w:val="00DF0167"/>
    <w:rsid w:val="00DF3A34"/>
    <w:rsid w:val="00DF3C6E"/>
    <w:rsid w:val="00DF3CDE"/>
    <w:rsid w:val="00DF4312"/>
    <w:rsid w:val="00DF4353"/>
    <w:rsid w:val="00DF446D"/>
    <w:rsid w:val="00DF448B"/>
    <w:rsid w:val="00DF4B46"/>
    <w:rsid w:val="00DF4E4D"/>
    <w:rsid w:val="00DF5419"/>
    <w:rsid w:val="00DF65DE"/>
    <w:rsid w:val="00DF660C"/>
    <w:rsid w:val="00DF68ED"/>
    <w:rsid w:val="00DF6EF8"/>
    <w:rsid w:val="00DF741E"/>
    <w:rsid w:val="00DF7620"/>
    <w:rsid w:val="00DF7D65"/>
    <w:rsid w:val="00DF7D8C"/>
    <w:rsid w:val="00E003E6"/>
    <w:rsid w:val="00E00668"/>
    <w:rsid w:val="00E01024"/>
    <w:rsid w:val="00E01268"/>
    <w:rsid w:val="00E015D5"/>
    <w:rsid w:val="00E0191E"/>
    <w:rsid w:val="00E01C84"/>
    <w:rsid w:val="00E023AA"/>
    <w:rsid w:val="00E02F90"/>
    <w:rsid w:val="00E03018"/>
    <w:rsid w:val="00E04160"/>
    <w:rsid w:val="00E04383"/>
    <w:rsid w:val="00E0455F"/>
    <w:rsid w:val="00E04ED2"/>
    <w:rsid w:val="00E056F0"/>
    <w:rsid w:val="00E05C9C"/>
    <w:rsid w:val="00E0681C"/>
    <w:rsid w:val="00E10485"/>
    <w:rsid w:val="00E10637"/>
    <w:rsid w:val="00E10B55"/>
    <w:rsid w:val="00E10B74"/>
    <w:rsid w:val="00E1111D"/>
    <w:rsid w:val="00E11293"/>
    <w:rsid w:val="00E11899"/>
    <w:rsid w:val="00E11914"/>
    <w:rsid w:val="00E11961"/>
    <w:rsid w:val="00E12430"/>
    <w:rsid w:val="00E1290A"/>
    <w:rsid w:val="00E12B2C"/>
    <w:rsid w:val="00E12C4A"/>
    <w:rsid w:val="00E133BC"/>
    <w:rsid w:val="00E13686"/>
    <w:rsid w:val="00E13768"/>
    <w:rsid w:val="00E13B3D"/>
    <w:rsid w:val="00E13CD5"/>
    <w:rsid w:val="00E13FEE"/>
    <w:rsid w:val="00E1415C"/>
    <w:rsid w:val="00E14260"/>
    <w:rsid w:val="00E144ED"/>
    <w:rsid w:val="00E15377"/>
    <w:rsid w:val="00E1539E"/>
    <w:rsid w:val="00E1541D"/>
    <w:rsid w:val="00E17055"/>
    <w:rsid w:val="00E17733"/>
    <w:rsid w:val="00E17F56"/>
    <w:rsid w:val="00E17F9B"/>
    <w:rsid w:val="00E17FFA"/>
    <w:rsid w:val="00E20BAC"/>
    <w:rsid w:val="00E20C15"/>
    <w:rsid w:val="00E20EE2"/>
    <w:rsid w:val="00E21036"/>
    <w:rsid w:val="00E210A1"/>
    <w:rsid w:val="00E21F01"/>
    <w:rsid w:val="00E22195"/>
    <w:rsid w:val="00E22768"/>
    <w:rsid w:val="00E2290C"/>
    <w:rsid w:val="00E22913"/>
    <w:rsid w:val="00E23627"/>
    <w:rsid w:val="00E23701"/>
    <w:rsid w:val="00E237F1"/>
    <w:rsid w:val="00E23D66"/>
    <w:rsid w:val="00E23ED3"/>
    <w:rsid w:val="00E23F41"/>
    <w:rsid w:val="00E24077"/>
    <w:rsid w:val="00E24497"/>
    <w:rsid w:val="00E24507"/>
    <w:rsid w:val="00E24AE3"/>
    <w:rsid w:val="00E25388"/>
    <w:rsid w:val="00E258CA"/>
    <w:rsid w:val="00E25EB5"/>
    <w:rsid w:val="00E260F0"/>
    <w:rsid w:val="00E260F1"/>
    <w:rsid w:val="00E2683D"/>
    <w:rsid w:val="00E26AD1"/>
    <w:rsid w:val="00E271A0"/>
    <w:rsid w:val="00E277BB"/>
    <w:rsid w:val="00E27812"/>
    <w:rsid w:val="00E27CFE"/>
    <w:rsid w:val="00E27D6D"/>
    <w:rsid w:val="00E30A01"/>
    <w:rsid w:val="00E30A94"/>
    <w:rsid w:val="00E30F7E"/>
    <w:rsid w:val="00E31DF3"/>
    <w:rsid w:val="00E323E2"/>
    <w:rsid w:val="00E325D7"/>
    <w:rsid w:val="00E32732"/>
    <w:rsid w:val="00E328E3"/>
    <w:rsid w:val="00E32DCA"/>
    <w:rsid w:val="00E32E8E"/>
    <w:rsid w:val="00E33088"/>
    <w:rsid w:val="00E334B7"/>
    <w:rsid w:val="00E336BB"/>
    <w:rsid w:val="00E33A06"/>
    <w:rsid w:val="00E34439"/>
    <w:rsid w:val="00E345D1"/>
    <w:rsid w:val="00E34F82"/>
    <w:rsid w:val="00E35584"/>
    <w:rsid w:val="00E35AAA"/>
    <w:rsid w:val="00E35D9F"/>
    <w:rsid w:val="00E35FC8"/>
    <w:rsid w:val="00E36006"/>
    <w:rsid w:val="00E3608E"/>
    <w:rsid w:val="00E369D3"/>
    <w:rsid w:val="00E36AA8"/>
    <w:rsid w:val="00E36EF0"/>
    <w:rsid w:val="00E3727E"/>
    <w:rsid w:val="00E40510"/>
    <w:rsid w:val="00E405EB"/>
    <w:rsid w:val="00E40838"/>
    <w:rsid w:val="00E40881"/>
    <w:rsid w:val="00E4160D"/>
    <w:rsid w:val="00E421B7"/>
    <w:rsid w:val="00E42A30"/>
    <w:rsid w:val="00E430A6"/>
    <w:rsid w:val="00E433C6"/>
    <w:rsid w:val="00E436F7"/>
    <w:rsid w:val="00E43C7E"/>
    <w:rsid w:val="00E43DF4"/>
    <w:rsid w:val="00E4417B"/>
    <w:rsid w:val="00E442AA"/>
    <w:rsid w:val="00E44475"/>
    <w:rsid w:val="00E44A63"/>
    <w:rsid w:val="00E44F05"/>
    <w:rsid w:val="00E457F3"/>
    <w:rsid w:val="00E45A0E"/>
    <w:rsid w:val="00E45BCC"/>
    <w:rsid w:val="00E46015"/>
    <w:rsid w:val="00E4618A"/>
    <w:rsid w:val="00E46D28"/>
    <w:rsid w:val="00E4717E"/>
    <w:rsid w:val="00E47704"/>
    <w:rsid w:val="00E478A1"/>
    <w:rsid w:val="00E47928"/>
    <w:rsid w:val="00E47C7B"/>
    <w:rsid w:val="00E5028D"/>
    <w:rsid w:val="00E50529"/>
    <w:rsid w:val="00E50618"/>
    <w:rsid w:val="00E50862"/>
    <w:rsid w:val="00E51154"/>
    <w:rsid w:val="00E5170C"/>
    <w:rsid w:val="00E51AFE"/>
    <w:rsid w:val="00E51C6B"/>
    <w:rsid w:val="00E521AE"/>
    <w:rsid w:val="00E5232A"/>
    <w:rsid w:val="00E52B80"/>
    <w:rsid w:val="00E532F5"/>
    <w:rsid w:val="00E53A3D"/>
    <w:rsid w:val="00E53A55"/>
    <w:rsid w:val="00E53C34"/>
    <w:rsid w:val="00E54012"/>
    <w:rsid w:val="00E545D3"/>
    <w:rsid w:val="00E54669"/>
    <w:rsid w:val="00E5489F"/>
    <w:rsid w:val="00E551F7"/>
    <w:rsid w:val="00E55865"/>
    <w:rsid w:val="00E55A50"/>
    <w:rsid w:val="00E55F88"/>
    <w:rsid w:val="00E560A3"/>
    <w:rsid w:val="00E562A5"/>
    <w:rsid w:val="00E56367"/>
    <w:rsid w:val="00E5704E"/>
    <w:rsid w:val="00E570F2"/>
    <w:rsid w:val="00E57295"/>
    <w:rsid w:val="00E57304"/>
    <w:rsid w:val="00E57349"/>
    <w:rsid w:val="00E6008F"/>
    <w:rsid w:val="00E60179"/>
    <w:rsid w:val="00E6022B"/>
    <w:rsid w:val="00E604F4"/>
    <w:rsid w:val="00E605FA"/>
    <w:rsid w:val="00E60B52"/>
    <w:rsid w:val="00E60BCD"/>
    <w:rsid w:val="00E60F6B"/>
    <w:rsid w:val="00E61F23"/>
    <w:rsid w:val="00E622CE"/>
    <w:rsid w:val="00E6262D"/>
    <w:rsid w:val="00E626E3"/>
    <w:rsid w:val="00E62CF3"/>
    <w:rsid w:val="00E63B61"/>
    <w:rsid w:val="00E64098"/>
    <w:rsid w:val="00E6464D"/>
    <w:rsid w:val="00E64BF7"/>
    <w:rsid w:val="00E655FC"/>
    <w:rsid w:val="00E65717"/>
    <w:rsid w:val="00E65D2F"/>
    <w:rsid w:val="00E66184"/>
    <w:rsid w:val="00E66ABE"/>
    <w:rsid w:val="00E66AC9"/>
    <w:rsid w:val="00E66BC6"/>
    <w:rsid w:val="00E66D15"/>
    <w:rsid w:val="00E672B4"/>
    <w:rsid w:val="00E672C1"/>
    <w:rsid w:val="00E67C4A"/>
    <w:rsid w:val="00E67CCE"/>
    <w:rsid w:val="00E70608"/>
    <w:rsid w:val="00E706A7"/>
    <w:rsid w:val="00E709FC"/>
    <w:rsid w:val="00E70B72"/>
    <w:rsid w:val="00E713D4"/>
    <w:rsid w:val="00E71DF7"/>
    <w:rsid w:val="00E7343C"/>
    <w:rsid w:val="00E73456"/>
    <w:rsid w:val="00E73BA4"/>
    <w:rsid w:val="00E73C14"/>
    <w:rsid w:val="00E74391"/>
    <w:rsid w:val="00E74A7E"/>
    <w:rsid w:val="00E74CE9"/>
    <w:rsid w:val="00E752C1"/>
    <w:rsid w:val="00E75C84"/>
    <w:rsid w:val="00E75E1B"/>
    <w:rsid w:val="00E7610D"/>
    <w:rsid w:val="00E7627A"/>
    <w:rsid w:val="00E76671"/>
    <w:rsid w:val="00E767B4"/>
    <w:rsid w:val="00E76BBE"/>
    <w:rsid w:val="00E76D3A"/>
    <w:rsid w:val="00E77CB5"/>
    <w:rsid w:val="00E77E0A"/>
    <w:rsid w:val="00E80549"/>
    <w:rsid w:val="00E806B9"/>
    <w:rsid w:val="00E807AE"/>
    <w:rsid w:val="00E809AC"/>
    <w:rsid w:val="00E809C3"/>
    <w:rsid w:val="00E80F1E"/>
    <w:rsid w:val="00E813AC"/>
    <w:rsid w:val="00E81DF2"/>
    <w:rsid w:val="00E82322"/>
    <w:rsid w:val="00E82698"/>
    <w:rsid w:val="00E8304E"/>
    <w:rsid w:val="00E83087"/>
    <w:rsid w:val="00E8336F"/>
    <w:rsid w:val="00E83E34"/>
    <w:rsid w:val="00E8420D"/>
    <w:rsid w:val="00E845C1"/>
    <w:rsid w:val="00E8481E"/>
    <w:rsid w:val="00E84A63"/>
    <w:rsid w:val="00E8577B"/>
    <w:rsid w:val="00E85932"/>
    <w:rsid w:val="00E85B58"/>
    <w:rsid w:val="00E85F38"/>
    <w:rsid w:val="00E8610D"/>
    <w:rsid w:val="00E872BE"/>
    <w:rsid w:val="00E87701"/>
    <w:rsid w:val="00E90179"/>
    <w:rsid w:val="00E90542"/>
    <w:rsid w:val="00E9074D"/>
    <w:rsid w:val="00E9088D"/>
    <w:rsid w:val="00E9104F"/>
    <w:rsid w:val="00E9140F"/>
    <w:rsid w:val="00E91580"/>
    <w:rsid w:val="00E91867"/>
    <w:rsid w:val="00E9234D"/>
    <w:rsid w:val="00E925E7"/>
    <w:rsid w:val="00E9262E"/>
    <w:rsid w:val="00E92845"/>
    <w:rsid w:val="00E92879"/>
    <w:rsid w:val="00E92C3E"/>
    <w:rsid w:val="00E937A9"/>
    <w:rsid w:val="00E93BF5"/>
    <w:rsid w:val="00E93FA4"/>
    <w:rsid w:val="00E94154"/>
    <w:rsid w:val="00E9560F"/>
    <w:rsid w:val="00E958B6"/>
    <w:rsid w:val="00E95DA9"/>
    <w:rsid w:val="00E95EC5"/>
    <w:rsid w:val="00E95ECE"/>
    <w:rsid w:val="00E96684"/>
    <w:rsid w:val="00E9682C"/>
    <w:rsid w:val="00E96FA1"/>
    <w:rsid w:val="00E97EAA"/>
    <w:rsid w:val="00EA0E16"/>
    <w:rsid w:val="00EA10BE"/>
    <w:rsid w:val="00EA132A"/>
    <w:rsid w:val="00EA1681"/>
    <w:rsid w:val="00EA1A35"/>
    <w:rsid w:val="00EA1CF9"/>
    <w:rsid w:val="00EA20F3"/>
    <w:rsid w:val="00EA2173"/>
    <w:rsid w:val="00EA25FC"/>
    <w:rsid w:val="00EA2DFE"/>
    <w:rsid w:val="00EA3243"/>
    <w:rsid w:val="00EA36B3"/>
    <w:rsid w:val="00EA3810"/>
    <w:rsid w:val="00EA3848"/>
    <w:rsid w:val="00EA4521"/>
    <w:rsid w:val="00EA456D"/>
    <w:rsid w:val="00EA472A"/>
    <w:rsid w:val="00EA4769"/>
    <w:rsid w:val="00EA48AB"/>
    <w:rsid w:val="00EA4BDB"/>
    <w:rsid w:val="00EA4FAB"/>
    <w:rsid w:val="00EA56EB"/>
    <w:rsid w:val="00EA5B18"/>
    <w:rsid w:val="00EA6932"/>
    <w:rsid w:val="00EA6C6C"/>
    <w:rsid w:val="00EA6E57"/>
    <w:rsid w:val="00EA7314"/>
    <w:rsid w:val="00EA7B90"/>
    <w:rsid w:val="00EA7DB2"/>
    <w:rsid w:val="00EB059E"/>
    <w:rsid w:val="00EB0EF9"/>
    <w:rsid w:val="00EB10F2"/>
    <w:rsid w:val="00EB13B2"/>
    <w:rsid w:val="00EB1529"/>
    <w:rsid w:val="00EB1784"/>
    <w:rsid w:val="00EB2048"/>
    <w:rsid w:val="00EB32D2"/>
    <w:rsid w:val="00EB33CA"/>
    <w:rsid w:val="00EB388C"/>
    <w:rsid w:val="00EB43EB"/>
    <w:rsid w:val="00EB4A2F"/>
    <w:rsid w:val="00EB5175"/>
    <w:rsid w:val="00EB5649"/>
    <w:rsid w:val="00EB57AB"/>
    <w:rsid w:val="00EB61C2"/>
    <w:rsid w:val="00EB66AB"/>
    <w:rsid w:val="00EB6BCA"/>
    <w:rsid w:val="00EB6BCC"/>
    <w:rsid w:val="00EB7291"/>
    <w:rsid w:val="00EB73CA"/>
    <w:rsid w:val="00EB7715"/>
    <w:rsid w:val="00EB7EEF"/>
    <w:rsid w:val="00EC0401"/>
    <w:rsid w:val="00EC04F9"/>
    <w:rsid w:val="00EC0993"/>
    <w:rsid w:val="00EC0B1B"/>
    <w:rsid w:val="00EC0CE2"/>
    <w:rsid w:val="00EC0EE8"/>
    <w:rsid w:val="00EC1184"/>
    <w:rsid w:val="00EC11D6"/>
    <w:rsid w:val="00EC1233"/>
    <w:rsid w:val="00EC1275"/>
    <w:rsid w:val="00EC159E"/>
    <w:rsid w:val="00EC16D7"/>
    <w:rsid w:val="00EC18C1"/>
    <w:rsid w:val="00EC1DC7"/>
    <w:rsid w:val="00EC2443"/>
    <w:rsid w:val="00EC3828"/>
    <w:rsid w:val="00EC393A"/>
    <w:rsid w:val="00EC45EA"/>
    <w:rsid w:val="00EC4925"/>
    <w:rsid w:val="00EC4BB0"/>
    <w:rsid w:val="00EC4C7A"/>
    <w:rsid w:val="00EC5C55"/>
    <w:rsid w:val="00EC5F00"/>
    <w:rsid w:val="00EC5FD2"/>
    <w:rsid w:val="00EC6488"/>
    <w:rsid w:val="00EC6AA3"/>
    <w:rsid w:val="00EC7CFB"/>
    <w:rsid w:val="00EC7DA0"/>
    <w:rsid w:val="00ED0AAF"/>
    <w:rsid w:val="00ED1A90"/>
    <w:rsid w:val="00ED1E40"/>
    <w:rsid w:val="00ED25F4"/>
    <w:rsid w:val="00ED289E"/>
    <w:rsid w:val="00ED35CD"/>
    <w:rsid w:val="00ED3C00"/>
    <w:rsid w:val="00ED3DC2"/>
    <w:rsid w:val="00ED457B"/>
    <w:rsid w:val="00ED47B6"/>
    <w:rsid w:val="00ED4918"/>
    <w:rsid w:val="00ED4B97"/>
    <w:rsid w:val="00ED4CC6"/>
    <w:rsid w:val="00ED51D1"/>
    <w:rsid w:val="00ED53B5"/>
    <w:rsid w:val="00ED5A5F"/>
    <w:rsid w:val="00ED5EFC"/>
    <w:rsid w:val="00ED5F04"/>
    <w:rsid w:val="00ED65E0"/>
    <w:rsid w:val="00ED7120"/>
    <w:rsid w:val="00ED7534"/>
    <w:rsid w:val="00ED782D"/>
    <w:rsid w:val="00ED7F30"/>
    <w:rsid w:val="00EE002D"/>
    <w:rsid w:val="00EE05BB"/>
    <w:rsid w:val="00EE0C59"/>
    <w:rsid w:val="00EE12A0"/>
    <w:rsid w:val="00EE1493"/>
    <w:rsid w:val="00EE1550"/>
    <w:rsid w:val="00EE1E5D"/>
    <w:rsid w:val="00EE1FF6"/>
    <w:rsid w:val="00EE21FB"/>
    <w:rsid w:val="00EE24DE"/>
    <w:rsid w:val="00EE24ED"/>
    <w:rsid w:val="00EE28BC"/>
    <w:rsid w:val="00EE2B90"/>
    <w:rsid w:val="00EE2BCA"/>
    <w:rsid w:val="00EE2D50"/>
    <w:rsid w:val="00EE32A1"/>
    <w:rsid w:val="00EE3580"/>
    <w:rsid w:val="00EE376C"/>
    <w:rsid w:val="00EE44BA"/>
    <w:rsid w:val="00EE47BF"/>
    <w:rsid w:val="00EE4A8F"/>
    <w:rsid w:val="00EE4F20"/>
    <w:rsid w:val="00EE50C9"/>
    <w:rsid w:val="00EE54EB"/>
    <w:rsid w:val="00EE5658"/>
    <w:rsid w:val="00EE5A66"/>
    <w:rsid w:val="00EE5A83"/>
    <w:rsid w:val="00EE646E"/>
    <w:rsid w:val="00EE64FB"/>
    <w:rsid w:val="00EF034A"/>
    <w:rsid w:val="00EF06E9"/>
    <w:rsid w:val="00EF0EFC"/>
    <w:rsid w:val="00EF1D17"/>
    <w:rsid w:val="00EF2696"/>
    <w:rsid w:val="00EF26CC"/>
    <w:rsid w:val="00EF2955"/>
    <w:rsid w:val="00EF2D3E"/>
    <w:rsid w:val="00EF2FAA"/>
    <w:rsid w:val="00EF35E3"/>
    <w:rsid w:val="00EF3603"/>
    <w:rsid w:val="00EF3D09"/>
    <w:rsid w:val="00EF4064"/>
    <w:rsid w:val="00EF4988"/>
    <w:rsid w:val="00EF4B4B"/>
    <w:rsid w:val="00EF517A"/>
    <w:rsid w:val="00EF5555"/>
    <w:rsid w:val="00EF56C0"/>
    <w:rsid w:val="00EF599E"/>
    <w:rsid w:val="00EF5D8C"/>
    <w:rsid w:val="00EF5EDF"/>
    <w:rsid w:val="00EF5FA1"/>
    <w:rsid w:val="00EF62BE"/>
    <w:rsid w:val="00EF6513"/>
    <w:rsid w:val="00EF68C3"/>
    <w:rsid w:val="00EF6927"/>
    <w:rsid w:val="00EF7BD5"/>
    <w:rsid w:val="00EF7CDF"/>
    <w:rsid w:val="00F00693"/>
    <w:rsid w:val="00F00E7D"/>
    <w:rsid w:val="00F021F6"/>
    <w:rsid w:val="00F02304"/>
    <w:rsid w:val="00F02312"/>
    <w:rsid w:val="00F0263F"/>
    <w:rsid w:val="00F02E2F"/>
    <w:rsid w:val="00F030AD"/>
    <w:rsid w:val="00F03450"/>
    <w:rsid w:val="00F04554"/>
    <w:rsid w:val="00F04690"/>
    <w:rsid w:val="00F05023"/>
    <w:rsid w:val="00F05942"/>
    <w:rsid w:val="00F05A0F"/>
    <w:rsid w:val="00F05C5C"/>
    <w:rsid w:val="00F062EC"/>
    <w:rsid w:val="00F063D9"/>
    <w:rsid w:val="00F06ECC"/>
    <w:rsid w:val="00F07666"/>
    <w:rsid w:val="00F07803"/>
    <w:rsid w:val="00F07F4F"/>
    <w:rsid w:val="00F10A6C"/>
    <w:rsid w:val="00F115D1"/>
    <w:rsid w:val="00F115D2"/>
    <w:rsid w:val="00F11940"/>
    <w:rsid w:val="00F11A53"/>
    <w:rsid w:val="00F125D9"/>
    <w:rsid w:val="00F12FC1"/>
    <w:rsid w:val="00F13418"/>
    <w:rsid w:val="00F13505"/>
    <w:rsid w:val="00F13511"/>
    <w:rsid w:val="00F1367F"/>
    <w:rsid w:val="00F13A2B"/>
    <w:rsid w:val="00F13AE2"/>
    <w:rsid w:val="00F13E61"/>
    <w:rsid w:val="00F14049"/>
    <w:rsid w:val="00F14077"/>
    <w:rsid w:val="00F144BD"/>
    <w:rsid w:val="00F144E1"/>
    <w:rsid w:val="00F1485E"/>
    <w:rsid w:val="00F149AA"/>
    <w:rsid w:val="00F15447"/>
    <w:rsid w:val="00F15490"/>
    <w:rsid w:val="00F15500"/>
    <w:rsid w:val="00F158B6"/>
    <w:rsid w:val="00F159EA"/>
    <w:rsid w:val="00F15B60"/>
    <w:rsid w:val="00F15E9F"/>
    <w:rsid w:val="00F165FD"/>
    <w:rsid w:val="00F16869"/>
    <w:rsid w:val="00F168DA"/>
    <w:rsid w:val="00F16EDA"/>
    <w:rsid w:val="00F1728A"/>
    <w:rsid w:val="00F174B6"/>
    <w:rsid w:val="00F179BE"/>
    <w:rsid w:val="00F17F26"/>
    <w:rsid w:val="00F210E3"/>
    <w:rsid w:val="00F2144A"/>
    <w:rsid w:val="00F217F6"/>
    <w:rsid w:val="00F218D6"/>
    <w:rsid w:val="00F219CA"/>
    <w:rsid w:val="00F219CD"/>
    <w:rsid w:val="00F21DDF"/>
    <w:rsid w:val="00F22285"/>
    <w:rsid w:val="00F222F9"/>
    <w:rsid w:val="00F22CA0"/>
    <w:rsid w:val="00F231F4"/>
    <w:rsid w:val="00F24858"/>
    <w:rsid w:val="00F24A9D"/>
    <w:rsid w:val="00F25C32"/>
    <w:rsid w:val="00F25E74"/>
    <w:rsid w:val="00F26035"/>
    <w:rsid w:val="00F2666E"/>
    <w:rsid w:val="00F268A6"/>
    <w:rsid w:val="00F26F4B"/>
    <w:rsid w:val="00F30324"/>
    <w:rsid w:val="00F30BC1"/>
    <w:rsid w:val="00F30DB5"/>
    <w:rsid w:val="00F30EE4"/>
    <w:rsid w:val="00F316E4"/>
    <w:rsid w:val="00F31BA1"/>
    <w:rsid w:val="00F31D70"/>
    <w:rsid w:val="00F320A3"/>
    <w:rsid w:val="00F320DC"/>
    <w:rsid w:val="00F320F9"/>
    <w:rsid w:val="00F3224E"/>
    <w:rsid w:val="00F327ED"/>
    <w:rsid w:val="00F32A1F"/>
    <w:rsid w:val="00F33373"/>
    <w:rsid w:val="00F33492"/>
    <w:rsid w:val="00F33943"/>
    <w:rsid w:val="00F33AEC"/>
    <w:rsid w:val="00F340C2"/>
    <w:rsid w:val="00F34BEB"/>
    <w:rsid w:val="00F357A4"/>
    <w:rsid w:val="00F35A29"/>
    <w:rsid w:val="00F35DD9"/>
    <w:rsid w:val="00F3687C"/>
    <w:rsid w:val="00F36C89"/>
    <w:rsid w:val="00F37A0B"/>
    <w:rsid w:val="00F37ADF"/>
    <w:rsid w:val="00F37C8D"/>
    <w:rsid w:val="00F37D21"/>
    <w:rsid w:val="00F37FF2"/>
    <w:rsid w:val="00F40451"/>
    <w:rsid w:val="00F410A9"/>
    <w:rsid w:val="00F41294"/>
    <w:rsid w:val="00F416EC"/>
    <w:rsid w:val="00F41964"/>
    <w:rsid w:val="00F41B10"/>
    <w:rsid w:val="00F41F5E"/>
    <w:rsid w:val="00F41F8E"/>
    <w:rsid w:val="00F421A5"/>
    <w:rsid w:val="00F428F9"/>
    <w:rsid w:val="00F430C4"/>
    <w:rsid w:val="00F435B2"/>
    <w:rsid w:val="00F43623"/>
    <w:rsid w:val="00F4376E"/>
    <w:rsid w:val="00F43CD3"/>
    <w:rsid w:val="00F43FB7"/>
    <w:rsid w:val="00F4439F"/>
    <w:rsid w:val="00F44521"/>
    <w:rsid w:val="00F447D2"/>
    <w:rsid w:val="00F44A54"/>
    <w:rsid w:val="00F44FFF"/>
    <w:rsid w:val="00F45059"/>
    <w:rsid w:val="00F45E0E"/>
    <w:rsid w:val="00F46125"/>
    <w:rsid w:val="00F46499"/>
    <w:rsid w:val="00F4661E"/>
    <w:rsid w:val="00F47027"/>
    <w:rsid w:val="00F4703A"/>
    <w:rsid w:val="00F4737F"/>
    <w:rsid w:val="00F473C0"/>
    <w:rsid w:val="00F47DCB"/>
    <w:rsid w:val="00F47FB1"/>
    <w:rsid w:val="00F510E3"/>
    <w:rsid w:val="00F51798"/>
    <w:rsid w:val="00F51C06"/>
    <w:rsid w:val="00F51EB3"/>
    <w:rsid w:val="00F51FEA"/>
    <w:rsid w:val="00F522B7"/>
    <w:rsid w:val="00F522C1"/>
    <w:rsid w:val="00F5230D"/>
    <w:rsid w:val="00F52515"/>
    <w:rsid w:val="00F525CE"/>
    <w:rsid w:val="00F52D13"/>
    <w:rsid w:val="00F532FD"/>
    <w:rsid w:val="00F53423"/>
    <w:rsid w:val="00F53748"/>
    <w:rsid w:val="00F53CD7"/>
    <w:rsid w:val="00F54014"/>
    <w:rsid w:val="00F540B7"/>
    <w:rsid w:val="00F543D9"/>
    <w:rsid w:val="00F55255"/>
    <w:rsid w:val="00F55817"/>
    <w:rsid w:val="00F55912"/>
    <w:rsid w:val="00F55942"/>
    <w:rsid w:val="00F55BB1"/>
    <w:rsid w:val="00F55BD6"/>
    <w:rsid w:val="00F55C6F"/>
    <w:rsid w:val="00F568EB"/>
    <w:rsid w:val="00F56C2C"/>
    <w:rsid w:val="00F5734C"/>
    <w:rsid w:val="00F57DB5"/>
    <w:rsid w:val="00F600B8"/>
    <w:rsid w:val="00F60A85"/>
    <w:rsid w:val="00F60BD0"/>
    <w:rsid w:val="00F613B8"/>
    <w:rsid w:val="00F614FC"/>
    <w:rsid w:val="00F61784"/>
    <w:rsid w:val="00F61E6B"/>
    <w:rsid w:val="00F62AA3"/>
    <w:rsid w:val="00F62EE2"/>
    <w:rsid w:val="00F637C4"/>
    <w:rsid w:val="00F63992"/>
    <w:rsid w:val="00F63E2C"/>
    <w:rsid w:val="00F63E3A"/>
    <w:rsid w:val="00F63FA2"/>
    <w:rsid w:val="00F6449B"/>
    <w:rsid w:val="00F64E19"/>
    <w:rsid w:val="00F65195"/>
    <w:rsid w:val="00F6541D"/>
    <w:rsid w:val="00F657E1"/>
    <w:rsid w:val="00F6596C"/>
    <w:rsid w:val="00F65D19"/>
    <w:rsid w:val="00F65F94"/>
    <w:rsid w:val="00F66E64"/>
    <w:rsid w:val="00F6734F"/>
    <w:rsid w:val="00F6736A"/>
    <w:rsid w:val="00F6767C"/>
    <w:rsid w:val="00F67D0E"/>
    <w:rsid w:val="00F67E46"/>
    <w:rsid w:val="00F701AD"/>
    <w:rsid w:val="00F708FA"/>
    <w:rsid w:val="00F70BEF"/>
    <w:rsid w:val="00F70E17"/>
    <w:rsid w:val="00F712CA"/>
    <w:rsid w:val="00F7196A"/>
    <w:rsid w:val="00F71DF5"/>
    <w:rsid w:val="00F72262"/>
    <w:rsid w:val="00F722A7"/>
    <w:rsid w:val="00F725A1"/>
    <w:rsid w:val="00F72854"/>
    <w:rsid w:val="00F72968"/>
    <w:rsid w:val="00F73244"/>
    <w:rsid w:val="00F73853"/>
    <w:rsid w:val="00F738A8"/>
    <w:rsid w:val="00F73E72"/>
    <w:rsid w:val="00F7433B"/>
    <w:rsid w:val="00F7436B"/>
    <w:rsid w:val="00F74442"/>
    <w:rsid w:val="00F748BC"/>
    <w:rsid w:val="00F74B00"/>
    <w:rsid w:val="00F75043"/>
    <w:rsid w:val="00F75109"/>
    <w:rsid w:val="00F751BC"/>
    <w:rsid w:val="00F751C4"/>
    <w:rsid w:val="00F75EF6"/>
    <w:rsid w:val="00F7665F"/>
    <w:rsid w:val="00F76EA0"/>
    <w:rsid w:val="00F7787E"/>
    <w:rsid w:val="00F77A21"/>
    <w:rsid w:val="00F77E77"/>
    <w:rsid w:val="00F77FFD"/>
    <w:rsid w:val="00F8009A"/>
    <w:rsid w:val="00F801F7"/>
    <w:rsid w:val="00F80AA4"/>
    <w:rsid w:val="00F80B61"/>
    <w:rsid w:val="00F81611"/>
    <w:rsid w:val="00F81B23"/>
    <w:rsid w:val="00F81C9B"/>
    <w:rsid w:val="00F81D54"/>
    <w:rsid w:val="00F81EDF"/>
    <w:rsid w:val="00F82888"/>
    <w:rsid w:val="00F83BF3"/>
    <w:rsid w:val="00F83F06"/>
    <w:rsid w:val="00F846EA"/>
    <w:rsid w:val="00F8476B"/>
    <w:rsid w:val="00F8581D"/>
    <w:rsid w:val="00F85966"/>
    <w:rsid w:val="00F859D0"/>
    <w:rsid w:val="00F85D9D"/>
    <w:rsid w:val="00F90027"/>
    <w:rsid w:val="00F902E6"/>
    <w:rsid w:val="00F909E4"/>
    <w:rsid w:val="00F90BDF"/>
    <w:rsid w:val="00F91C43"/>
    <w:rsid w:val="00F925D5"/>
    <w:rsid w:val="00F93924"/>
    <w:rsid w:val="00F93D8A"/>
    <w:rsid w:val="00F93DCF"/>
    <w:rsid w:val="00F94152"/>
    <w:rsid w:val="00F94776"/>
    <w:rsid w:val="00F94C27"/>
    <w:rsid w:val="00F94C9D"/>
    <w:rsid w:val="00F94EC5"/>
    <w:rsid w:val="00F9505C"/>
    <w:rsid w:val="00F951D0"/>
    <w:rsid w:val="00F95409"/>
    <w:rsid w:val="00F955D6"/>
    <w:rsid w:val="00F958AD"/>
    <w:rsid w:val="00F958B0"/>
    <w:rsid w:val="00F95B57"/>
    <w:rsid w:val="00F95C07"/>
    <w:rsid w:val="00F963E0"/>
    <w:rsid w:val="00F96855"/>
    <w:rsid w:val="00F96A8C"/>
    <w:rsid w:val="00F979D7"/>
    <w:rsid w:val="00F97A8A"/>
    <w:rsid w:val="00F97F1E"/>
    <w:rsid w:val="00FA0632"/>
    <w:rsid w:val="00FA0D26"/>
    <w:rsid w:val="00FA1B6A"/>
    <w:rsid w:val="00FA1C39"/>
    <w:rsid w:val="00FA23A0"/>
    <w:rsid w:val="00FA2635"/>
    <w:rsid w:val="00FA2793"/>
    <w:rsid w:val="00FA2A1D"/>
    <w:rsid w:val="00FA2F3B"/>
    <w:rsid w:val="00FA356D"/>
    <w:rsid w:val="00FA357E"/>
    <w:rsid w:val="00FA37BD"/>
    <w:rsid w:val="00FA3C7A"/>
    <w:rsid w:val="00FA3F6A"/>
    <w:rsid w:val="00FA433E"/>
    <w:rsid w:val="00FA4353"/>
    <w:rsid w:val="00FA49F6"/>
    <w:rsid w:val="00FA5017"/>
    <w:rsid w:val="00FA557B"/>
    <w:rsid w:val="00FA5829"/>
    <w:rsid w:val="00FA589F"/>
    <w:rsid w:val="00FA5AAD"/>
    <w:rsid w:val="00FA5C6E"/>
    <w:rsid w:val="00FA5DAF"/>
    <w:rsid w:val="00FA5FCA"/>
    <w:rsid w:val="00FA5FE3"/>
    <w:rsid w:val="00FA6849"/>
    <w:rsid w:val="00FA7029"/>
    <w:rsid w:val="00FA7256"/>
    <w:rsid w:val="00FA73D6"/>
    <w:rsid w:val="00FA76C3"/>
    <w:rsid w:val="00FA7F4F"/>
    <w:rsid w:val="00FB04B2"/>
    <w:rsid w:val="00FB08BF"/>
    <w:rsid w:val="00FB0C30"/>
    <w:rsid w:val="00FB150E"/>
    <w:rsid w:val="00FB1B0E"/>
    <w:rsid w:val="00FB1E0D"/>
    <w:rsid w:val="00FB1FF0"/>
    <w:rsid w:val="00FB2911"/>
    <w:rsid w:val="00FB29CE"/>
    <w:rsid w:val="00FB3791"/>
    <w:rsid w:val="00FB3FB8"/>
    <w:rsid w:val="00FB461D"/>
    <w:rsid w:val="00FB4817"/>
    <w:rsid w:val="00FB4919"/>
    <w:rsid w:val="00FB4E28"/>
    <w:rsid w:val="00FB5242"/>
    <w:rsid w:val="00FB53D1"/>
    <w:rsid w:val="00FB55A6"/>
    <w:rsid w:val="00FB6271"/>
    <w:rsid w:val="00FB6C50"/>
    <w:rsid w:val="00FB73BA"/>
    <w:rsid w:val="00FB7EAF"/>
    <w:rsid w:val="00FC0452"/>
    <w:rsid w:val="00FC0673"/>
    <w:rsid w:val="00FC08B5"/>
    <w:rsid w:val="00FC0CF9"/>
    <w:rsid w:val="00FC0EBB"/>
    <w:rsid w:val="00FC1FD0"/>
    <w:rsid w:val="00FC2012"/>
    <w:rsid w:val="00FC34CF"/>
    <w:rsid w:val="00FC4F33"/>
    <w:rsid w:val="00FC4FB2"/>
    <w:rsid w:val="00FC5191"/>
    <w:rsid w:val="00FC5751"/>
    <w:rsid w:val="00FC5C4C"/>
    <w:rsid w:val="00FC6233"/>
    <w:rsid w:val="00FC6358"/>
    <w:rsid w:val="00FC726A"/>
    <w:rsid w:val="00FC7290"/>
    <w:rsid w:val="00FC7506"/>
    <w:rsid w:val="00FC7CF2"/>
    <w:rsid w:val="00FD036C"/>
    <w:rsid w:val="00FD04C8"/>
    <w:rsid w:val="00FD0669"/>
    <w:rsid w:val="00FD11C4"/>
    <w:rsid w:val="00FD12CE"/>
    <w:rsid w:val="00FD14E9"/>
    <w:rsid w:val="00FD19C2"/>
    <w:rsid w:val="00FD1EF3"/>
    <w:rsid w:val="00FD21C5"/>
    <w:rsid w:val="00FD223D"/>
    <w:rsid w:val="00FD38AA"/>
    <w:rsid w:val="00FD3D32"/>
    <w:rsid w:val="00FD4090"/>
    <w:rsid w:val="00FD4104"/>
    <w:rsid w:val="00FD4221"/>
    <w:rsid w:val="00FD4637"/>
    <w:rsid w:val="00FD4A45"/>
    <w:rsid w:val="00FD5083"/>
    <w:rsid w:val="00FD5156"/>
    <w:rsid w:val="00FD5346"/>
    <w:rsid w:val="00FD5444"/>
    <w:rsid w:val="00FD56E3"/>
    <w:rsid w:val="00FD5895"/>
    <w:rsid w:val="00FD5DB4"/>
    <w:rsid w:val="00FD5E55"/>
    <w:rsid w:val="00FD6085"/>
    <w:rsid w:val="00FD67DF"/>
    <w:rsid w:val="00FD6CAC"/>
    <w:rsid w:val="00FD6DD4"/>
    <w:rsid w:val="00FD6FC0"/>
    <w:rsid w:val="00FD7247"/>
    <w:rsid w:val="00FD7B27"/>
    <w:rsid w:val="00FE04A0"/>
    <w:rsid w:val="00FE0B0D"/>
    <w:rsid w:val="00FE0C45"/>
    <w:rsid w:val="00FE11A2"/>
    <w:rsid w:val="00FE18F7"/>
    <w:rsid w:val="00FE19E3"/>
    <w:rsid w:val="00FE1C6B"/>
    <w:rsid w:val="00FE2029"/>
    <w:rsid w:val="00FE2427"/>
    <w:rsid w:val="00FE243B"/>
    <w:rsid w:val="00FE3436"/>
    <w:rsid w:val="00FE3A5A"/>
    <w:rsid w:val="00FE3B67"/>
    <w:rsid w:val="00FE3F00"/>
    <w:rsid w:val="00FE3F54"/>
    <w:rsid w:val="00FE3FF1"/>
    <w:rsid w:val="00FE40E1"/>
    <w:rsid w:val="00FE4124"/>
    <w:rsid w:val="00FE422A"/>
    <w:rsid w:val="00FE4331"/>
    <w:rsid w:val="00FE450E"/>
    <w:rsid w:val="00FE5312"/>
    <w:rsid w:val="00FE54B6"/>
    <w:rsid w:val="00FE5A44"/>
    <w:rsid w:val="00FE5D75"/>
    <w:rsid w:val="00FE5E44"/>
    <w:rsid w:val="00FE643A"/>
    <w:rsid w:val="00FE6A1E"/>
    <w:rsid w:val="00FE70E8"/>
    <w:rsid w:val="00FE72E4"/>
    <w:rsid w:val="00FE7459"/>
    <w:rsid w:val="00FE7EBE"/>
    <w:rsid w:val="00FF0461"/>
    <w:rsid w:val="00FF17B3"/>
    <w:rsid w:val="00FF17CD"/>
    <w:rsid w:val="00FF1A07"/>
    <w:rsid w:val="00FF2427"/>
    <w:rsid w:val="00FF2E79"/>
    <w:rsid w:val="00FF2E81"/>
    <w:rsid w:val="00FF308F"/>
    <w:rsid w:val="00FF34FD"/>
    <w:rsid w:val="00FF40BB"/>
    <w:rsid w:val="00FF43FD"/>
    <w:rsid w:val="00FF44E4"/>
    <w:rsid w:val="00FF48C2"/>
    <w:rsid w:val="00FF49CD"/>
    <w:rsid w:val="00FF4A36"/>
    <w:rsid w:val="00FF5178"/>
    <w:rsid w:val="00FF51A5"/>
    <w:rsid w:val="00FF535D"/>
    <w:rsid w:val="00FF57D9"/>
    <w:rsid w:val="00FF5B00"/>
    <w:rsid w:val="00FF5B07"/>
    <w:rsid w:val="00FF5B30"/>
    <w:rsid w:val="00FF5B71"/>
    <w:rsid w:val="00FF6375"/>
    <w:rsid w:val="00FF63DE"/>
    <w:rsid w:val="00FF6654"/>
    <w:rsid w:val="00FF6AC2"/>
    <w:rsid w:val="00FF6D01"/>
    <w:rsid w:val="00FF6FD4"/>
    <w:rsid w:val="00FF7282"/>
    <w:rsid w:val="00FF7618"/>
    <w:rsid w:val="00FF7917"/>
    <w:rsid w:val="00FF7A54"/>
    <w:rsid w:val="00FF7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4223AC"/>
  <w15:docId w15:val="{892B11E1-28E6-4F29-9759-7920E427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S Mincho" w:hAnsi="Century"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A20E1"/>
    <w:pPr>
      <w:widowControl w:val="0"/>
      <w:adjustRightInd w:val="0"/>
      <w:spacing w:line="360" w:lineRule="atLeast"/>
      <w:jc w:val="both"/>
      <w:textAlignment w:val="baseline"/>
    </w:pPr>
    <w:rPr>
      <w:rFonts w:ascii="Times New Roman"/>
      <w:sz w:val="22"/>
      <w:lang w:eastAsia="ja-JP"/>
    </w:rPr>
  </w:style>
  <w:style w:type="paragraph" w:styleId="1">
    <w:name w:val="heading 1"/>
    <w:basedOn w:val="a"/>
    <w:next w:val="a"/>
    <w:link w:val="10"/>
    <w:qFormat/>
    <w:rsid w:val="008E38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qFormat/>
    <w:rsid w:val="00A76869"/>
    <w:pPr>
      <w:widowControl/>
      <w:adjustRightInd/>
      <w:spacing w:before="100" w:beforeAutospacing="1" w:after="100" w:afterAutospacing="1" w:line="240" w:lineRule="auto"/>
      <w:jc w:val="left"/>
      <w:textAlignment w:val="auto"/>
      <w:outlineLvl w:val="1"/>
    </w:pPr>
    <w:rPr>
      <w:rFonts w:ascii="SimSun" w:eastAsia="SimSun" w:hAnsi="SimSun" w:cs="SimSun"/>
      <w:b/>
      <w:bCs/>
      <w:sz w:val="36"/>
      <w:szCs w:val="36"/>
      <w:lang w:eastAsia="zh-CN"/>
    </w:rPr>
  </w:style>
  <w:style w:type="paragraph" w:styleId="3">
    <w:name w:val="heading 3"/>
    <w:basedOn w:val="a"/>
    <w:next w:val="a"/>
    <w:link w:val="30"/>
    <w:semiHidden/>
    <w:unhideWhenUsed/>
    <w:qFormat/>
    <w:rsid w:val="00772A98"/>
    <w:pPr>
      <w:keepNext/>
      <w:keepLines/>
      <w:spacing w:before="260" w:after="260" w:line="416" w:lineRule="atLeast"/>
      <w:outlineLvl w:val="2"/>
    </w:pPr>
    <w:rPr>
      <w:b/>
      <w:bCs/>
      <w:sz w:val="32"/>
      <w:szCs w:val="32"/>
    </w:rPr>
  </w:style>
  <w:style w:type="paragraph" w:styleId="4">
    <w:name w:val="heading 4"/>
    <w:basedOn w:val="a"/>
    <w:next w:val="a"/>
    <w:link w:val="40"/>
    <w:semiHidden/>
    <w:unhideWhenUsed/>
    <w:qFormat/>
    <w:rsid w:val="0067767D"/>
    <w:pPr>
      <w:keepNext/>
      <w:keepLines/>
      <w:spacing w:before="280" w:after="290" w:line="376" w:lineRule="atLeast"/>
      <w:outlineLvl w:val="3"/>
    </w:pPr>
    <w:rPr>
      <w:rFonts w:asciiTheme="majorHAnsi" w:eastAsiaTheme="majorEastAsia" w:hAnsiTheme="majorHAnsi" w:cstheme="majorBidi"/>
      <w:b/>
      <w:bCs/>
      <w:sz w:val="28"/>
      <w:szCs w:val="28"/>
    </w:rPr>
  </w:style>
  <w:style w:type="paragraph" w:styleId="5">
    <w:name w:val="heading 5"/>
    <w:basedOn w:val="a"/>
    <w:next w:val="a"/>
    <w:link w:val="50"/>
    <w:semiHidden/>
    <w:unhideWhenUsed/>
    <w:qFormat/>
    <w:rsid w:val="00B5209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jc w:val="left"/>
    </w:pPr>
  </w:style>
  <w:style w:type="paragraph" w:styleId="a4">
    <w:name w:val="header"/>
    <w:basedOn w:val="a"/>
    <w:link w:val="a5"/>
    <w:uiPriority w:val="99"/>
    <w:pPr>
      <w:tabs>
        <w:tab w:val="center" w:pos="4252"/>
        <w:tab w:val="right" w:pos="8504"/>
      </w:tabs>
    </w:pPr>
  </w:style>
  <w:style w:type="paragraph" w:styleId="a6">
    <w:name w:val="Closing"/>
    <w:basedOn w:val="a"/>
    <w:next w:val="a"/>
    <w:pPr>
      <w:jc w:val="right"/>
    </w:pPr>
    <w:rPr>
      <w:rFonts w:ascii="MS Gothic" w:eastAsia="MS Gothic"/>
      <w:sz w:val="18"/>
    </w:rPr>
  </w:style>
  <w:style w:type="character" w:styleId="a7">
    <w:name w:val="page number"/>
    <w:basedOn w:val="a0"/>
  </w:style>
  <w:style w:type="paragraph" w:styleId="a8">
    <w:name w:val="Body Text"/>
    <w:basedOn w:val="a"/>
    <w:rPr>
      <w:rFonts w:ascii="MS PGothic" w:eastAsia="MS PGothic"/>
      <w:sz w:val="18"/>
    </w:rPr>
  </w:style>
  <w:style w:type="paragraph" w:styleId="a9">
    <w:name w:val="Balloon Text"/>
    <w:basedOn w:val="a"/>
    <w:semiHidden/>
    <w:rsid w:val="005C37C1"/>
    <w:rPr>
      <w:sz w:val="18"/>
      <w:szCs w:val="18"/>
    </w:rPr>
  </w:style>
  <w:style w:type="paragraph" w:styleId="aa">
    <w:name w:val="Plain Text"/>
    <w:basedOn w:val="a"/>
    <w:link w:val="ab"/>
    <w:uiPriority w:val="99"/>
    <w:rsid w:val="0014027F"/>
    <w:pPr>
      <w:adjustRightInd/>
      <w:spacing w:line="240" w:lineRule="auto"/>
      <w:jc w:val="left"/>
      <w:textAlignment w:val="auto"/>
    </w:pPr>
    <w:rPr>
      <w:rFonts w:ascii="SimSun" w:eastAsia="SimSun" w:hAnsi="Courier New" w:cs="Courier New"/>
      <w:kern w:val="2"/>
      <w:sz w:val="18"/>
      <w:szCs w:val="21"/>
      <w:lang w:eastAsia="zh-CN"/>
    </w:rPr>
  </w:style>
  <w:style w:type="character" w:styleId="ac">
    <w:name w:val="Hyperlink"/>
    <w:basedOn w:val="a0"/>
    <w:rsid w:val="00663B99"/>
    <w:rPr>
      <w:color w:val="0000CC"/>
      <w:u w:val="single"/>
    </w:rPr>
  </w:style>
  <w:style w:type="paragraph" w:styleId="ad">
    <w:name w:val="Document Map"/>
    <w:basedOn w:val="a"/>
    <w:semiHidden/>
    <w:rsid w:val="005C465D"/>
    <w:pPr>
      <w:shd w:val="clear" w:color="auto" w:fill="000080"/>
    </w:pPr>
  </w:style>
  <w:style w:type="character" w:styleId="ae">
    <w:name w:val="Strong"/>
    <w:basedOn w:val="a0"/>
    <w:qFormat/>
    <w:rsid w:val="00BD6395"/>
    <w:rPr>
      <w:b/>
      <w:bCs/>
    </w:rPr>
  </w:style>
  <w:style w:type="character" w:customStyle="1" w:styleId="mediumb-text1">
    <w:name w:val="mediumb-text1"/>
    <w:basedOn w:val="a0"/>
    <w:rsid w:val="00BD6395"/>
    <w:rPr>
      <w:rFonts w:ascii="Arial" w:hAnsi="Arial" w:cs="Arial" w:hint="default"/>
      <w:b/>
      <w:bCs/>
      <w:color w:val="000000"/>
      <w:sz w:val="24"/>
      <w:szCs w:val="24"/>
    </w:rPr>
  </w:style>
  <w:style w:type="character" w:customStyle="1" w:styleId="ab">
    <w:name w:val="纯文本 字符"/>
    <w:basedOn w:val="a0"/>
    <w:link w:val="aa"/>
    <w:uiPriority w:val="99"/>
    <w:rsid w:val="00C41A10"/>
    <w:rPr>
      <w:rFonts w:ascii="SimSun" w:eastAsia="SimSun" w:hAnsi="Courier New" w:cs="Courier New"/>
      <w:kern w:val="2"/>
      <w:sz w:val="18"/>
      <w:szCs w:val="21"/>
    </w:rPr>
  </w:style>
  <w:style w:type="character" w:customStyle="1" w:styleId="a5">
    <w:name w:val="页眉 字符"/>
    <w:basedOn w:val="a0"/>
    <w:link w:val="a4"/>
    <w:uiPriority w:val="99"/>
    <w:rsid w:val="00A43B93"/>
    <w:rPr>
      <w:rFonts w:ascii="Times New Roman"/>
      <w:sz w:val="22"/>
      <w:lang w:eastAsia="ja-JP"/>
    </w:rPr>
  </w:style>
  <w:style w:type="table" w:styleId="af">
    <w:name w:val="Table Grid"/>
    <w:basedOn w:val="a1"/>
    <w:rsid w:val="00C02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link w:val="af1"/>
    <w:uiPriority w:val="34"/>
    <w:qFormat/>
    <w:rsid w:val="006F0111"/>
    <w:pPr>
      <w:ind w:firstLineChars="200" w:firstLine="420"/>
    </w:pPr>
  </w:style>
  <w:style w:type="paragraph" w:customStyle="1" w:styleId="B1">
    <w:name w:val="B1"/>
    <w:basedOn w:val="af2"/>
    <w:link w:val="B1Char"/>
    <w:rsid w:val="00C72C1E"/>
    <w:pPr>
      <w:widowControl/>
      <w:adjustRightInd/>
      <w:spacing w:after="180" w:line="240" w:lineRule="auto"/>
      <w:ind w:left="568" w:firstLineChars="0" w:hanging="284"/>
      <w:contextualSpacing w:val="0"/>
      <w:jc w:val="left"/>
      <w:textAlignment w:val="auto"/>
    </w:pPr>
    <w:rPr>
      <w:rFonts w:eastAsia="SimSun" w:hAnsi="Times New Roman"/>
      <w:sz w:val="20"/>
      <w:lang w:val="en-GB" w:eastAsia="x-none"/>
    </w:rPr>
  </w:style>
  <w:style w:type="paragraph" w:customStyle="1" w:styleId="B2">
    <w:name w:val="B2"/>
    <w:basedOn w:val="20"/>
    <w:link w:val="B2Char"/>
    <w:rsid w:val="00C72C1E"/>
    <w:pPr>
      <w:widowControl/>
      <w:adjustRightInd/>
      <w:spacing w:after="180" w:line="240" w:lineRule="auto"/>
      <w:ind w:leftChars="0" w:left="851" w:firstLineChars="0" w:hanging="284"/>
      <w:contextualSpacing w:val="0"/>
      <w:jc w:val="left"/>
      <w:textAlignment w:val="auto"/>
    </w:pPr>
    <w:rPr>
      <w:rFonts w:eastAsia="SimSun" w:hAnsi="Times New Roman"/>
      <w:sz w:val="20"/>
      <w:lang w:val="en-GB" w:eastAsia="x-none"/>
    </w:rPr>
  </w:style>
  <w:style w:type="paragraph" w:customStyle="1" w:styleId="B3">
    <w:name w:val="B3"/>
    <w:basedOn w:val="31"/>
    <w:rsid w:val="00C72C1E"/>
    <w:pPr>
      <w:widowControl/>
      <w:adjustRightInd/>
      <w:spacing w:after="180" w:line="240" w:lineRule="auto"/>
      <w:ind w:leftChars="0" w:left="1135" w:firstLineChars="0" w:hanging="284"/>
      <w:contextualSpacing w:val="0"/>
      <w:jc w:val="left"/>
      <w:textAlignment w:val="auto"/>
    </w:pPr>
    <w:rPr>
      <w:rFonts w:eastAsia="SimSun" w:hAnsi="Times New Roman"/>
      <w:sz w:val="20"/>
      <w:lang w:val="en-GB" w:eastAsia="x-none"/>
    </w:rPr>
  </w:style>
  <w:style w:type="character" w:customStyle="1" w:styleId="B2Char">
    <w:name w:val="B2 Char"/>
    <w:link w:val="B2"/>
    <w:rsid w:val="00C72C1E"/>
    <w:rPr>
      <w:rFonts w:ascii="Times New Roman" w:eastAsia="SimSun" w:hAnsi="Times New Roman"/>
      <w:lang w:val="en-GB" w:eastAsia="x-none"/>
    </w:rPr>
  </w:style>
  <w:style w:type="character" w:customStyle="1" w:styleId="B1Char">
    <w:name w:val="B1 Char"/>
    <w:link w:val="B1"/>
    <w:rsid w:val="00C72C1E"/>
    <w:rPr>
      <w:rFonts w:ascii="Times New Roman" w:eastAsia="SimSun" w:hAnsi="Times New Roman"/>
      <w:lang w:val="en-GB" w:eastAsia="x-none"/>
    </w:rPr>
  </w:style>
  <w:style w:type="paragraph" w:styleId="af2">
    <w:name w:val="List"/>
    <w:basedOn w:val="a"/>
    <w:rsid w:val="00C72C1E"/>
    <w:pPr>
      <w:ind w:left="200" w:hangingChars="200" w:hanging="200"/>
      <w:contextualSpacing/>
    </w:pPr>
  </w:style>
  <w:style w:type="paragraph" w:styleId="20">
    <w:name w:val="List 2"/>
    <w:basedOn w:val="a"/>
    <w:rsid w:val="00C72C1E"/>
    <w:pPr>
      <w:ind w:leftChars="200" w:left="100" w:hangingChars="200" w:hanging="200"/>
      <w:contextualSpacing/>
    </w:pPr>
  </w:style>
  <w:style w:type="paragraph" w:styleId="31">
    <w:name w:val="List 3"/>
    <w:basedOn w:val="a"/>
    <w:rsid w:val="00C72C1E"/>
    <w:pPr>
      <w:ind w:leftChars="400" w:left="100" w:hangingChars="200" w:hanging="200"/>
      <w:contextualSpacing/>
    </w:pPr>
  </w:style>
  <w:style w:type="character" w:customStyle="1" w:styleId="af1">
    <w:name w:val="列表段落 字符"/>
    <w:link w:val="af0"/>
    <w:uiPriority w:val="34"/>
    <w:locked/>
    <w:rsid w:val="00E958B6"/>
    <w:rPr>
      <w:rFonts w:ascii="Times New Roman"/>
      <w:sz w:val="22"/>
      <w:lang w:eastAsia="ja-JP"/>
    </w:rPr>
  </w:style>
  <w:style w:type="paragraph" w:customStyle="1" w:styleId="TAL">
    <w:name w:val="TAL"/>
    <w:basedOn w:val="a"/>
    <w:link w:val="TALCar"/>
    <w:rsid w:val="00584C22"/>
    <w:pPr>
      <w:keepNext/>
      <w:keepLines/>
      <w:widowControl/>
      <w:overflowPunct w:val="0"/>
      <w:autoSpaceDE w:val="0"/>
      <w:autoSpaceDN w:val="0"/>
      <w:spacing w:line="240" w:lineRule="auto"/>
      <w:jc w:val="left"/>
    </w:pPr>
    <w:rPr>
      <w:rFonts w:ascii="Arial" w:eastAsia="Times New Roman" w:hAnsi="Arial"/>
      <w:sz w:val="18"/>
      <w:lang w:val="en-GB"/>
    </w:rPr>
  </w:style>
  <w:style w:type="paragraph" w:customStyle="1" w:styleId="TAH">
    <w:name w:val="TAH"/>
    <w:basedOn w:val="a"/>
    <w:link w:val="TAHCar"/>
    <w:rsid w:val="00584C22"/>
    <w:pPr>
      <w:keepNext/>
      <w:keepLines/>
      <w:widowControl/>
      <w:overflowPunct w:val="0"/>
      <w:autoSpaceDE w:val="0"/>
      <w:autoSpaceDN w:val="0"/>
      <w:spacing w:line="240" w:lineRule="auto"/>
      <w:jc w:val="center"/>
    </w:pPr>
    <w:rPr>
      <w:rFonts w:ascii="Arial" w:eastAsia="Times New Roman" w:hAnsi="Arial"/>
      <w:b/>
      <w:sz w:val="18"/>
      <w:lang w:val="en-GB" w:eastAsia="en-US"/>
    </w:rPr>
  </w:style>
  <w:style w:type="character" w:customStyle="1" w:styleId="TAHCar">
    <w:name w:val="TAH Car"/>
    <w:link w:val="TAH"/>
    <w:rsid w:val="00584C22"/>
    <w:rPr>
      <w:rFonts w:ascii="Arial" w:eastAsia="Times New Roman" w:hAnsi="Arial"/>
      <w:b/>
      <w:sz w:val="18"/>
      <w:lang w:val="en-GB" w:eastAsia="en-US"/>
    </w:rPr>
  </w:style>
  <w:style w:type="character" w:customStyle="1" w:styleId="TALCar">
    <w:name w:val="TAL Car"/>
    <w:link w:val="TAL"/>
    <w:rsid w:val="00584C22"/>
    <w:rPr>
      <w:rFonts w:ascii="Arial" w:eastAsia="Times New Roman" w:hAnsi="Arial"/>
      <w:sz w:val="18"/>
      <w:lang w:val="en-GB" w:eastAsia="ja-JP"/>
    </w:rPr>
  </w:style>
  <w:style w:type="character" w:customStyle="1" w:styleId="40">
    <w:name w:val="标题 4 字符"/>
    <w:basedOn w:val="a0"/>
    <w:link w:val="4"/>
    <w:semiHidden/>
    <w:rsid w:val="0067767D"/>
    <w:rPr>
      <w:rFonts w:asciiTheme="majorHAnsi" w:eastAsiaTheme="majorEastAsia" w:hAnsiTheme="majorHAnsi" w:cstheme="majorBidi"/>
      <w:b/>
      <w:bCs/>
      <w:sz w:val="28"/>
      <w:szCs w:val="28"/>
      <w:lang w:eastAsia="ja-JP"/>
    </w:rPr>
  </w:style>
  <w:style w:type="character" w:styleId="af3">
    <w:name w:val="annotation reference"/>
    <w:uiPriority w:val="99"/>
    <w:qFormat/>
    <w:rsid w:val="0067767D"/>
    <w:rPr>
      <w:sz w:val="16"/>
    </w:rPr>
  </w:style>
  <w:style w:type="paragraph" w:styleId="af4">
    <w:name w:val="annotation text"/>
    <w:basedOn w:val="a"/>
    <w:link w:val="af5"/>
    <w:uiPriority w:val="99"/>
    <w:qFormat/>
    <w:rsid w:val="0067767D"/>
    <w:pPr>
      <w:widowControl/>
      <w:adjustRightInd/>
      <w:spacing w:after="180" w:line="240" w:lineRule="auto"/>
      <w:jc w:val="left"/>
      <w:textAlignment w:val="auto"/>
    </w:pPr>
    <w:rPr>
      <w:rFonts w:eastAsia="SimSun" w:hAnsi="Times New Roman"/>
      <w:sz w:val="20"/>
      <w:lang w:val="en-GB" w:eastAsia="en-US"/>
    </w:rPr>
  </w:style>
  <w:style w:type="character" w:customStyle="1" w:styleId="af5">
    <w:name w:val="批注文字 字符"/>
    <w:basedOn w:val="a0"/>
    <w:link w:val="af4"/>
    <w:rsid w:val="0067767D"/>
    <w:rPr>
      <w:rFonts w:ascii="Times New Roman" w:eastAsia="SimSun" w:hAnsi="Times New Roman"/>
      <w:lang w:val="en-GB" w:eastAsia="en-US"/>
    </w:rPr>
  </w:style>
  <w:style w:type="paragraph" w:customStyle="1" w:styleId="TH">
    <w:name w:val="TH"/>
    <w:basedOn w:val="a"/>
    <w:link w:val="THChar"/>
    <w:rsid w:val="00772A98"/>
    <w:pPr>
      <w:keepNext/>
      <w:keepLines/>
      <w:widowControl/>
      <w:adjustRightInd/>
      <w:spacing w:before="60" w:after="180" w:line="240" w:lineRule="auto"/>
      <w:jc w:val="center"/>
      <w:textAlignment w:val="auto"/>
    </w:pPr>
    <w:rPr>
      <w:rFonts w:ascii="Arial" w:eastAsiaTheme="minorEastAsia" w:hAnsi="Arial"/>
      <w:b/>
      <w:sz w:val="20"/>
      <w:lang w:val="en-GB" w:eastAsia="en-US"/>
    </w:rPr>
  </w:style>
  <w:style w:type="paragraph" w:customStyle="1" w:styleId="TF">
    <w:name w:val="TF"/>
    <w:aliases w:val="left"/>
    <w:basedOn w:val="TH"/>
    <w:link w:val="TFChar"/>
    <w:rsid w:val="00772A98"/>
    <w:pPr>
      <w:keepNext w:val="0"/>
      <w:spacing w:before="0" w:after="240"/>
    </w:pPr>
  </w:style>
  <w:style w:type="character" w:customStyle="1" w:styleId="B1Zchn">
    <w:name w:val="B1 Zchn"/>
    <w:rsid w:val="00772A98"/>
    <w:rPr>
      <w:lang w:eastAsia="en-US"/>
    </w:rPr>
  </w:style>
  <w:style w:type="character" w:customStyle="1" w:styleId="THChar">
    <w:name w:val="TH Char"/>
    <w:link w:val="TH"/>
    <w:rsid w:val="00772A98"/>
    <w:rPr>
      <w:rFonts w:ascii="Arial" w:eastAsiaTheme="minorEastAsia" w:hAnsi="Arial"/>
      <w:b/>
      <w:lang w:val="en-GB" w:eastAsia="en-US"/>
    </w:rPr>
  </w:style>
  <w:style w:type="character" w:customStyle="1" w:styleId="TFChar">
    <w:name w:val="TF Char"/>
    <w:link w:val="TF"/>
    <w:rsid w:val="00772A98"/>
    <w:rPr>
      <w:rFonts w:ascii="Arial" w:eastAsiaTheme="minorEastAsia" w:hAnsi="Arial"/>
      <w:b/>
      <w:lang w:val="en-GB" w:eastAsia="en-US"/>
    </w:rPr>
  </w:style>
  <w:style w:type="character" w:customStyle="1" w:styleId="30">
    <w:name w:val="标题 3 字符"/>
    <w:basedOn w:val="a0"/>
    <w:link w:val="3"/>
    <w:semiHidden/>
    <w:rsid w:val="00772A98"/>
    <w:rPr>
      <w:rFonts w:ascii="Times New Roman"/>
      <w:b/>
      <w:bCs/>
      <w:sz w:val="32"/>
      <w:szCs w:val="32"/>
      <w:lang w:eastAsia="ja-JP"/>
    </w:rPr>
  </w:style>
  <w:style w:type="paragraph" w:styleId="af6">
    <w:name w:val="footnote text"/>
    <w:basedOn w:val="a"/>
    <w:link w:val="af7"/>
    <w:rsid w:val="0025340D"/>
    <w:pPr>
      <w:keepLines/>
      <w:widowControl/>
      <w:adjustRightInd/>
      <w:spacing w:line="240" w:lineRule="auto"/>
      <w:ind w:left="454" w:hanging="454"/>
      <w:jc w:val="left"/>
      <w:textAlignment w:val="auto"/>
    </w:pPr>
    <w:rPr>
      <w:rFonts w:eastAsiaTheme="minorEastAsia" w:hAnsi="Times New Roman"/>
      <w:sz w:val="16"/>
      <w:lang w:val="en-GB" w:eastAsia="en-US"/>
    </w:rPr>
  </w:style>
  <w:style w:type="character" w:customStyle="1" w:styleId="af7">
    <w:name w:val="脚注文本 字符"/>
    <w:basedOn w:val="a0"/>
    <w:link w:val="af6"/>
    <w:rsid w:val="0025340D"/>
    <w:rPr>
      <w:rFonts w:ascii="Times New Roman" w:eastAsiaTheme="minorEastAsia" w:hAnsi="Times New Roman"/>
      <w:sz w:val="16"/>
      <w:lang w:val="en-GB" w:eastAsia="en-US"/>
    </w:rPr>
  </w:style>
  <w:style w:type="paragraph" w:customStyle="1" w:styleId="EQ">
    <w:name w:val="EQ"/>
    <w:basedOn w:val="a"/>
    <w:next w:val="a"/>
    <w:rsid w:val="0025340D"/>
    <w:pPr>
      <w:keepLines/>
      <w:widowControl/>
      <w:tabs>
        <w:tab w:val="center" w:pos="4536"/>
        <w:tab w:val="right" w:pos="9072"/>
      </w:tabs>
      <w:adjustRightInd/>
      <w:spacing w:after="180" w:line="240" w:lineRule="auto"/>
      <w:jc w:val="left"/>
      <w:textAlignment w:val="auto"/>
    </w:pPr>
    <w:rPr>
      <w:rFonts w:eastAsiaTheme="minorEastAsia" w:hAnsi="Times New Roman"/>
      <w:noProof/>
      <w:sz w:val="20"/>
      <w:lang w:val="en-GB" w:eastAsia="en-US"/>
    </w:rPr>
  </w:style>
  <w:style w:type="character" w:customStyle="1" w:styleId="B1Char1">
    <w:name w:val="B1 Char1"/>
    <w:rsid w:val="0025340D"/>
    <w:rPr>
      <w:rFonts w:ascii="Times New Roman" w:hAnsi="Times New Roman"/>
      <w:lang w:val="en-GB"/>
    </w:rPr>
  </w:style>
  <w:style w:type="paragraph" w:styleId="af8">
    <w:name w:val="Normal (Web)"/>
    <w:basedOn w:val="a"/>
    <w:uiPriority w:val="99"/>
    <w:unhideWhenUsed/>
    <w:rsid w:val="008156C7"/>
    <w:pPr>
      <w:widowControl/>
      <w:adjustRightInd/>
      <w:spacing w:before="100" w:beforeAutospacing="1" w:after="100" w:afterAutospacing="1" w:line="240" w:lineRule="auto"/>
      <w:jc w:val="left"/>
      <w:textAlignment w:val="auto"/>
    </w:pPr>
    <w:rPr>
      <w:rFonts w:ascii="SimSun" w:eastAsia="SimSun" w:hAnsi="SimSun" w:cs="SimSun"/>
      <w:sz w:val="24"/>
      <w:szCs w:val="24"/>
      <w:lang w:eastAsia="zh-CN"/>
    </w:rPr>
  </w:style>
  <w:style w:type="character" w:customStyle="1" w:styleId="50">
    <w:name w:val="标题 5 字符"/>
    <w:basedOn w:val="a0"/>
    <w:link w:val="5"/>
    <w:semiHidden/>
    <w:rsid w:val="00B5209B"/>
    <w:rPr>
      <w:rFonts w:ascii="Times New Roman"/>
      <w:b/>
      <w:bCs/>
      <w:sz w:val="28"/>
      <w:szCs w:val="28"/>
      <w:lang w:eastAsia="ja-JP"/>
    </w:rPr>
  </w:style>
  <w:style w:type="paragraph" w:customStyle="1" w:styleId="LGTdoc">
    <w:name w:val="LGTdoc_본문"/>
    <w:basedOn w:val="a"/>
    <w:rsid w:val="0059783C"/>
    <w:pPr>
      <w:adjustRightInd/>
      <w:snapToGrid w:val="0"/>
      <w:spacing w:line="264" w:lineRule="auto"/>
      <w:textAlignment w:val="auto"/>
    </w:pPr>
    <w:rPr>
      <w:rFonts w:asciiTheme="minorHAnsi" w:eastAsia="Batang" w:hAnsiTheme="minorHAnsi" w:cstheme="minorBidi"/>
      <w:kern w:val="2"/>
      <w:szCs w:val="24"/>
      <w:lang w:eastAsia="ko-KR"/>
    </w:rPr>
  </w:style>
  <w:style w:type="paragraph" w:customStyle="1" w:styleId="af9">
    <w:name w:val="段"/>
    <w:link w:val="Char"/>
    <w:qFormat/>
    <w:rsid w:val="00F435B2"/>
    <w:pPr>
      <w:tabs>
        <w:tab w:val="center" w:pos="4201"/>
        <w:tab w:val="right" w:leader="dot" w:pos="9298"/>
      </w:tabs>
      <w:autoSpaceDE w:val="0"/>
      <w:autoSpaceDN w:val="0"/>
      <w:ind w:firstLineChars="200" w:firstLine="420"/>
      <w:jc w:val="both"/>
    </w:pPr>
    <w:rPr>
      <w:rFonts w:ascii="SimSun" w:eastAsia="SimSun" w:hAnsi="Times New Roman"/>
      <w:noProof/>
      <w:sz w:val="21"/>
    </w:rPr>
  </w:style>
  <w:style w:type="character" w:customStyle="1" w:styleId="Char">
    <w:name w:val="段 Char"/>
    <w:link w:val="af9"/>
    <w:qFormat/>
    <w:rsid w:val="00F435B2"/>
    <w:rPr>
      <w:rFonts w:ascii="SimSun" w:eastAsia="SimSun" w:hAnsi="Times New Roman"/>
      <w:noProof/>
      <w:sz w:val="21"/>
    </w:rPr>
  </w:style>
  <w:style w:type="paragraph" w:customStyle="1" w:styleId="afa">
    <w:name w:val="封面正文"/>
    <w:qFormat/>
    <w:rsid w:val="00F13E61"/>
    <w:pPr>
      <w:jc w:val="both"/>
    </w:pPr>
    <w:rPr>
      <w:rFonts w:ascii="Times New Roman" w:eastAsia="SimSun" w:hAnsi="Times New Roman"/>
    </w:rPr>
  </w:style>
  <w:style w:type="character" w:customStyle="1" w:styleId="Char0">
    <w:name w:val="批注文字 Char"/>
    <w:uiPriority w:val="99"/>
    <w:qFormat/>
    <w:rsid w:val="00F13E61"/>
    <w:rPr>
      <w:kern w:val="2"/>
      <w:sz w:val="21"/>
      <w:szCs w:val="24"/>
    </w:rPr>
  </w:style>
  <w:style w:type="paragraph" w:customStyle="1" w:styleId="TAN">
    <w:name w:val="TAN"/>
    <w:basedOn w:val="TAL"/>
    <w:rsid w:val="00956BE2"/>
    <w:pPr>
      <w:overflowPunct/>
      <w:autoSpaceDE/>
      <w:autoSpaceDN/>
      <w:adjustRightInd/>
      <w:ind w:left="851" w:hanging="851"/>
      <w:textAlignment w:val="auto"/>
    </w:pPr>
    <w:rPr>
      <w:rFonts w:eastAsiaTheme="minorEastAsia"/>
      <w:lang w:eastAsia="en-US"/>
    </w:rPr>
  </w:style>
  <w:style w:type="character" w:styleId="afb">
    <w:name w:val="Placeholder Text"/>
    <w:basedOn w:val="a0"/>
    <w:uiPriority w:val="99"/>
    <w:semiHidden/>
    <w:rsid w:val="00B0011D"/>
    <w:rPr>
      <w:color w:val="808080"/>
    </w:rPr>
  </w:style>
  <w:style w:type="character" w:styleId="afc">
    <w:name w:val="Emphasis"/>
    <w:basedOn w:val="a0"/>
    <w:uiPriority w:val="20"/>
    <w:qFormat/>
    <w:rsid w:val="007F6DE6"/>
    <w:rPr>
      <w:i/>
      <w:iCs/>
    </w:rPr>
  </w:style>
  <w:style w:type="character" w:customStyle="1" w:styleId="10">
    <w:name w:val="标题 1 字符"/>
    <w:basedOn w:val="a0"/>
    <w:link w:val="1"/>
    <w:rsid w:val="008E384B"/>
    <w:rPr>
      <w:rFonts w:asciiTheme="majorHAnsi" w:eastAsiaTheme="majorEastAsia" w:hAnsiTheme="majorHAnsi" w:cstheme="majorBidi"/>
      <w:color w:val="365F91" w:themeColor="accent1" w:themeShade="BF"/>
      <w:sz w:val="32"/>
      <w:szCs w:val="32"/>
      <w:lang w:eastAsia="ja-JP"/>
    </w:rPr>
  </w:style>
  <w:style w:type="paragraph" w:styleId="afd">
    <w:name w:val="annotation subject"/>
    <w:basedOn w:val="af4"/>
    <w:next w:val="af4"/>
    <w:link w:val="afe"/>
    <w:semiHidden/>
    <w:unhideWhenUsed/>
    <w:rsid w:val="000868D4"/>
    <w:pPr>
      <w:widowControl w:val="0"/>
      <w:adjustRightInd w:val="0"/>
      <w:spacing w:after="0"/>
      <w:jc w:val="both"/>
      <w:textAlignment w:val="baseline"/>
    </w:pPr>
    <w:rPr>
      <w:rFonts w:eastAsia="MS Mincho" w:hAnsi="Century"/>
      <w:b/>
      <w:bCs/>
      <w:lang w:val="en-US" w:eastAsia="ja-JP"/>
    </w:rPr>
  </w:style>
  <w:style w:type="character" w:customStyle="1" w:styleId="afe">
    <w:name w:val="批注主题 字符"/>
    <w:basedOn w:val="af5"/>
    <w:link w:val="afd"/>
    <w:semiHidden/>
    <w:rsid w:val="000868D4"/>
    <w:rPr>
      <w:rFonts w:ascii="Times New Roman" w:eastAsia="SimSun" w:hAnsi="Times New Roman"/>
      <w:b/>
      <w:bCs/>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2181">
      <w:bodyDiv w:val="1"/>
      <w:marLeft w:val="0"/>
      <w:marRight w:val="0"/>
      <w:marTop w:val="0"/>
      <w:marBottom w:val="0"/>
      <w:divBdr>
        <w:top w:val="none" w:sz="0" w:space="0" w:color="auto"/>
        <w:left w:val="none" w:sz="0" w:space="0" w:color="auto"/>
        <w:bottom w:val="none" w:sz="0" w:space="0" w:color="auto"/>
        <w:right w:val="none" w:sz="0" w:space="0" w:color="auto"/>
      </w:divBdr>
      <w:divsChild>
        <w:div w:id="12418617">
          <w:marLeft w:val="259"/>
          <w:marRight w:val="0"/>
          <w:marTop w:val="105"/>
          <w:marBottom w:val="0"/>
          <w:divBdr>
            <w:top w:val="none" w:sz="0" w:space="0" w:color="auto"/>
            <w:left w:val="none" w:sz="0" w:space="0" w:color="auto"/>
            <w:bottom w:val="none" w:sz="0" w:space="0" w:color="auto"/>
            <w:right w:val="none" w:sz="0" w:space="0" w:color="auto"/>
          </w:divBdr>
        </w:div>
        <w:div w:id="102192720">
          <w:marLeft w:val="259"/>
          <w:marRight w:val="0"/>
          <w:marTop w:val="105"/>
          <w:marBottom w:val="0"/>
          <w:divBdr>
            <w:top w:val="none" w:sz="0" w:space="0" w:color="auto"/>
            <w:left w:val="none" w:sz="0" w:space="0" w:color="auto"/>
            <w:bottom w:val="none" w:sz="0" w:space="0" w:color="auto"/>
            <w:right w:val="none" w:sz="0" w:space="0" w:color="auto"/>
          </w:divBdr>
        </w:div>
        <w:div w:id="118762010">
          <w:marLeft w:val="504"/>
          <w:marRight w:val="0"/>
          <w:marTop w:val="75"/>
          <w:marBottom w:val="0"/>
          <w:divBdr>
            <w:top w:val="none" w:sz="0" w:space="0" w:color="auto"/>
            <w:left w:val="none" w:sz="0" w:space="0" w:color="auto"/>
            <w:bottom w:val="none" w:sz="0" w:space="0" w:color="auto"/>
            <w:right w:val="none" w:sz="0" w:space="0" w:color="auto"/>
          </w:divBdr>
        </w:div>
        <w:div w:id="174003633">
          <w:marLeft w:val="259"/>
          <w:marRight w:val="0"/>
          <w:marTop w:val="105"/>
          <w:marBottom w:val="0"/>
          <w:divBdr>
            <w:top w:val="none" w:sz="0" w:space="0" w:color="auto"/>
            <w:left w:val="none" w:sz="0" w:space="0" w:color="auto"/>
            <w:bottom w:val="none" w:sz="0" w:space="0" w:color="auto"/>
            <w:right w:val="none" w:sz="0" w:space="0" w:color="auto"/>
          </w:divBdr>
        </w:div>
        <w:div w:id="204559703">
          <w:marLeft w:val="763"/>
          <w:marRight w:val="0"/>
          <w:marTop w:val="75"/>
          <w:marBottom w:val="0"/>
          <w:divBdr>
            <w:top w:val="none" w:sz="0" w:space="0" w:color="auto"/>
            <w:left w:val="none" w:sz="0" w:space="0" w:color="auto"/>
            <w:bottom w:val="none" w:sz="0" w:space="0" w:color="auto"/>
            <w:right w:val="none" w:sz="0" w:space="0" w:color="auto"/>
          </w:divBdr>
        </w:div>
        <w:div w:id="801190142">
          <w:marLeft w:val="259"/>
          <w:marRight w:val="0"/>
          <w:marTop w:val="105"/>
          <w:marBottom w:val="0"/>
          <w:divBdr>
            <w:top w:val="none" w:sz="0" w:space="0" w:color="auto"/>
            <w:left w:val="none" w:sz="0" w:space="0" w:color="auto"/>
            <w:bottom w:val="none" w:sz="0" w:space="0" w:color="auto"/>
            <w:right w:val="none" w:sz="0" w:space="0" w:color="auto"/>
          </w:divBdr>
        </w:div>
        <w:div w:id="1131749668">
          <w:marLeft w:val="504"/>
          <w:marRight w:val="0"/>
          <w:marTop w:val="75"/>
          <w:marBottom w:val="0"/>
          <w:divBdr>
            <w:top w:val="none" w:sz="0" w:space="0" w:color="auto"/>
            <w:left w:val="none" w:sz="0" w:space="0" w:color="auto"/>
            <w:bottom w:val="none" w:sz="0" w:space="0" w:color="auto"/>
            <w:right w:val="none" w:sz="0" w:space="0" w:color="auto"/>
          </w:divBdr>
        </w:div>
        <w:div w:id="1265841858">
          <w:marLeft w:val="259"/>
          <w:marRight w:val="0"/>
          <w:marTop w:val="105"/>
          <w:marBottom w:val="0"/>
          <w:divBdr>
            <w:top w:val="none" w:sz="0" w:space="0" w:color="auto"/>
            <w:left w:val="none" w:sz="0" w:space="0" w:color="auto"/>
            <w:bottom w:val="none" w:sz="0" w:space="0" w:color="auto"/>
            <w:right w:val="none" w:sz="0" w:space="0" w:color="auto"/>
          </w:divBdr>
        </w:div>
        <w:div w:id="1334409364">
          <w:marLeft w:val="504"/>
          <w:marRight w:val="0"/>
          <w:marTop w:val="75"/>
          <w:marBottom w:val="0"/>
          <w:divBdr>
            <w:top w:val="none" w:sz="0" w:space="0" w:color="auto"/>
            <w:left w:val="none" w:sz="0" w:space="0" w:color="auto"/>
            <w:bottom w:val="none" w:sz="0" w:space="0" w:color="auto"/>
            <w:right w:val="none" w:sz="0" w:space="0" w:color="auto"/>
          </w:divBdr>
        </w:div>
        <w:div w:id="1449423593">
          <w:marLeft w:val="504"/>
          <w:marRight w:val="0"/>
          <w:marTop w:val="75"/>
          <w:marBottom w:val="0"/>
          <w:divBdr>
            <w:top w:val="none" w:sz="0" w:space="0" w:color="auto"/>
            <w:left w:val="none" w:sz="0" w:space="0" w:color="auto"/>
            <w:bottom w:val="none" w:sz="0" w:space="0" w:color="auto"/>
            <w:right w:val="none" w:sz="0" w:space="0" w:color="auto"/>
          </w:divBdr>
        </w:div>
        <w:div w:id="1455171531">
          <w:marLeft w:val="259"/>
          <w:marRight w:val="0"/>
          <w:marTop w:val="105"/>
          <w:marBottom w:val="0"/>
          <w:divBdr>
            <w:top w:val="none" w:sz="0" w:space="0" w:color="auto"/>
            <w:left w:val="none" w:sz="0" w:space="0" w:color="auto"/>
            <w:bottom w:val="none" w:sz="0" w:space="0" w:color="auto"/>
            <w:right w:val="none" w:sz="0" w:space="0" w:color="auto"/>
          </w:divBdr>
        </w:div>
        <w:div w:id="1466461730">
          <w:marLeft w:val="504"/>
          <w:marRight w:val="0"/>
          <w:marTop w:val="75"/>
          <w:marBottom w:val="0"/>
          <w:divBdr>
            <w:top w:val="none" w:sz="0" w:space="0" w:color="auto"/>
            <w:left w:val="none" w:sz="0" w:space="0" w:color="auto"/>
            <w:bottom w:val="none" w:sz="0" w:space="0" w:color="auto"/>
            <w:right w:val="none" w:sz="0" w:space="0" w:color="auto"/>
          </w:divBdr>
        </w:div>
        <w:div w:id="1600288954">
          <w:marLeft w:val="259"/>
          <w:marRight w:val="0"/>
          <w:marTop w:val="105"/>
          <w:marBottom w:val="0"/>
          <w:divBdr>
            <w:top w:val="none" w:sz="0" w:space="0" w:color="auto"/>
            <w:left w:val="none" w:sz="0" w:space="0" w:color="auto"/>
            <w:bottom w:val="none" w:sz="0" w:space="0" w:color="auto"/>
            <w:right w:val="none" w:sz="0" w:space="0" w:color="auto"/>
          </w:divBdr>
        </w:div>
        <w:div w:id="1799370793">
          <w:marLeft w:val="504"/>
          <w:marRight w:val="0"/>
          <w:marTop w:val="75"/>
          <w:marBottom w:val="0"/>
          <w:divBdr>
            <w:top w:val="none" w:sz="0" w:space="0" w:color="auto"/>
            <w:left w:val="none" w:sz="0" w:space="0" w:color="auto"/>
            <w:bottom w:val="none" w:sz="0" w:space="0" w:color="auto"/>
            <w:right w:val="none" w:sz="0" w:space="0" w:color="auto"/>
          </w:divBdr>
        </w:div>
      </w:divsChild>
    </w:div>
    <w:div w:id="186911078">
      <w:bodyDiv w:val="1"/>
      <w:marLeft w:val="0"/>
      <w:marRight w:val="0"/>
      <w:marTop w:val="0"/>
      <w:marBottom w:val="0"/>
      <w:divBdr>
        <w:top w:val="none" w:sz="0" w:space="0" w:color="auto"/>
        <w:left w:val="none" w:sz="0" w:space="0" w:color="auto"/>
        <w:bottom w:val="none" w:sz="0" w:space="0" w:color="auto"/>
        <w:right w:val="none" w:sz="0" w:space="0" w:color="auto"/>
      </w:divBdr>
    </w:div>
    <w:div w:id="248776281">
      <w:bodyDiv w:val="1"/>
      <w:marLeft w:val="0"/>
      <w:marRight w:val="0"/>
      <w:marTop w:val="0"/>
      <w:marBottom w:val="0"/>
      <w:divBdr>
        <w:top w:val="none" w:sz="0" w:space="0" w:color="auto"/>
        <w:left w:val="none" w:sz="0" w:space="0" w:color="auto"/>
        <w:bottom w:val="none" w:sz="0" w:space="0" w:color="auto"/>
        <w:right w:val="none" w:sz="0" w:space="0" w:color="auto"/>
      </w:divBdr>
      <w:divsChild>
        <w:div w:id="246500828">
          <w:marLeft w:val="360"/>
          <w:marRight w:val="0"/>
          <w:marTop w:val="0"/>
          <w:marBottom w:val="0"/>
          <w:divBdr>
            <w:top w:val="none" w:sz="0" w:space="0" w:color="auto"/>
            <w:left w:val="none" w:sz="0" w:space="0" w:color="auto"/>
            <w:bottom w:val="none" w:sz="0" w:space="0" w:color="auto"/>
            <w:right w:val="none" w:sz="0" w:space="0" w:color="auto"/>
          </w:divBdr>
        </w:div>
      </w:divsChild>
    </w:div>
    <w:div w:id="363023519">
      <w:bodyDiv w:val="1"/>
      <w:marLeft w:val="0"/>
      <w:marRight w:val="0"/>
      <w:marTop w:val="0"/>
      <w:marBottom w:val="0"/>
      <w:divBdr>
        <w:top w:val="none" w:sz="0" w:space="0" w:color="auto"/>
        <w:left w:val="none" w:sz="0" w:space="0" w:color="auto"/>
        <w:bottom w:val="none" w:sz="0" w:space="0" w:color="auto"/>
        <w:right w:val="none" w:sz="0" w:space="0" w:color="auto"/>
      </w:divBdr>
    </w:div>
    <w:div w:id="386924875">
      <w:bodyDiv w:val="1"/>
      <w:marLeft w:val="0"/>
      <w:marRight w:val="0"/>
      <w:marTop w:val="0"/>
      <w:marBottom w:val="0"/>
      <w:divBdr>
        <w:top w:val="none" w:sz="0" w:space="0" w:color="auto"/>
        <w:left w:val="none" w:sz="0" w:space="0" w:color="auto"/>
        <w:bottom w:val="none" w:sz="0" w:space="0" w:color="auto"/>
        <w:right w:val="none" w:sz="0" w:space="0" w:color="auto"/>
      </w:divBdr>
    </w:div>
    <w:div w:id="560480254">
      <w:bodyDiv w:val="1"/>
      <w:marLeft w:val="0"/>
      <w:marRight w:val="0"/>
      <w:marTop w:val="0"/>
      <w:marBottom w:val="0"/>
      <w:divBdr>
        <w:top w:val="none" w:sz="0" w:space="0" w:color="auto"/>
        <w:left w:val="none" w:sz="0" w:space="0" w:color="auto"/>
        <w:bottom w:val="none" w:sz="0" w:space="0" w:color="auto"/>
        <w:right w:val="none" w:sz="0" w:space="0" w:color="auto"/>
      </w:divBdr>
      <w:divsChild>
        <w:div w:id="259919560">
          <w:marLeft w:val="1742"/>
          <w:marRight w:val="0"/>
          <w:marTop w:val="0"/>
          <w:marBottom w:val="0"/>
          <w:divBdr>
            <w:top w:val="none" w:sz="0" w:space="0" w:color="auto"/>
            <w:left w:val="none" w:sz="0" w:space="0" w:color="auto"/>
            <w:bottom w:val="none" w:sz="0" w:space="0" w:color="auto"/>
            <w:right w:val="none" w:sz="0" w:space="0" w:color="auto"/>
          </w:divBdr>
        </w:div>
      </w:divsChild>
    </w:div>
    <w:div w:id="592713657">
      <w:bodyDiv w:val="1"/>
      <w:marLeft w:val="0"/>
      <w:marRight w:val="0"/>
      <w:marTop w:val="0"/>
      <w:marBottom w:val="0"/>
      <w:divBdr>
        <w:top w:val="none" w:sz="0" w:space="0" w:color="auto"/>
        <w:left w:val="none" w:sz="0" w:space="0" w:color="auto"/>
        <w:bottom w:val="none" w:sz="0" w:space="0" w:color="auto"/>
        <w:right w:val="none" w:sz="0" w:space="0" w:color="auto"/>
      </w:divBdr>
    </w:div>
    <w:div w:id="784157262">
      <w:bodyDiv w:val="1"/>
      <w:marLeft w:val="0"/>
      <w:marRight w:val="0"/>
      <w:marTop w:val="0"/>
      <w:marBottom w:val="0"/>
      <w:divBdr>
        <w:top w:val="none" w:sz="0" w:space="0" w:color="auto"/>
        <w:left w:val="none" w:sz="0" w:space="0" w:color="auto"/>
        <w:bottom w:val="none" w:sz="0" w:space="0" w:color="auto"/>
        <w:right w:val="none" w:sz="0" w:space="0" w:color="auto"/>
      </w:divBdr>
    </w:div>
    <w:div w:id="799299834">
      <w:bodyDiv w:val="1"/>
      <w:marLeft w:val="0"/>
      <w:marRight w:val="0"/>
      <w:marTop w:val="0"/>
      <w:marBottom w:val="0"/>
      <w:divBdr>
        <w:top w:val="none" w:sz="0" w:space="0" w:color="auto"/>
        <w:left w:val="none" w:sz="0" w:space="0" w:color="auto"/>
        <w:bottom w:val="none" w:sz="0" w:space="0" w:color="auto"/>
        <w:right w:val="none" w:sz="0" w:space="0" w:color="auto"/>
      </w:divBdr>
    </w:div>
    <w:div w:id="839469921">
      <w:bodyDiv w:val="1"/>
      <w:marLeft w:val="0"/>
      <w:marRight w:val="0"/>
      <w:marTop w:val="0"/>
      <w:marBottom w:val="0"/>
      <w:divBdr>
        <w:top w:val="none" w:sz="0" w:space="0" w:color="auto"/>
        <w:left w:val="none" w:sz="0" w:space="0" w:color="auto"/>
        <w:bottom w:val="none" w:sz="0" w:space="0" w:color="auto"/>
        <w:right w:val="none" w:sz="0" w:space="0" w:color="auto"/>
      </w:divBdr>
      <w:divsChild>
        <w:div w:id="210383947">
          <w:marLeft w:val="1742"/>
          <w:marRight w:val="0"/>
          <w:marTop w:val="0"/>
          <w:marBottom w:val="0"/>
          <w:divBdr>
            <w:top w:val="none" w:sz="0" w:space="0" w:color="auto"/>
            <w:left w:val="none" w:sz="0" w:space="0" w:color="auto"/>
            <w:bottom w:val="none" w:sz="0" w:space="0" w:color="auto"/>
            <w:right w:val="none" w:sz="0" w:space="0" w:color="auto"/>
          </w:divBdr>
        </w:div>
      </w:divsChild>
    </w:div>
    <w:div w:id="916859653">
      <w:bodyDiv w:val="1"/>
      <w:marLeft w:val="0"/>
      <w:marRight w:val="0"/>
      <w:marTop w:val="0"/>
      <w:marBottom w:val="0"/>
      <w:divBdr>
        <w:top w:val="none" w:sz="0" w:space="0" w:color="auto"/>
        <w:left w:val="none" w:sz="0" w:space="0" w:color="auto"/>
        <w:bottom w:val="none" w:sz="0" w:space="0" w:color="auto"/>
        <w:right w:val="none" w:sz="0" w:space="0" w:color="auto"/>
      </w:divBdr>
      <w:divsChild>
        <w:div w:id="339744547">
          <w:marLeft w:val="259"/>
          <w:marRight w:val="0"/>
          <w:marTop w:val="105"/>
          <w:marBottom w:val="0"/>
          <w:divBdr>
            <w:top w:val="none" w:sz="0" w:space="0" w:color="auto"/>
            <w:left w:val="none" w:sz="0" w:space="0" w:color="auto"/>
            <w:bottom w:val="none" w:sz="0" w:space="0" w:color="auto"/>
            <w:right w:val="none" w:sz="0" w:space="0" w:color="auto"/>
          </w:divBdr>
        </w:div>
        <w:div w:id="463156532">
          <w:marLeft w:val="259"/>
          <w:marRight w:val="0"/>
          <w:marTop w:val="105"/>
          <w:marBottom w:val="0"/>
          <w:divBdr>
            <w:top w:val="none" w:sz="0" w:space="0" w:color="auto"/>
            <w:left w:val="none" w:sz="0" w:space="0" w:color="auto"/>
            <w:bottom w:val="none" w:sz="0" w:space="0" w:color="auto"/>
            <w:right w:val="none" w:sz="0" w:space="0" w:color="auto"/>
          </w:divBdr>
        </w:div>
        <w:div w:id="641352949">
          <w:marLeft w:val="259"/>
          <w:marRight w:val="0"/>
          <w:marTop w:val="105"/>
          <w:marBottom w:val="0"/>
          <w:divBdr>
            <w:top w:val="none" w:sz="0" w:space="0" w:color="auto"/>
            <w:left w:val="none" w:sz="0" w:space="0" w:color="auto"/>
            <w:bottom w:val="none" w:sz="0" w:space="0" w:color="auto"/>
            <w:right w:val="none" w:sz="0" w:space="0" w:color="auto"/>
          </w:divBdr>
        </w:div>
        <w:div w:id="656156199">
          <w:marLeft w:val="259"/>
          <w:marRight w:val="0"/>
          <w:marTop w:val="105"/>
          <w:marBottom w:val="0"/>
          <w:divBdr>
            <w:top w:val="none" w:sz="0" w:space="0" w:color="auto"/>
            <w:left w:val="none" w:sz="0" w:space="0" w:color="auto"/>
            <w:bottom w:val="none" w:sz="0" w:space="0" w:color="auto"/>
            <w:right w:val="none" w:sz="0" w:space="0" w:color="auto"/>
          </w:divBdr>
        </w:div>
        <w:div w:id="942569688">
          <w:marLeft w:val="259"/>
          <w:marRight w:val="0"/>
          <w:marTop w:val="105"/>
          <w:marBottom w:val="0"/>
          <w:divBdr>
            <w:top w:val="none" w:sz="0" w:space="0" w:color="auto"/>
            <w:left w:val="none" w:sz="0" w:space="0" w:color="auto"/>
            <w:bottom w:val="none" w:sz="0" w:space="0" w:color="auto"/>
            <w:right w:val="none" w:sz="0" w:space="0" w:color="auto"/>
          </w:divBdr>
        </w:div>
        <w:div w:id="1103769495">
          <w:marLeft w:val="259"/>
          <w:marRight w:val="0"/>
          <w:marTop w:val="105"/>
          <w:marBottom w:val="0"/>
          <w:divBdr>
            <w:top w:val="none" w:sz="0" w:space="0" w:color="auto"/>
            <w:left w:val="none" w:sz="0" w:space="0" w:color="auto"/>
            <w:bottom w:val="none" w:sz="0" w:space="0" w:color="auto"/>
            <w:right w:val="none" w:sz="0" w:space="0" w:color="auto"/>
          </w:divBdr>
        </w:div>
        <w:div w:id="1508713012">
          <w:marLeft w:val="259"/>
          <w:marRight w:val="0"/>
          <w:marTop w:val="105"/>
          <w:marBottom w:val="0"/>
          <w:divBdr>
            <w:top w:val="none" w:sz="0" w:space="0" w:color="auto"/>
            <w:left w:val="none" w:sz="0" w:space="0" w:color="auto"/>
            <w:bottom w:val="none" w:sz="0" w:space="0" w:color="auto"/>
            <w:right w:val="none" w:sz="0" w:space="0" w:color="auto"/>
          </w:divBdr>
        </w:div>
        <w:div w:id="1742823489">
          <w:marLeft w:val="259"/>
          <w:marRight w:val="0"/>
          <w:marTop w:val="105"/>
          <w:marBottom w:val="0"/>
          <w:divBdr>
            <w:top w:val="none" w:sz="0" w:space="0" w:color="auto"/>
            <w:left w:val="none" w:sz="0" w:space="0" w:color="auto"/>
            <w:bottom w:val="none" w:sz="0" w:space="0" w:color="auto"/>
            <w:right w:val="none" w:sz="0" w:space="0" w:color="auto"/>
          </w:divBdr>
        </w:div>
      </w:divsChild>
    </w:div>
    <w:div w:id="1092817556">
      <w:bodyDiv w:val="1"/>
      <w:marLeft w:val="0"/>
      <w:marRight w:val="0"/>
      <w:marTop w:val="0"/>
      <w:marBottom w:val="0"/>
      <w:divBdr>
        <w:top w:val="none" w:sz="0" w:space="0" w:color="auto"/>
        <w:left w:val="none" w:sz="0" w:space="0" w:color="auto"/>
        <w:bottom w:val="none" w:sz="0" w:space="0" w:color="auto"/>
        <w:right w:val="none" w:sz="0" w:space="0" w:color="auto"/>
      </w:divBdr>
    </w:div>
    <w:div w:id="1209414443">
      <w:bodyDiv w:val="1"/>
      <w:marLeft w:val="0"/>
      <w:marRight w:val="0"/>
      <w:marTop w:val="0"/>
      <w:marBottom w:val="0"/>
      <w:divBdr>
        <w:top w:val="none" w:sz="0" w:space="0" w:color="auto"/>
        <w:left w:val="none" w:sz="0" w:space="0" w:color="auto"/>
        <w:bottom w:val="none" w:sz="0" w:space="0" w:color="auto"/>
        <w:right w:val="none" w:sz="0" w:space="0" w:color="auto"/>
      </w:divBdr>
      <w:divsChild>
        <w:div w:id="6758220">
          <w:marLeft w:val="0"/>
          <w:marRight w:val="0"/>
          <w:marTop w:val="0"/>
          <w:marBottom w:val="0"/>
          <w:divBdr>
            <w:top w:val="none" w:sz="0" w:space="0" w:color="auto"/>
            <w:left w:val="none" w:sz="0" w:space="0" w:color="auto"/>
            <w:bottom w:val="none" w:sz="0" w:space="0" w:color="auto"/>
            <w:right w:val="none" w:sz="0" w:space="0" w:color="auto"/>
          </w:divBdr>
          <w:divsChild>
            <w:div w:id="786698291">
              <w:marLeft w:val="0"/>
              <w:marRight w:val="0"/>
              <w:marTop w:val="0"/>
              <w:marBottom w:val="0"/>
              <w:divBdr>
                <w:top w:val="none" w:sz="0" w:space="0" w:color="auto"/>
                <w:left w:val="none" w:sz="0" w:space="0" w:color="auto"/>
                <w:bottom w:val="none" w:sz="0" w:space="0" w:color="auto"/>
                <w:right w:val="none" w:sz="0" w:space="0" w:color="auto"/>
              </w:divBdr>
              <w:divsChild>
                <w:div w:id="349189645">
                  <w:marLeft w:val="0"/>
                  <w:marRight w:val="0"/>
                  <w:marTop w:val="240"/>
                  <w:marBottom w:val="288"/>
                  <w:divBdr>
                    <w:top w:val="none" w:sz="0" w:space="0" w:color="auto"/>
                    <w:left w:val="none" w:sz="0" w:space="0" w:color="auto"/>
                    <w:bottom w:val="none" w:sz="0" w:space="0" w:color="auto"/>
                    <w:right w:val="none" w:sz="0" w:space="0" w:color="auto"/>
                  </w:divBdr>
                </w:div>
              </w:divsChild>
            </w:div>
          </w:divsChild>
        </w:div>
      </w:divsChild>
    </w:div>
    <w:div w:id="1242908676">
      <w:bodyDiv w:val="1"/>
      <w:marLeft w:val="0"/>
      <w:marRight w:val="0"/>
      <w:marTop w:val="0"/>
      <w:marBottom w:val="0"/>
      <w:divBdr>
        <w:top w:val="none" w:sz="0" w:space="0" w:color="auto"/>
        <w:left w:val="none" w:sz="0" w:space="0" w:color="auto"/>
        <w:bottom w:val="none" w:sz="0" w:space="0" w:color="auto"/>
        <w:right w:val="none" w:sz="0" w:space="0" w:color="auto"/>
      </w:divBdr>
    </w:div>
    <w:div w:id="1384405704">
      <w:bodyDiv w:val="1"/>
      <w:marLeft w:val="0"/>
      <w:marRight w:val="0"/>
      <w:marTop w:val="0"/>
      <w:marBottom w:val="0"/>
      <w:divBdr>
        <w:top w:val="none" w:sz="0" w:space="0" w:color="auto"/>
        <w:left w:val="none" w:sz="0" w:space="0" w:color="auto"/>
        <w:bottom w:val="none" w:sz="0" w:space="0" w:color="auto"/>
        <w:right w:val="none" w:sz="0" w:space="0" w:color="auto"/>
      </w:divBdr>
    </w:div>
    <w:div w:id="1408460695">
      <w:bodyDiv w:val="1"/>
      <w:marLeft w:val="0"/>
      <w:marRight w:val="0"/>
      <w:marTop w:val="0"/>
      <w:marBottom w:val="0"/>
      <w:divBdr>
        <w:top w:val="none" w:sz="0" w:space="0" w:color="auto"/>
        <w:left w:val="none" w:sz="0" w:space="0" w:color="auto"/>
        <w:bottom w:val="none" w:sz="0" w:space="0" w:color="auto"/>
        <w:right w:val="none" w:sz="0" w:space="0" w:color="auto"/>
      </w:divBdr>
      <w:divsChild>
        <w:div w:id="15928761">
          <w:marLeft w:val="504"/>
          <w:marRight w:val="0"/>
          <w:marTop w:val="75"/>
          <w:marBottom w:val="0"/>
          <w:divBdr>
            <w:top w:val="none" w:sz="0" w:space="0" w:color="auto"/>
            <w:left w:val="none" w:sz="0" w:space="0" w:color="auto"/>
            <w:bottom w:val="none" w:sz="0" w:space="0" w:color="auto"/>
            <w:right w:val="none" w:sz="0" w:space="0" w:color="auto"/>
          </w:divBdr>
        </w:div>
        <w:div w:id="1251739691">
          <w:marLeft w:val="504"/>
          <w:marRight w:val="0"/>
          <w:marTop w:val="75"/>
          <w:marBottom w:val="0"/>
          <w:divBdr>
            <w:top w:val="none" w:sz="0" w:space="0" w:color="auto"/>
            <w:left w:val="none" w:sz="0" w:space="0" w:color="auto"/>
            <w:bottom w:val="none" w:sz="0" w:space="0" w:color="auto"/>
            <w:right w:val="none" w:sz="0" w:space="0" w:color="auto"/>
          </w:divBdr>
        </w:div>
        <w:div w:id="1573346091">
          <w:marLeft w:val="504"/>
          <w:marRight w:val="0"/>
          <w:marTop w:val="75"/>
          <w:marBottom w:val="0"/>
          <w:divBdr>
            <w:top w:val="none" w:sz="0" w:space="0" w:color="auto"/>
            <w:left w:val="none" w:sz="0" w:space="0" w:color="auto"/>
            <w:bottom w:val="none" w:sz="0" w:space="0" w:color="auto"/>
            <w:right w:val="none" w:sz="0" w:space="0" w:color="auto"/>
          </w:divBdr>
        </w:div>
      </w:divsChild>
    </w:div>
    <w:div w:id="1462770163">
      <w:bodyDiv w:val="1"/>
      <w:marLeft w:val="0"/>
      <w:marRight w:val="0"/>
      <w:marTop w:val="0"/>
      <w:marBottom w:val="0"/>
      <w:divBdr>
        <w:top w:val="none" w:sz="0" w:space="0" w:color="auto"/>
        <w:left w:val="none" w:sz="0" w:space="0" w:color="auto"/>
        <w:bottom w:val="none" w:sz="0" w:space="0" w:color="auto"/>
        <w:right w:val="none" w:sz="0" w:space="0" w:color="auto"/>
      </w:divBdr>
    </w:div>
    <w:div w:id="1531065512">
      <w:bodyDiv w:val="1"/>
      <w:marLeft w:val="0"/>
      <w:marRight w:val="0"/>
      <w:marTop w:val="0"/>
      <w:marBottom w:val="0"/>
      <w:divBdr>
        <w:top w:val="none" w:sz="0" w:space="0" w:color="auto"/>
        <w:left w:val="none" w:sz="0" w:space="0" w:color="auto"/>
        <w:bottom w:val="none" w:sz="0" w:space="0" w:color="auto"/>
        <w:right w:val="none" w:sz="0" w:space="0" w:color="auto"/>
      </w:divBdr>
    </w:div>
    <w:div w:id="1601529311">
      <w:bodyDiv w:val="1"/>
      <w:marLeft w:val="0"/>
      <w:marRight w:val="0"/>
      <w:marTop w:val="0"/>
      <w:marBottom w:val="0"/>
      <w:divBdr>
        <w:top w:val="none" w:sz="0" w:space="0" w:color="auto"/>
        <w:left w:val="none" w:sz="0" w:space="0" w:color="auto"/>
        <w:bottom w:val="none" w:sz="0" w:space="0" w:color="auto"/>
        <w:right w:val="none" w:sz="0" w:space="0" w:color="auto"/>
      </w:divBdr>
    </w:div>
    <w:div w:id="1769306597">
      <w:bodyDiv w:val="1"/>
      <w:marLeft w:val="0"/>
      <w:marRight w:val="0"/>
      <w:marTop w:val="0"/>
      <w:marBottom w:val="0"/>
      <w:divBdr>
        <w:top w:val="none" w:sz="0" w:space="0" w:color="auto"/>
        <w:left w:val="none" w:sz="0" w:space="0" w:color="auto"/>
        <w:bottom w:val="none" w:sz="0" w:space="0" w:color="auto"/>
        <w:right w:val="none" w:sz="0" w:space="0" w:color="auto"/>
      </w:divBdr>
    </w:div>
    <w:div w:id="1866097478">
      <w:bodyDiv w:val="1"/>
      <w:marLeft w:val="0"/>
      <w:marRight w:val="0"/>
      <w:marTop w:val="0"/>
      <w:marBottom w:val="0"/>
      <w:divBdr>
        <w:top w:val="none" w:sz="0" w:space="0" w:color="auto"/>
        <w:left w:val="none" w:sz="0" w:space="0" w:color="auto"/>
        <w:bottom w:val="none" w:sz="0" w:space="0" w:color="auto"/>
        <w:right w:val="none" w:sz="0" w:space="0" w:color="auto"/>
      </w:divBdr>
      <w:divsChild>
        <w:div w:id="1705060204">
          <w:marLeft w:val="0"/>
          <w:marRight w:val="0"/>
          <w:marTop w:val="0"/>
          <w:marBottom w:val="0"/>
          <w:divBdr>
            <w:top w:val="none" w:sz="0" w:space="0" w:color="auto"/>
            <w:left w:val="none" w:sz="0" w:space="0" w:color="auto"/>
            <w:bottom w:val="none" w:sz="0" w:space="0" w:color="auto"/>
            <w:right w:val="none" w:sz="0" w:space="0" w:color="auto"/>
          </w:divBdr>
          <w:divsChild>
            <w:div w:id="352653602">
              <w:marLeft w:val="0"/>
              <w:marRight w:val="0"/>
              <w:marTop w:val="0"/>
              <w:marBottom w:val="0"/>
              <w:divBdr>
                <w:top w:val="none" w:sz="0" w:space="0" w:color="auto"/>
                <w:left w:val="none" w:sz="0" w:space="0" w:color="auto"/>
                <w:bottom w:val="none" w:sz="0" w:space="0" w:color="auto"/>
                <w:right w:val="none" w:sz="0" w:space="0" w:color="auto"/>
              </w:divBdr>
            </w:div>
            <w:div w:id="1360396611">
              <w:marLeft w:val="0"/>
              <w:marRight w:val="0"/>
              <w:marTop w:val="0"/>
              <w:marBottom w:val="0"/>
              <w:divBdr>
                <w:top w:val="none" w:sz="0" w:space="0" w:color="auto"/>
                <w:left w:val="none" w:sz="0" w:space="0" w:color="auto"/>
                <w:bottom w:val="none" w:sz="0" w:space="0" w:color="auto"/>
                <w:right w:val="none" w:sz="0" w:space="0" w:color="auto"/>
              </w:divBdr>
            </w:div>
            <w:div w:id="15503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91683">
      <w:bodyDiv w:val="1"/>
      <w:marLeft w:val="0"/>
      <w:marRight w:val="0"/>
      <w:marTop w:val="0"/>
      <w:marBottom w:val="0"/>
      <w:divBdr>
        <w:top w:val="none" w:sz="0" w:space="0" w:color="auto"/>
        <w:left w:val="none" w:sz="0" w:space="0" w:color="auto"/>
        <w:bottom w:val="none" w:sz="0" w:space="0" w:color="auto"/>
        <w:right w:val="none" w:sz="0" w:space="0" w:color="auto"/>
      </w:divBdr>
    </w:div>
    <w:div w:id="212429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image" Target="media/image10.png"/><Relationship Id="rId33" Type="http://schemas.microsoft.com/office/2011/relationships/people" Target="peop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B3151-72F9-4FCA-B227-62AB9E68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2400</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16048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ソニー株式会社</dc:creator>
  <cp:keywords/>
  <dc:description/>
  <cp:lastModifiedBy>Zheng, Ce</cp:lastModifiedBy>
  <cp:revision>89</cp:revision>
  <cp:lastPrinted>2022-06-30T01:56:00Z</cp:lastPrinted>
  <dcterms:created xsi:type="dcterms:W3CDTF">2022-08-15T13:51:00Z</dcterms:created>
  <dcterms:modified xsi:type="dcterms:W3CDTF">2023-01-30T04:20:00Z</dcterms:modified>
</cp:coreProperties>
</file>